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D9DE2" w14:textId="77777777" w:rsidR="009A7709" w:rsidRPr="009A7709" w:rsidRDefault="009A7709" w:rsidP="009A7709">
      <w:pPr>
        <w:spacing w:after="840"/>
      </w:pPr>
      <w:bookmarkStart w:id="0" w:name="_Toc149984241"/>
      <w:bookmarkStart w:id="1" w:name="_Toc189970789"/>
      <w:bookmarkStart w:id="2" w:name="_Toc212283893"/>
    </w:p>
    <w:p w14:paraId="32EEC523" w14:textId="5BC0916C" w:rsidR="003431D6" w:rsidRPr="005D5A99" w:rsidRDefault="00DA5AC2" w:rsidP="009329B6">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sidR="00DF1178">
        <w:rPr>
          <w:rFonts w:ascii="Segoe UI" w:hAnsi="Segoe UI" w:cs="Segoe UI"/>
          <w:b/>
          <w:sz w:val="40"/>
          <w:szCs w:val="40"/>
        </w:rPr>
        <w:t>4</w:t>
      </w:r>
      <w:r w:rsidR="006C2F2B" w:rsidRPr="005D5A99">
        <w:rPr>
          <w:rFonts w:ascii="Segoe UI" w:hAnsi="Segoe UI" w:cs="Segoe UI"/>
          <w:b/>
          <w:sz w:val="40"/>
          <w:szCs w:val="40"/>
        </w:rPr>
        <w:br/>
      </w:r>
      <w:r w:rsidR="00DF1178">
        <w:rPr>
          <w:rFonts w:ascii="Segoe UI" w:hAnsi="Segoe UI" w:cs="Segoe UI"/>
          <w:b/>
          <w:caps/>
          <w:sz w:val="40"/>
          <w:szCs w:val="40"/>
        </w:rPr>
        <w:t>výkon</w:t>
      </w:r>
      <w:r w:rsidR="005015DF">
        <w:rPr>
          <w:rFonts w:ascii="Segoe UI" w:hAnsi="Segoe UI" w:cs="Segoe UI"/>
          <w:b/>
          <w:caps/>
          <w:sz w:val="40"/>
          <w:szCs w:val="40"/>
        </w:rPr>
        <w:t>O</w:t>
      </w:r>
      <w:r w:rsidR="00DF1178">
        <w:rPr>
          <w:rFonts w:ascii="Segoe UI" w:hAnsi="Segoe UI" w:cs="Segoe UI"/>
          <w:b/>
          <w:caps/>
          <w:sz w:val="40"/>
          <w:szCs w:val="40"/>
        </w:rPr>
        <w:t>vé ukazatele</w:t>
      </w:r>
    </w:p>
    <w:bookmarkEnd w:id="0"/>
    <w:bookmarkEnd w:id="1"/>
    <w:bookmarkEnd w:id="2"/>
    <w:p w14:paraId="0D0DA80F" w14:textId="77777777" w:rsidR="00A052BE" w:rsidRDefault="00A052BE" w:rsidP="00A052BE">
      <w:pPr>
        <w:pStyle w:val="ObsahTitulek"/>
        <w:rPr>
          <w:rStyle w:val="Siln"/>
        </w:rPr>
      </w:pPr>
    </w:p>
    <w:p w14:paraId="5FF500D8" w14:textId="77777777" w:rsidR="00CF377A" w:rsidRPr="00A052BE" w:rsidRDefault="00CA57B3" w:rsidP="00A052BE">
      <w:pPr>
        <w:pStyle w:val="ObsahTitulek"/>
        <w:rPr>
          <w:rStyle w:val="Siln"/>
          <w:b/>
          <w:bCs w:val="0"/>
          <w:caps/>
          <w:color w:val="auto"/>
        </w:rPr>
      </w:pPr>
      <w:r w:rsidRPr="00A052BE">
        <w:rPr>
          <w:rStyle w:val="Siln"/>
          <w:b/>
          <w:bCs w:val="0"/>
          <w:caps/>
          <w:color w:val="auto"/>
        </w:rPr>
        <w:t>OBSAH</w:t>
      </w:r>
    </w:p>
    <w:p w14:paraId="15F57359" w14:textId="1A11CC70" w:rsidR="00DE55BE" w:rsidRDefault="00034A0E">
      <w:pPr>
        <w:pStyle w:val="Obsah1"/>
        <w:rPr>
          <w:rFonts w:asciiTheme="minorHAnsi" w:eastAsiaTheme="minorEastAsia" w:hAnsiTheme="minorHAnsi" w:cstheme="minorBidi"/>
          <w:b w:val="0"/>
          <w:bCs w:val="0"/>
          <w:caps w:val="0"/>
          <w:noProof/>
          <w:szCs w:val="22"/>
        </w:rPr>
      </w:pPr>
      <w:r>
        <w:rPr>
          <w:rStyle w:val="Hypertextovodkaz"/>
          <w:b w:val="0"/>
        </w:rPr>
        <w:fldChar w:fldCharType="begin"/>
      </w:r>
      <w:r>
        <w:rPr>
          <w:rStyle w:val="Hypertextovodkaz"/>
          <w:b w:val="0"/>
        </w:rPr>
        <w:instrText xml:space="preserve"> TOC \o "1-1" \h \z \u </w:instrText>
      </w:r>
      <w:r>
        <w:rPr>
          <w:rStyle w:val="Hypertextovodkaz"/>
          <w:b w:val="0"/>
        </w:rPr>
        <w:fldChar w:fldCharType="separate"/>
      </w:r>
      <w:hyperlink w:anchor="_Toc8897924" w:history="1">
        <w:r w:rsidR="00DE55BE" w:rsidRPr="00C415EB">
          <w:rPr>
            <w:rStyle w:val="Hypertextovodkaz"/>
            <w:noProof/>
          </w:rPr>
          <w:t>1</w:t>
        </w:r>
        <w:r w:rsidR="00DE55BE">
          <w:rPr>
            <w:rFonts w:asciiTheme="minorHAnsi" w:eastAsiaTheme="minorEastAsia" w:hAnsiTheme="minorHAnsi" w:cstheme="minorBidi"/>
            <w:b w:val="0"/>
            <w:bCs w:val="0"/>
            <w:caps w:val="0"/>
            <w:noProof/>
            <w:szCs w:val="22"/>
          </w:rPr>
          <w:tab/>
        </w:r>
        <w:r w:rsidR="00DE55BE" w:rsidRPr="00C415EB">
          <w:rPr>
            <w:rStyle w:val="Hypertextovodkaz"/>
            <w:noProof/>
          </w:rPr>
          <w:t>POVAHA A ÚČEL PŘÍLOHY Č. 4 ČÁSTI A (Struktura a nastavení vU)</w:t>
        </w:r>
        <w:r w:rsidR="00DE55BE">
          <w:rPr>
            <w:noProof/>
            <w:webHidden/>
          </w:rPr>
          <w:tab/>
        </w:r>
        <w:r w:rsidR="00DE55BE">
          <w:rPr>
            <w:noProof/>
            <w:webHidden/>
          </w:rPr>
          <w:fldChar w:fldCharType="begin"/>
        </w:r>
        <w:r w:rsidR="00DE55BE">
          <w:rPr>
            <w:noProof/>
            <w:webHidden/>
          </w:rPr>
          <w:instrText xml:space="preserve"> PAGEREF _Toc8897924 \h </w:instrText>
        </w:r>
        <w:r w:rsidR="00DE55BE">
          <w:rPr>
            <w:noProof/>
            <w:webHidden/>
          </w:rPr>
        </w:r>
        <w:r w:rsidR="00DE55BE">
          <w:rPr>
            <w:noProof/>
            <w:webHidden/>
          </w:rPr>
          <w:fldChar w:fldCharType="separate"/>
        </w:r>
        <w:r w:rsidR="00DE55BE">
          <w:rPr>
            <w:noProof/>
            <w:webHidden/>
          </w:rPr>
          <w:t>3</w:t>
        </w:r>
        <w:r w:rsidR="00DE55BE">
          <w:rPr>
            <w:noProof/>
            <w:webHidden/>
          </w:rPr>
          <w:fldChar w:fldCharType="end"/>
        </w:r>
      </w:hyperlink>
    </w:p>
    <w:p w14:paraId="0456D29C" w14:textId="6655FA90" w:rsidR="00DE55BE" w:rsidRDefault="00D25F0C">
      <w:pPr>
        <w:pStyle w:val="Obsah1"/>
        <w:rPr>
          <w:rFonts w:asciiTheme="minorHAnsi" w:eastAsiaTheme="minorEastAsia" w:hAnsiTheme="minorHAnsi" w:cstheme="minorBidi"/>
          <w:b w:val="0"/>
          <w:bCs w:val="0"/>
          <w:caps w:val="0"/>
          <w:noProof/>
          <w:szCs w:val="22"/>
        </w:rPr>
      </w:pPr>
      <w:hyperlink w:anchor="_Toc8897925" w:history="1">
        <w:r w:rsidR="00DE55BE" w:rsidRPr="00C415EB">
          <w:rPr>
            <w:rStyle w:val="Hypertextovodkaz"/>
            <w:noProof/>
          </w:rPr>
          <w:t>2</w:t>
        </w:r>
        <w:r w:rsidR="00DE55BE">
          <w:rPr>
            <w:rFonts w:asciiTheme="minorHAnsi" w:eastAsiaTheme="minorEastAsia" w:hAnsiTheme="minorHAnsi" w:cstheme="minorBidi"/>
            <w:b w:val="0"/>
            <w:bCs w:val="0"/>
            <w:caps w:val="0"/>
            <w:noProof/>
            <w:szCs w:val="22"/>
          </w:rPr>
          <w:tab/>
        </w:r>
        <w:r w:rsidR="00DE55BE" w:rsidRPr="00C415EB">
          <w:rPr>
            <w:rStyle w:val="Hypertextovodkaz"/>
            <w:noProof/>
          </w:rPr>
          <w:t>ZÁKLADNÍ INFORMACE K NASTAVENÍ VÝKONOVÝCH UKAZATELŮ</w:t>
        </w:r>
        <w:r w:rsidR="00DE55BE">
          <w:rPr>
            <w:noProof/>
            <w:webHidden/>
          </w:rPr>
          <w:tab/>
        </w:r>
        <w:r w:rsidR="00DE55BE">
          <w:rPr>
            <w:noProof/>
            <w:webHidden/>
          </w:rPr>
          <w:fldChar w:fldCharType="begin"/>
        </w:r>
        <w:r w:rsidR="00DE55BE">
          <w:rPr>
            <w:noProof/>
            <w:webHidden/>
          </w:rPr>
          <w:instrText xml:space="preserve"> PAGEREF _Toc8897925 \h </w:instrText>
        </w:r>
        <w:r w:rsidR="00DE55BE">
          <w:rPr>
            <w:noProof/>
            <w:webHidden/>
          </w:rPr>
        </w:r>
        <w:r w:rsidR="00DE55BE">
          <w:rPr>
            <w:noProof/>
            <w:webHidden/>
          </w:rPr>
          <w:fldChar w:fldCharType="separate"/>
        </w:r>
        <w:r w:rsidR="00DE55BE">
          <w:rPr>
            <w:noProof/>
            <w:webHidden/>
          </w:rPr>
          <w:t>3</w:t>
        </w:r>
        <w:r w:rsidR="00DE55BE">
          <w:rPr>
            <w:noProof/>
            <w:webHidden/>
          </w:rPr>
          <w:fldChar w:fldCharType="end"/>
        </w:r>
      </w:hyperlink>
    </w:p>
    <w:p w14:paraId="11DA63C5" w14:textId="2750751A" w:rsidR="00DE55BE" w:rsidRDefault="00D25F0C">
      <w:pPr>
        <w:pStyle w:val="Obsah1"/>
        <w:rPr>
          <w:rFonts w:asciiTheme="minorHAnsi" w:eastAsiaTheme="minorEastAsia" w:hAnsiTheme="minorHAnsi" w:cstheme="minorBidi"/>
          <w:b w:val="0"/>
          <w:bCs w:val="0"/>
          <w:caps w:val="0"/>
          <w:noProof/>
          <w:szCs w:val="22"/>
        </w:rPr>
      </w:pPr>
      <w:hyperlink w:anchor="_Toc8897926" w:history="1">
        <w:r w:rsidR="00DE55BE" w:rsidRPr="00C415EB">
          <w:rPr>
            <w:rStyle w:val="Hypertextovodkaz"/>
            <w:noProof/>
          </w:rPr>
          <w:t>3</w:t>
        </w:r>
        <w:r w:rsidR="00DE55BE">
          <w:rPr>
            <w:rFonts w:asciiTheme="minorHAnsi" w:eastAsiaTheme="minorEastAsia" w:hAnsiTheme="minorHAnsi" w:cstheme="minorBidi"/>
            <w:b w:val="0"/>
            <w:bCs w:val="0"/>
            <w:caps w:val="0"/>
            <w:noProof/>
            <w:szCs w:val="22"/>
          </w:rPr>
          <w:tab/>
        </w:r>
        <w:r w:rsidR="00DE55BE" w:rsidRPr="00C415EB">
          <w:rPr>
            <w:rStyle w:val="Hypertextovodkaz"/>
            <w:noProof/>
          </w:rPr>
          <w:t>SEZNAM KATEGORIÍ VÝKONOVÝCH UKAZATELŮ</w:t>
        </w:r>
        <w:r w:rsidR="00DE55BE">
          <w:rPr>
            <w:noProof/>
            <w:webHidden/>
          </w:rPr>
          <w:tab/>
        </w:r>
        <w:r w:rsidR="00DE55BE">
          <w:rPr>
            <w:noProof/>
            <w:webHidden/>
          </w:rPr>
          <w:fldChar w:fldCharType="begin"/>
        </w:r>
        <w:r w:rsidR="00DE55BE">
          <w:rPr>
            <w:noProof/>
            <w:webHidden/>
          </w:rPr>
          <w:instrText xml:space="preserve"> PAGEREF _Toc8897926 \h </w:instrText>
        </w:r>
        <w:r w:rsidR="00DE55BE">
          <w:rPr>
            <w:noProof/>
            <w:webHidden/>
          </w:rPr>
        </w:r>
        <w:r w:rsidR="00DE55BE">
          <w:rPr>
            <w:noProof/>
            <w:webHidden/>
          </w:rPr>
          <w:fldChar w:fldCharType="separate"/>
        </w:r>
        <w:r w:rsidR="00DE55BE">
          <w:rPr>
            <w:noProof/>
            <w:webHidden/>
          </w:rPr>
          <w:t>8</w:t>
        </w:r>
        <w:r w:rsidR="00DE55BE">
          <w:rPr>
            <w:noProof/>
            <w:webHidden/>
          </w:rPr>
          <w:fldChar w:fldCharType="end"/>
        </w:r>
      </w:hyperlink>
    </w:p>
    <w:p w14:paraId="02323FC8" w14:textId="608A70DA" w:rsidR="00DE55BE" w:rsidRDefault="00D25F0C">
      <w:pPr>
        <w:pStyle w:val="Obsah1"/>
        <w:rPr>
          <w:rFonts w:asciiTheme="minorHAnsi" w:eastAsiaTheme="minorEastAsia" w:hAnsiTheme="minorHAnsi" w:cstheme="minorBidi"/>
          <w:b w:val="0"/>
          <w:bCs w:val="0"/>
          <w:caps w:val="0"/>
          <w:noProof/>
          <w:szCs w:val="22"/>
        </w:rPr>
      </w:pPr>
      <w:hyperlink w:anchor="_Toc8897927" w:history="1">
        <w:r w:rsidR="00DE55BE" w:rsidRPr="00C415EB">
          <w:rPr>
            <w:rStyle w:val="Hypertextovodkaz"/>
            <w:noProof/>
          </w:rPr>
          <w:t>4</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OBECNÉ ENVIRONMENTÁLNÍ UKAZATELE – VEN</w:t>
        </w:r>
        <w:r w:rsidR="00DE55BE">
          <w:rPr>
            <w:noProof/>
            <w:webHidden/>
          </w:rPr>
          <w:tab/>
        </w:r>
        <w:r w:rsidR="00DE55BE">
          <w:rPr>
            <w:noProof/>
            <w:webHidden/>
          </w:rPr>
          <w:fldChar w:fldCharType="begin"/>
        </w:r>
        <w:r w:rsidR="00DE55BE">
          <w:rPr>
            <w:noProof/>
            <w:webHidden/>
          </w:rPr>
          <w:instrText xml:space="preserve"> PAGEREF _Toc8897927 \h </w:instrText>
        </w:r>
        <w:r w:rsidR="00DE55BE">
          <w:rPr>
            <w:noProof/>
            <w:webHidden/>
          </w:rPr>
        </w:r>
        <w:r w:rsidR="00DE55BE">
          <w:rPr>
            <w:noProof/>
            <w:webHidden/>
          </w:rPr>
          <w:fldChar w:fldCharType="separate"/>
        </w:r>
        <w:r w:rsidR="00DE55BE">
          <w:rPr>
            <w:noProof/>
            <w:webHidden/>
          </w:rPr>
          <w:t>13</w:t>
        </w:r>
        <w:r w:rsidR="00DE55BE">
          <w:rPr>
            <w:noProof/>
            <w:webHidden/>
          </w:rPr>
          <w:fldChar w:fldCharType="end"/>
        </w:r>
      </w:hyperlink>
    </w:p>
    <w:p w14:paraId="5CC58C82" w14:textId="031693C8" w:rsidR="00DE55BE" w:rsidRDefault="00D25F0C">
      <w:pPr>
        <w:pStyle w:val="Obsah1"/>
        <w:rPr>
          <w:rFonts w:asciiTheme="minorHAnsi" w:eastAsiaTheme="minorEastAsia" w:hAnsiTheme="minorHAnsi" w:cstheme="minorBidi"/>
          <w:b w:val="0"/>
          <w:bCs w:val="0"/>
          <w:caps w:val="0"/>
          <w:noProof/>
          <w:szCs w:val="22"/>
        </w:rPr>
      </w:pPr>
      <w:hyperlink w:anchor="_Toc8897928" w:history="1">
        <w:r w:rsidR="00DE55BE" w:rsidRPr="00C415EB">
          <w:rPr>
            <w:rStyle w:val="Hypertextovodkaz"/>
            <w:noProof/>
          </w:rPr>
          <w:t>5</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PROVOZNÍ VÝKONOVÉ UKAZATELE – VPR</w:t>
        </w:r>
        <w:r w:rsidR="00DE55BE">
          <w:rPr>
            <w:noProof/>
            <w:webHidden/>
          </w:rPr>
          <w:tab/>
        </w:r>
        <w:r w:rsidR="00DE55BE">
          <w:rPr>
            <w:noProof/>
            <w:webHidden/>
          </w:rPr>
          <w:fldChar w:fldCharType="begin"/>
        </w:r>
        <w:r w:rsidR="00DE55BE">
          <w:rPr>
            <w:noProof/>
            <w:webHidden/>
          </w:rPr>
          <w:instrText xml:space="preserve"> PAGEREF _Toc8897928 \h </w:instrText>
        </w:r>
        <w:r w:rsidR="00DE55BE">
          <w:rPr>
            <w:noProof/>
            <w:webHidden/>
          </w:rPr>
        </w:r>
        <w:r w:rsidR="00DE55BE">
          <w:rPr>
            <w:noProof/>
            <w:webHidden/>
          </w:rPr>
          <w:fldChar w:fldCharType="separate"/>
        </w:r>
        <w:r w:rsidR="00DE55BE">
          <w:rPr>
            <w:noProof/>
            <w:webHidden/>
          </w:rPr>
          <w:t>18</w:t>
        </w:r>
        <w:r w:rsidR="00DE55BE">
          <w:rPr>
            <w:noProof/>
            <w:webHidden/>
          </w:rPr>
          <w:fldChar w:fldCharType="end"/>
        </w:r>
      </w:hyperlink>
    </w:p>
    <w:p w14:paraId="21AC418E" w14:textId="44D83F64" w:rsidR="00DE55BE" w:rsidRDefault="00D25F0C">
      <w:pPr>
        <w:pStyle w:val="Obsah1"/>
        <w:rPr>
          <w:rFonts w:asciiTheme="minorHAnsi" w:eastAsiaTheme="minorEastAsia" w:hAnsiTheme="minorHAnsi" w:cstheme="minorBidi"/>
          <w:b w:val="0"/>
          <w:bCs w:val="0"/>
          <w:caps w:val="0"/>
          <w:noProof/>
          <w:szCs w:val="22"/>
        </w:rPr>
      </w:pPr>
      <w:hyperlink w:anchor="_Toc8897929" w:history="1">
        <w:r w:rsidR="00DE55BE" w:rsidRPr="00C415EB">
          <w:rPr>
            <w:rStyle w:val="Hypertextovodkaz"/>
            <w:noProof/>
          </w:rPr>
          <w:t>6</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VÝKONOVÉ UKAZATELE KVALITY SLUŽEB – vKS</w:t>
        </w:r>
        <w:r w:rsidR="00DE55BE">
          <w:rPr>
            <w:noProof/>
            <w:webHidden/>
          </w:rPr>
          <w:tab/>
        </w:r>
        <w:r w:rsidR="00DE55BE">
          <w:rPr>
            <w:noProof/>
            <w:webHidden/>
          </w:rPr>
          <w:fldChar w:fldCharType="begin"/>
        </w:r>
        <w:r w:rsidR="00DE55BE">
          <w:rPr>
            <w:noProof/>
            <w:webHidden/>
          </w:rPr>
          <w:instrText xml:space="preserve"> PAGEREF _Toc8897929 \h </w:instrText>
        </w:r>
        <w:r w:rsidR="00DE55BE">
          <w:rPr>
            <w:noProof/>
            <w:webHidden/>
          </w:rPr>
        </w:r>
        <w:r w:rsidR="00DE55BE">
          <w:rPr>
            <w:noProof/>
            <w:webHidden/>
          </w:rPr>
          <w:fldChar w:fldCharType="separate"/>
        </w:r>
        <w:r w:rsidR="00DE55BE">
          <w:rPr>
            <w:noProof/>
            <w:webHidden/>
          </w:rPr>
          <w:t>37</w:t>
        </w:r>
        <w:r w:rsidR="00DE55BE">
          <w:rPr>
            <w:noProof/>
            <w:webHidden/>
          </w:rPr>
          <w:fldChar w:fldCharType="end"/>
        </w:r>
      </w:hyperlink>
    </w:p>
    <w:p w14:paraId="685BA566" w14:textId="6A542489" w:rsidR="00DE55BE" w:rsidRDefault="00D25F0C">
      <w:pPr>
        <w:pStyle w:val="Obsah1"/>
        <w:rPr>
          <w:rFonts w:asciiTheme="minorHAnsi" w:eastAsiaTheme="minorEastAsia" w:hAnsiTheme="minorHAnsi" w:cstheme="minorBidi"/>
          <w:b w:val="0"/>
          <w:bCs w:val="0"/>
          <w:caps w:val="0"/>
          <w:noProof/>
          <w:szCs w:val="22"/>
        </w:rPr>
      </w:pPr>
      <w:hyperlink w:anchor="_Toc8897930" w:history="1">
        <w:r w:rsidR="00DE55BE" w:rsidRPr="00C415EB">
          <w:rPr>
            <w:rStyle w:val="Hypertextovodkaz"/>
            <w:noProof/>
          </w:rPr>
          <w:t>7</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C (dodatečné VU)- PROVOZNÍ VÝKONOVÉ UKAZATELE – VPR</w:t>
        </w:r>
        <w:r w:rsidR="00DE55BE">
          <w:rPr>
            <w:noProof/>
            <w:webHidden/>
          </w:rPr>
          <w:tab/>
        </w:r>
        <w:r w:rsidR="00DE55BE">
          <w:rPr>
            <w:noProof/>
            <w:webHidden/>
          </w:rPr>
          <w:fldChar w:fldCharType="begin"/>
        </w:r>
        <w:r w:rsidR="00DE55BE">
          <w:rPr>
            <w:noProof/>
            <w:webHidden/>
          </w:rPr>
          <w:instrText xml:space="preserve"> PAGEREF _Toc8897930 \h </w:instrText>
        </w:r>
        <w:r w:rsidR="00DE55BE">
          <w:rPr>
            <w:noProof/>
            <w:webHidden/>
          </w:rPr>
        </w:r>
        <w:r w:rsidR="00DE55BE">
          <w:rPr>
            <w:noProof/>
            <w:webHidden/>
          </w:rPr>
          <w:fldChar w:fldCharType="separate"/>
        </w:r>
        <w:r w:rsidR="00DE55BE">
          <w:rPr>
            <w:noProof/>
            <w:webHidden/>
          </w:rPr>
          <w:t>46</w:t>
        </w:r>
        <w:r w:rsidR="00DE55BE">
          <w:rPr>
            <w:noProof/>
            <w:webHidden/>
          </w:rPr>
          <w:fldChar w:fldCharType="end"/>
        </w:r>
      </w:hyperlink>
    </w:p>
    <w:p w14:paraId="1EE51877" w14:textId="57A082B8" w:rsidR="00DE55BE" w:rsidRDefault="00D25F0C">
      <w:pPr>
        <w:pStyle w:val="Obsah1"/>
        <w:rPr>
          <w:rFonts w:asciiTheme="minorHAnsi" w:eastAsiaTheme="minorEastAsia" w:hAnsiTheme="minorHAnsi" w:cstheme="minorBidi"/>
          <w:b w:val="0"/>
          <w:bCs w:val="0"/>
          <w:caps w:val="0"/>
          <w:noProof/>
          <w:szCs w:val="22"/>
        </w:rPr>
      </w:pPr>
      <w:hyperlink w:anchor="_Toc8897931" w:history="1">
        <w:r w:rsidR="00DE55BE" w:rsidRPr="00C415EB">
          <w:rPr>
            <w:rStyle w:val="Hypertextovodkaz"/>
            <w:noProof/>
          </w:rPr>
          <w:t>8</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OBECNÉ ENVIRONMENTÁLNÍ UKAZATELE - VEN</w:t>
        </w:r>
        <w:r w:rsidR="00DE55BE">
          <w:rPr>
            <w:noProof/>
            <w:webHidden/>
          </w:rPr>
          <w:tab/>
        </w:r>
        <w:r w:rsidR="00DE55BE">
          <w:rPr>
            <w:noProof/>
            <w:webHidden/>
          </w:rPr>
          <w:fldChar w:fldCharType="begin"/>
        </w:r>
        <w:r w:rsidR="00DE55BE">
          <w:rPr>
            <w:noProof/>
            <w:webHidden/>
          </w:rPr>
          <w:instrText xml:space="preserve"> PAGEREF _Toc8897931 \h </w:instrText>
        </w:r>
        <w:r w:rsidR="00DE55BE">
          <w:rPr>
            <w:noProof/>
            <w:webHidden/>
          </w:rPr>
        </w:r>
        <w:r w:rsidR="00DE55BE">
          <w:rPr>
            <w:noProof/>
            <w:webHidden/>
          </w:rPr>
          <w:fldChar w:fldCharType="separate"/>
        </w:r>
        <w:r w:rsidR="00DE55BE">
          <w:rPr>
            <w:noProof/>
            <w:webHidden/>
          </w:rPr>
          <w:t>52</w:t>
        </w:r>
        <w:r w:rsidR="00DE55BE">
          <w:rPr>
            <w:noProof/>
            <w:webHidden/>
          </w:rPr>
          <w:fldChar w:fldCharType="end"/>
        </w:r>
      </w:hyperlink>
    </w:p>
    <w:p w14:paraId="55E861F9" w14:textId="42B3C594" w:rsidR="00DE55BE" w:rsidRDefault="00D25F0C">
      <w:pPr>
        <w:pStyle w:val="Obsah1"/>
        <w:rPr>
          <w:rFonts w:asciiTheme="minorHAnsi" w:eastAsiaTheme="minorEastAsia" w:hAnsiTheme="minorHAnsi" w:cstheme="minorBidi"/>
          <w:b w:val="0"/>
          <w:bCs w:val="0"/>
          <w:caps w:val="0"/>
          <w:noProof/>
          <w:szCs w:val="22"/>
        </w:rPr>
      </w:pPr>
      <w:hyperlink w:anchor="_Toc8897932" w:history="1">
        <w:r w:rsidR="00DE55BE" w:rsidRPr="00C415EB">
          <w:rPr>
            <w:rStyle w:val="Hypertextovodkaz"/>
            <w:noProof/>
          </w:rPr>
          <w:t>9</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PROVOZNÍ VÝKONOVÉ UKAZATELE – vPr</w:t>
        </w:r>
        <w:r w:rsidR="00DE55BE">
          <w:rPr>
            <w:noProof/>
            <w:webHidden/>
          </w:rPr>
          <w:tab/>
        </w:r>
        <w:r w:rsidR="00DE55BE">
          <w:rPr>
            <w:noProof/>
            <w:webHidden/>
          </w:rPr>
          <w:fldChar w:fldCharType="begin"/>
        </w:r>
        <w:r w:rsidR="00DE55BE">
          <w:rPr>
            <w:noProof/>
            <w:webHidden/>
          </w:rPr>
          <w:instrText xml:space="preserve"> PAGEREF _Toc8897932 \h </w:instrText>
        </w:r>
        <w:r w:rsidR="00DE55BE">
          <w:rPr>
            <w:noProof/>
            <w:webHidden/>
          </w:rPr>
        </w:r>
        <w:r w:rsidR="00DE55BE">
          <w:rPr>
            <w:noProof/>
            <w:webHidden/>
          </w:rPr>
          <w:fldChar w:fldCharType="separate"/>
        </w:r>
        <w:r w:rsidR="00DE55BE">
          <w:rPr>
            <w:noProof/>
            <w:webHidden/>
          </w:rPr>
          <w:t>53</w:t>
        </w:r>
        <w:r w:rsidR="00DE55BE">
          <w:rPr>
            <w:noProof/>
            <w:webHidden/>
          </w:rPr>
          <w:fldChar w:fldCharType="end"/>
        </w:r>
      </w:hyperlink>
    </w:p>
    <w:p w14:paraId="4F037801" w14:textId="326141FF" w:rsidR="00DE55BE" w:rsidRDefault="00D25F0C">
      <w:pPr>
        <w:pStyle w:val="Obsah1"/>
        <w:rPr>
          <w:rFonts w:asciiTheme="minorHAnsi" w:eastAsiaTheme="minorEastAsia" w:hAnsiTheme="minorHAnsi" w:cstheme="minorBidi"/>
          <w:b w:val="0"/>
          <w:bCs w:val="0"/>
          <w:caps w:val="0"/>
          <w:noProof/>
          <w:szCs w:val="22"/>
        </w:rPr>
      </w:pPr>
      <w:hyperlink w:anchor="_Toc8897933" w:history="1">
        <w:r w:rsidR="00DE55BE" w:rsidRPr="00C415EB">
          <w:rPr>
            <w:rStyle w:val="Hypertextovodkaz"/>
            <w:noProof/>
          </w:rPr>
          <w:t>10</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EKONOMICKÉ A FINANČNÍ VÝKONOVÉ UKAZATELE – vEF</w:t>
        </w:r>
        <w:r w:rsidR="00DE55BE">
          <w:rPr>
            <w:noProof/>
            <w:webHidden/>
          </w:rPr>
          <w:tab/>
        </w:r>
        <w:r w:rsidR="00DE55BE">
          <w:rPr>
            <w:noProof/>
            <w:webHidden/>
          </w:rPr>
          <w:fldChar w:fldCharType="begin"/>
        </w:r>
        <w:r w:rsidR="00DE55BE">
          <w:rPr>
            <w:noProof/>
            <w:webHidden/>
          </w:rPr>
          <w:instrText xml:space="preserve"> PAGEREF _Toc8897933 \h </w:instrText>
        </w:r>
        <w:r w:rsidR="00DE55BE">
          <w:rPr>
            <w:noProof/>
            <w:webHidden/>
          </w:rPr>
        </w:r>
        <w:r w:rsidR="00DE55BE">
          <w:rPr>
            <w:noProof/>
            <w:webHidden/>
          </w:rPr>
          <w:fldChar w:fldCharType="separate"/>
        </w:r>
        <w:r w:rsidR="00DE55BE">
          <w:rPr>
            <w:noProof/>
            <w:webHidden/>
          </w:rPr>
          <w:t>58</w:t>
        </w:r>
        <w:r w:rsidR="00DE55BE">
          <w:rPr>
            <w:noProof/>
            <w:webHidden/>
          </w:rPr>
          <w:fldChar w:fldCharType="end"/>
        </w:r>
      </w:hyperlink>
    </w:p>
    <w:p w14:paraId="531FA371" w14:textId="6A498E68" w:rsidR="00DE55BE" w:rsidRDefault="00D25F0C">
      <w:pPr>
        <w:pStyle w:val="Obsah1"/>
        <w:rPr>
          <w:rFonts w:asciiTheme="minorHAnsi" w:eastAsiaTheme="minorEastAsia" w:hAnsiTheme="minorHAnsi" w:cstheme="minorBidi"/>
          <w:b w:val="0"/>
          <w:bCs w:val="0"/>
          <w:caps w:val="0"/>
          <w:noProof/>
          <w:szCs w:val="22"/>
        </w:rPr>
      </w:pPr>
      <w:hyperlink w:anchor="_Toc8897934" w:history="1">
        <w:r w:rsidR="00DE55BE" w:rsidRPr="00C415EB">
          <w:rPr>
            <w:rStyle w:val="Hypertextovodkaz"/>
            <w:noProof/>
          </w:rPr>
          <w:t>11</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PŘEDÁVÁNÍ PODKLADŮ A INFORMACÍ</w:t>
        </w:r>
        <w:r w:rsidR="00DE55BE">
          <w:rPr>
            <w:noProof/>
            <w:webHidden/>
          </w:rPr>
          <w:tab/>
        </w:r>
        <w:r w:rsidR="00DE55BE">
          <w:rPr>
            <w:noProof/>
            <w:webHidden/>
          </w:rPr>
          <w:fldChar w:fldCharType="begin"/>
        </w:r>
        <w:r w:rsidR="00DE55BE">
          <w:rPr>
            <w:noProof/>
            <w:webHidden/>
          </w:rPr>
          <w:instrText xml:space="preserve"> PAGEREF _Toc8897934 \h </w:instrText>
        </w:r>
        <w:r w:rsidR="00DE55BE">
          <w:rPr>
            <w:noProof/>
            <w:webHidden/>
          </w:rPr>
        </w:r>
        <w:r w:rsidR="00DE55BE">
          <w:rPr>
            <w:noProof/>
            <w:webHidden/>
          </w:rPr>
          <w:fldChar w:fldCharType="separate"/>
        </w:r>
        <w:r w:rsidR="00DE55BE">
          <w:rPr>
            <w:noProof/>
            <w:webHidden/>
          </w:rPr>
          <w:t>60</w:t>
        </w:r>
        <w:r w:rsidR="00DE55BE">
          <w:rPr>
            <w:noProof/>
            <w:webHidden/>
          </w:rPr>
          <w:fldChar w:fldCharType="end"/>
        </w:r>
      </w:hyperlink>
    </w:p>
    <w:p w14:paraId="7FCE0129" w14:textId="11B14135" w:rsidR="00DE55BE" w:rsidRDefault="00D25F0C">
      <w:pPr>
        <w:pStyle w:val="Obsah1"/>
        <w:rPr>
          <w:rFonts w:asciiTheme="minorHAnsi" w:eastAsiaTheme="minorEastAsia" w:hAnsiTheme="minorHAnsi" w:cstheme="minorBidi"/>
          <w:b w:val="0"/>
          <w:bCs w:val="0"/>
          <w:caps w:val="0"/>
          <w:noProof/>
          <w:szCs w:val="22"/>
        </w:rPr>
      </w:pPr>
      <w:hyperlink w:anchor="_Toc8897935" w:history="1">
        <w:r w:rsidR="00DE55BE" w:rsidRPr="00C415EB">
          <w:rPr>
            <w:rStyle w:val="Hypertextovodkaz"/>
            <w:noProof/>
          </w:rPr>
          <w:t>12</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INFORMAČNÍ POVINNOST</w:t>
        </w:r>
        <w:r w:rsidR="00DE55BE">
          <w:rPr>
            <w:noProof/>
            <w:webHidden/>
          </w:rPr>
          <w:tab/>
        </w:r>
        <w:r w:rsidR="00DE55BE">
          <w:rPr>
            <w:noProof/>
            <w:webHidden/>
          </w:rPr>
          <w:fldChar w:fldCharType="begin"/>
        </w:r>
        <w:r w:rsidR="00DE55BE">
          <w:rPr>
            <w:noProof/>
            <w:webHidden/>
          </w:rPr>
          <w:instrText xml:space="preserve"> PAGEREF _Toc8897935 \h </w:instrText>
        </w:r>
        <w:r w:rsidR="00DE55BE">
          <w:rPr>
            <w:noProof/>
            <w:webHidden/>
          </w:rPr>
        </w:r>
        <w:r w:rsidR="00DE55BE">
          <w:rPr>
            <w:noProof/>
            <w:webHidden/>
          </w:rPr>
          <w:fldChar w:fldCharType="separate"/>
        </w:r>
        <w:r w:rsidR="00DE55BE">
          <w:rPr>
            <w:noProof/>
            <w:webHidden/>
          </w:rPr>
          <w:t>62</w:t>
        </w:r>
        <w:r w:rsidR="00DE55BE">
          <w:rPr>
            <w:noProof/>
            <w:webHidden/>
          </w:rPr>
          <w:fldChar w:fldCharType="end"/>
        </w:r>
      </w:hyperlink>
    </w:p>
    <w:p w14:paraId="4B286598" w14:textId="6F4A719C" w:rsidR="00CA57B3" w:rsidRPr="00ED5FD0" w:rsidRDefault="00034A0E" w:rsidP="00B456CC">
      <w:pPr>
        <w:pStyle w:val="Obsah"/>
        <w:rPr>
          <w:rStyle w:val="Siln"/>
        </w:rPr>
      </w:pPr>
      <w:r>
        <w:rPr>
          <w:rStyle w:val="Hypertextovodkaz"/>
          <w:b/>
        </w:rPr>
        <w:fldChar w:fldCharType="end"/>
      </w:r>
    </w:p>
    <w:p w14:paraId="67CE42C5" w14:textId="77777777" w:rsidR="008969E3" w:rsidRDefault="008969E3" w:rsidP="00CB5533">
      <w:pPr>
        <w:pStyle w:val="jkheadl2allcaps0"/>
        <w:tabs>
          <w:tab w:val="num" w:pos="720"/>
        </w:tabs>
        <w:spacing w:before="360" w:after="240" w:line="264" w:lineRule="auto"/>
        <w:ind w:left="720" w:hanging="900"/>
        <w:rPr>
          <w:rStyle w:val="Siln"/>
          <w:rFonts w:ascii="Arial" w:hAnsi="Arial" w:cs="Arial"/>
          <w:b w:val="0"/>
          <w:sz w:val="20"/>
          <w:szCs w:val="20"/>
        </w:rPr>
      </w:pPr>
    </w:p>
    <w:p w14:paraId="6EE47580" w14:textId="77777777" w:rsidR="008969E3" w:rsidRDefault="008969E3" w:rsidP="00CB5533">
      <w:pPr>
        <w:pStyle w:val="jkheadl2allcaps0"/>
        <w:tabs>
          <w:tab w:val="num" w:pos="720"/>
        </w:tabs>
        <w:spacing w:before="360" w:after="240" w:line="264" w:lineRule="auto"/>
        <w:ind w:left="720" w:hanging="900"/>
        <w:rPr>
          <w:rStyle w:val="Siln"/>
          <w:rFonts w:ascii="Arial" w:hAnsi="Arial" w:cs="Arial"/>
          <w:b w:val="0"/>
          <w:sz w:val="20"/>
          <w:szCs w:val="20"/>
        </w:rPr>
        <w:sectPr w:rsidR="008969E3" w:rsidSect="00DA5AC2">
          <w:headerReference w:type="default" r:id="rId8"/>
          <w:footerReference w:type="even" r:id="rId9"/>
          <w:footerReference w:type="default" r:id="rId10"/>
          <w:headerReference w:type="first" r:id="rId11"/>
          <w:footerReference w:type="first" r:id="rId12"/>
          <w:pgSz w:w="11906" w:h="16838" w:code="9"/>
          <w:pgMar w:top="1418" w:right="1106" w:bottom="1418" w:left="1440" w:header="709" w:footer="567" w:gutter="0"/>
          <w:pgNumType w:start="1"/>
          <w:cols w:space="708"/>
          <w:formProt w:val="0"/>
          <w:titlePg/>
          <w:docGrid w:linePitch="360"/>
        </w:sectPr>
      </w:pPr>
    </w:p>
    <w:p w14:paraId="4D7CABF5" w14:textId="77777777" w:rsidR="00F73567" w:rsidRPr="00791AD0" w:rsidRDefault="00F73567" w:rsidP="00791AD0">
      <w:pPr>
        <w:spacing w:after="840"/>
      </w:pPr>
    </w:p>
    <w:p w14:paraId="42DDA49B" w14:textId="77777777" w:rsidR="00D55A81" w:rsidRDefault="00D55A81"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bookmarkStart w:id="3" w:name="_Ref158028019"/>
      <w:bookmarkStart w:id="4" w:name="_Ref522091692"/>
      <w:r w:rsidRPr="005D5A99">
        <w:rPr>
          <w:rFonts w:ascii="Segoe UI" w:hAnsi="Segoe UI" w:cs="Segoe UI"/>
          <w:b/>
          <w:sz w:val="40"/>
          <w:szCs w:val="40"/>
        </w:rPr>
        <w:t xml:space="preserve">PŘÍLOHA Č. </w:t>
      </w:r>
      <w:r w:rsidR="00DF1178">
        <w:rPr>
          <w:rFonts w:ascii="Segoe UI" w:hAnsi="Segoe UI" w:cs="Segoe UI"/>
          <w:b/>
          <w:sz w:val="40"/>
          <w:szCs w:val="40"/>
        </w:rPr>
        <w:t>4</w:t>
      </w:r>
      <w:r w:rsidRPr="005D5A99">
        <w:rPr>
          <w:rFonts w:ascii="Segoe UI" w:hAnsi="Segoe UI" w:cs="Segoe UI"/>
          <w:b/>
          <w:sz w:val="40"/>
          <w:szCs w:val="40"/>
        </w:rPr>
        <w:br/>
      </w:r>
      <w:r w:rsidR="00DF1178">
        <w:rPr>
          <w:rFonts w:ascii="Segoe UI" w:hAnsi="Segoe UI" w:cs="Segoe UI"/>
          <w:b/>
          <w:caps/>
          <w:sz w:val="40"/>
          <w:szCs w:val="40"/>
        </w:rPr>
        <w:t>výkonové ukazatele</w:t>
      </w:r>
    </w:p>
    <w:p w14:paraId="4C00968A" w14:textId="77777777" w:rsidR="00D55A81" w:rsidRDefault="00D55A81"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A</w:t>
      </w:r>
    </w:p>
    <w:p w14:paraId="4D9C09DE" w14:textId="77777777" w:rsidR="00D55A81" w:rsidRPr="005D5A99" w:rsidRDefault="00DF1178"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struktura a nastavení výkonových ukazatelů</w:t>
      </w:r>
    </w:p>
    <w:p w14:paraId="76336C67" w14:textId="77777777" w:rsidR="0081077D" w:rsidRDefault="0081077D" w:rsidP="00DF1178">
      <w:pPr>
        <w:pStyle w:val="Odstavec"/>
      </w:pPr>
    </w:p>
    <w:p w14:paraId="2DD294B2" w14:textId="77777777" w:rsidR="0081077D" w:rsidRDefault="0081077D" w:rsidP="00DF1178">
      <w:pPr>
        <w:pStyle w:val="Odstavec"/>
      </w:pPr>
    </w:p>
    <w:p w14:paraId="029F2C16" w14:textId="77777777" w:rsidR="0081077D" w:rsidRDefault="0081077D" w:rsidP="00DF1178">
      <w:pPr>
        <w:pStyle w:val="Odstavec"/>
      </w:pPr>
    </w:p>
    <w:p w14:paraId="2F6AFD0B" w14:textId="77777777" w:rsidR="0081077D" w:rsidRDefault="0081077D" w:rsidP="00DF1178">
      <w:pPr>
        <w:pStyle w:val="Odstavec"/>
      </w:pPr>
    </w:p>
    <w:p w14:paraId="367A598E" w14:textId="77777777" w:rsidR="0081077D" w:rsidRDefault="0081077D" w:rsidP="00DF1178">
      <w:pPr>
        <w:pStyle w:val="Odstavec"/>
      </w:pPr>
    </w:p>
    <w:p w14:paraId="0ECA5CCE" w14:textId="22F382A2" w:rsidR="00DF1178" w:rsidRDefault="00355D0B" w:rsidP="00DF1178">
      <w:pPr>
        <w:pStyle w:val="Nadpis1"/>
      </w:pPr>
      <w:r>
        <w:br w:type="page"/>
      </w:r>
      <w:bookmarkStart w:id="5" w:name="_Toc8897924"/>
      <w:bookmarkEnd w:id="3"/>
      <w:bookmarkEnd w:id="4"/>
      <w:r w:rsidR="00DF1178">
        <w:lastRenderedPageBreak/>
        <w:t>POVAHA A ÚČEL PŘÍLOHY Č. 4 ČÁST</w:t>
      </w:r>
      <w:r w:rsidR="00592384">
        <w:t>I</w:t>
      </w:r>
      <w:r w:rsidR="00DF1178">
        <w:t xml:space="preserve"> A</w:t>
      </w:r>
      <w:r w:rsidR="004476A1">
        <w:t xml:space="preserve"> (Struktura a nastavení vU)</w:t>
      </w:r>
      <w:bookmarkEnd w:id="5"/>
    </w:p>
    <w:p w14:paraId="0456F181" w14:textId="77777777" w:rsidR="00DF1178" w:rsidRDefault="00DF1178" w:rsidP="00CE723A">
      <w:pPr>
        <w:pStyle w:val="Nadpis2"/>
      </w:pPr>
      <w:r>
        <w:t xml:space="preserve">Tato Příloha č. 4 </w:t>
      </w:r>
      <w:r w:rsidRPr="00592384">
        <w:rPr>
          <w:i/>
        </w:rPr>
        <w:t>(Výkonové ukazatele)</w:t>
      </w:r>
      <w:r>
        <w:t xml:space="preserve"> ke Smlouvě stanoví:</w:t>
      </w:r>
    </w:p>
    <w:p w14:paraId="167B8ADA" w14:textId="61430AE2" w:rsidR="00DF1178" w:rsidRDefault="00DF1178" w:rsidP="00DF1178">
      <w:pPr>
        <w:pStyle w:val="Nadpis3"/>
      </w:pPr>
      <w:r>
        <w:t xml:space="preserve">základní informace k nastavení výkonových ukazatelů </w:t>
      </w:r>
      <w:r w:rsidR="00D6593D">
        <w:t xml:space="preserve">(dále také jen </w:t>
      </w:r>
      <w:r w:rsidR="00D6593D" w:rsidRPr="00D6593D">
        <w:rPr>
          <w:b/>
        </w:rPr>
        <w:t>„VU“</w:t>
      </w:r>
      <w:r w:rsidR="00D6593D">
        <w:t xml:space="preserve">) </w:t>
      </w:r>
      <w:r>
        <w:t>(viz článek 2 níže);</w:t>
      </w:r>
    </w:p>
    <w:p w14:paraId="1C8A8E63" w14:textId="77777777" w:rsidR="00DF1178" w:rsidRDefault="00DF1178" w:rsidP="00DF1178">
      <w:pPr>
        <w:pStyle w:val="Nadpis3"/>
      </w:pPr>
      <w:r>
        <w:t>seznam kategorií výkonových ukazatelů (viz článek 3 níže); a</w:t>
      </w:r>
    </w:p>
    <w:p w14:paraId="0A85207E" w14:textId="77777777" w:rsidR="00DF1178" w:rsidRDefault="00DF1178" w:rsidP="00DF1178">
      <w:pPr>
        <w:pStyle w:val="Nadpis3"/>
      </w:pPr>
      <w:r>
        <w:t>jednotlivé výkonové ukazatele, kterými se měří úroveň Provozování Provozovatelem a s jejichž překročením, resp. nesplněním ze strany Provozovatele je spojena Smluvní Pokuta jako tzv. Výkonová Smluvní Pokuta (viz část B, C, D této přílohy č. 4).</w:t>
      </w:r>
    </w:p>
    <w:p w14:paraId="303C41EA" w14:textId="77777777" w:rsidR="00DF1178" w:rsidRDefault="00DF1178" w:rsidP="00DF1178">
      <w:pPr>
        <w:pStyle w:val="Nadpis1"/>
      </w:pPr>
      <w:bookmarkStart w:id="6" w:name="_Toc8897925"/>
      <w:r>
        <w:t>ZÁKLADNÍ INFORMACE K NASTAVENÍ VÝKONOVÝCH UKAZATELŮ</w:t>
      </w:r>
      <w:bookmarkEnd w:id="6"/>
    </w:p>
    <w:p w14:paraId="12B97412" w14:textId="77777777" w:rsidR="00DF1178" w:rsidRDefault="00DF1178" w:rsidP="00CE723A">
      <w:pPr>
        <w:pStyle w:val="Nadpis2"/>
      </w:pPr>
      <w:r>
        <w:t xml:space="preserve">Úvod k obsahu Přílohy č. 4 (Výkonové ukazatele) ke Smlouvě </w:t>
      </w:r>
    </w:p>
    <w:p w14:paraId="6FA683A5" w14:textId="77777777" w:rsidR="00DF1178" w:rsidRPr="00DF1178" w:rsidRDefault="00DF1178" w:rsidP="00DF1178">
      <w:pPr>
        <w:pStyle w:val="Odstavec"/>
      </w:pPr>
      <w:r w:rsidRPr="00DF1178">
        <w:t>Tato Příloha č. 4 (Výkonové ukazatele) ke Smlouvě upravuje:</w:t>
      </w:r>
    </w:p>
    <w:p w14:paraId="6215381E" w14:textId="6CC3DD25" w:rsidR="00DF1178" w:rsidRDefault="00DF1178" w:rsidP="00DF1178">
      <w:pPr>
        <w:pStyle w:val="Nadpis3"/>
      </w:pPr>
      <w:r>
        <w:t>nastavení jednotlivých výkonových ukazatelů pro vymezené kategorie výkonových ukazatelů; jednotlivé výkonové ukazatele jsou určeny dle skupin v části B, části C a části D této přílohy</w:t>
      </w:r>
      <w:r w:rsidR="0080211C">
        <w:t>,</w:t>
      </w:r>
      <w:r>
        <w:t xml:space="preserve"> a </w:t>
      </w:r>
    </w:p>
    <w:p w14:paraId="6316B562" w14:textId="77777777" w:rsidR="00DF1178" w:rsidRDefault="00DF1178" w:rsidP="00DF1178">
      <w:pPr>
        <w:pStyle w:val="Nadpis3"/>
      </w:pPr>
      <w:r>
        <w:t>stanovení provozních "limitů" u každého výkonového ukazatele, jakož i stanovení příslušných smluvních pokutových bodů pro případ jejich nesplnění Provozovatelem, případně jejich výskytu; výše Smluvních Pokut jako Výkonových Smluvních Pokut je určena v Příloze č. 8 (Smluvní Pokuty) k této Smlouvě.</w:t>
      </w:r>
    </w:p>
    <w:p w14:paraId="79394C50" w14:textId="77777777" w:rsidR="00DF1178" w:rsidRDefault="00DF1178" w:rsidP="00CE723A">
      <w:pPr>
        <w:pStyle w:val="Nadpis2"/>
      </w:pPr>
      <w:r>
        <w:t>Zásady systému výkonových ukazatelů</w:t>
      </w:r>
    </w:p>
    <w:p w14:paraId="26317F7E" w14:textId="77777777" w:rsidR="00DF1178" w:rsidRDefault="00DF1178" w:rsidP="00DF1178">
      <w:pPr>
        <w:pStyle w:val="Nadpis3"/>
      </w:pPr>
      <w:r>
        <w:t xml:space="preserve">Smluvní Strany se dohodly, že v oblasti nastavení a hodnocení výkonových ukazatelů budou postupovat v souladu s následujícími zásadami. </w:t>
      </w:r>
    </w:p>
    <w:p w14:paraId="53F4C3F0" w14:textId="77777777" w:rsidR="00DF1178" w:rsidRDefault="00DF1178" w:rsidP="00DF1178">
      <w:pPr>
        <w:pStyle w:val="Nadpis3"/>
      </w:pPr>
      <w:r>
        <w:t xml:space="preserve">Výkonové ukazatele se používají pro měření efektivity a účinnosti poskytování (v kontextu této Smlouvy) Základních Služeb a Souvisejících Služeb, pokud jde o dosahování jejích cílů. </w:t>
      </w:r>
    </w:p>
    <w:p w14:paraId="700DACBF" w14:textId="6DDF12C8" w:rsidR="00DF1178" w:rsidRDefault="00DF1178" w:rsidP="00DF1178">
      <w:pPr>
        <w:pStyle w:val="Nadpis3"/>
      </w:pPr>
      <w:r>
        <w:t>Základní zásady systému výkonových ukazatelů vycházejí z metodik používaných v</w:t>
      </w:r>
      <w:r w:rsidR="0080211C">
        <w:t> </w:t>
      </w:r>
      <w:r>
        <w:t xml:space="preserve">dokumentech IWA Výkonové </w:t>
      </w:r>
      <w:proofErr w:type="gramStart"/>
      <w:r>
        <w:t>Ukazatele - Odpadní</w:t>
      </w:r>
      <w:proofErr w:type="gramEnd"/>
      <w:r>
        <w:t xml:space="preserve"> Voda a IWA Výkonové Ukazatele - Pitná Voda, dále jsou adekvátní podle ISO Norem </w:t>
      </w:r>
      <w:proofErr w:type="spellStart"/>
      <w:r>
        <w:t>VaK</w:t>
      </w:r>
      <w:proofErr w:type="spellEnd"/>
      <w:r>
        <w:t xml:space="preserve">. Současně jsou také aplikovány s ohledem na splnění požadavků Podmínek Přijatelnosti a na ně navazujících dokumentů SFŽP a/nebo MŽP. Soubor výkonových ukazatelů v této Příloze č. 4 (Výkonové ukazatele) ke Smlouvě je tvořen tzv. základními výkonovými ukazateli uvedenými v dokumentu "Praktická </w:t>
      </w:r>
      <w:proofErr w:type="gramStart"/>
      <w:r>
        <w:t>příručka - Smluvní</w:t>
      </w:r>
      <w:proofErr w:type="gramEnd"/>
      <w:r>
        <w:t xml:space="preserve"> výkonové ukazatele v oboru </w:t>
      </w:r>
      <w:proofErr w:type="spellStart"/>
      <w:r>
        <w:t>VaK</w:t>
      </w:r>
      <w:proofErr w:type="spellEnd"/>
      <w:r>
        <w:t xml:space="preserve"> ČR Praktická příručka - Smluvní výkonové ukazatele v oboru vodovodů a kanalizací ČR" (vydanou SFŽP ČR, duben 2017,) - (dále jen "Příručka"), dále některými tzv. "dodatečnými ukazateli" z Příručky a tzv. "specifickými ukazateli", definovanými pouze pro potřeby Vlastníka. </w:t>
      </w:r>
    </w:p>
    <w:p w14:paraId="57A8FE11" w14:textId="77777777" w:rsidR="00DF1178" w:rsidRDefault="00DF1178" w:rsidP="00DF1178">
      <w:pPr>
        <w:pStyle w:val="Nadpis3"/>
      </w:pPr>
      <w:r>
        <w:t xml:space="preserve">Výkonové ukazatele se mají používat v kontextu komplexního systému hodnocení poskytovaných služeb. Tento systém by měl umožňovat tyto výkonové ukazatele jasně definovat a pomáhat při jejich výkladu. Systém výkonových ukazatelů se sestává ze: </w:t>
      </w:r>
    </w:p>
    <w:p w14:paraId="0927B48F" w14:textId="77777777" w:rsidR="00DF1178" w:rsidRPr="00C60442" w:rsidRDefault="00DF1178" w:rsidP="00C60442">
      <w:pPr>
        <w:pStyle w:val="Odrazkypism"/>
      </w:pPr>
      <w:r w:rsidRPr="00C60442">
        <w:t xml:space="preserve">souboru výkonových ukazatelů, </w:t>
      </w:r>
    </w:p>
    <w:p w14:paraId="53469862" w14:textId="77777777" w:rsidR="00DF1178" w:rsidRPr="00DF1178" w:rsidRDefault="00DF1178" w:rsidP="00C60442">
      <w:pPr>
        <w:pStyle w:val="Odrazkypism"/>
      </w:pPr>
      <w:r w:rsidRPr="00DF1178">
        <w:lastRenderedPageBreak/>
        <w:t xml:space="preserve">informací o kontextu; a </w:t>
      </w:r>
    </w:p>
    <w:p w14:paraId="5650B78D" w14:textId="77777777" w:rsidR="00DF1178" w:rsidRPr="00DF1178" w:rsidRDefault="00DF1178" w:rsidP="00C60442">
      <w:pPr>
        <w:pStyle w:val="Odrazkypism"/>
      </w:pPr>
      <w:r w:rsidRPr="00DF1178">
        <w:t>proměnných.</w:t>
      </w:r>
    </w:p>
    <w:p w14:paraId="719E6ECA" w14:textId="77777777" w:rsidR="00DF1178" w:rsidRDefault="00DF1178" w:rsidP="00DF1178">
      <w:pPr>
        <w:pStyle w:val="Odstavec"/>
      </w:pPr>
      <w:r>
        <w:t>Navíc je možné pro každý výkonový ukazatel určit specifické cílové hodnoty (v relaci a v souladu s požadavky závazných dokumentů MŽP a/nebo SFŽP ve vztahu k OPŽP) a je možné je pravidelně monitorovat, sledovat a dle potřeby upravovat.</w:t>
      </w:r>
    </w:p>
    <w:p w14:paraId="660D4207" w14:textId="77777777" w:rsidR="00DF1178" w:rsidRDefault="00DF1178" w:rsidP="00CE723A">
      <w:pPr>
        <w:pStyle w:val="Nadpis2"/>
      </w:pPr>
      <w:r>
        <w:t>Základní vlastnosti výkonových ukazatelů</w:t>
      </w:r>
    </w:p>
    <w:p w14:paraId="25AAF01E" w14:textId="77777777" w:rsidR="00DF1178" w:rsidRDefault="00DF1178" w:rsidP="00DF1178">
      <w:pPr>
        <w:pStyle w:val="Odstavec"/>
      </w:pPr>
      <w:r>
        <w:t>Každý výkonový ukazatel by měl:</w:t>
      </w:r>
    </w:p>
    <w:p w14:paraId="29CA861E" w14:textId="77777777" w:rsidR="00DF1178" w:rsidRDefault="00DF1178" w:rsidP="00DF1178">
      <w:pPr>
        <w:pStyle w:val="Nadpis3"/>
      </w:pPr>
      <w:r>
        <w:t>být jasně definován, měl by mít stručný a jednoznačný výklad;</w:t>
      </w:r>
    </w:p>
    <w:p w14:paraId="5987F0DB" w14:textId="77777777" w:rsidR="00DF1178" w:rsidRDefault="00DF1178" w:rsidP="00DF1178">
      <w:pPr>
        <w:pStyle w:val="Nadpis3"/>
      </w:pPr>
      <w:r>
        <w:t>být posuzován podle proměnných, které lze snadno, spolehlivě a za rozumných nákladů měřit;</w:t>
      </w:r>
    </w:p>
    <w:p w14:paraId="4F2FF818" w14:textId="77777777" w:rsidR="00DF1178" w:rsidRDefault="00DF1178" w:rsidP="00DF1178">
      <w:pPr>
        <w:pStyle w:val="Nadpis3"/>
      </w:pPr>
      <w:r>
        <w:t>přispívat k vyjádření úrovně skutečných výkonů, jak byly v určité oblasti dosaženy;</w:t>
      </w:r>
    </w:p>
    <w:p w14:paraId="7E4D9831" w14:textId="77777777" w:rsidR="00DF1178" w:rsidRDefault="00DF1178" w:rsidP="00DF1178">
      <w:pPr>
        <w:pStyle w:val="Nadpis3"/>
      </w:pPr>
      <w:r>
        <w:t>být vztažen k vymezené zeměpisné oblasti (a v případě srovnávací analýzy by měl být vztažen k téže zeměpisné oblasti);</w:t>
      </w:r>
    </w:p>
    <w:p w14:paraId="01D48A16" w14:textId="77777777" w:rsidR="00DF1178" w:rsidRDefault="00DF1178" w:rsidP="00DF1178">
      <w:pPr>
        <w:pStyle w:val="Nadpis3"/>
      </w:pPr>
      <w:r>
        <w:t>být vztažen k určitému časovému období, např. mohou být výkonové ukazatele roční, čtvrtletní atd.;</w:t>
      </w:r>
    </w:p>
    <w:p w14:paraId="51C23240" w14:textId="77777777" w:rsidR="00DF1178" w:rsidRDefault="00DF1178" w:rsidP="00DF1178">
      <w:pPr>
        <w:pStyle w:val="Nadpis3"/>
      </w:pPr>
      <w:r>
        <w:t>umožňovat jasné srovnání s cílovými hodnotami a měl by zjednodušovat jinak složitou analýzu;</w:t>
      </w:r>
    </w:p>
    <w:p w14:paraId="220EAD4D" w14:textId="77777777" w:rsidR="00DF1178" w:rsidRDefault="00DF1178" w:rsidP="00DF1178">
      <w:pPr>
        <w:pStyle w:val="Nadpis3"/>
      </w:pPr>
      <w:r>
        <w:t>být ověřitelný;</w:t>
      </w:r>
    </w:p>
    <w:p w14:paraId="281B2A9B" w14:textId="77777777" w:rsidR="00DF1178" w:rsidRDefault="00DF1178" w:rsidP="00DF1178">
      <w:pPr>
        <w:pStyle w:val="Nadpis3"/>
      </w:pPr>
      <w:r>
        <w:t>být jednoduchý a snadno pochopitelný; a</w:t>
      </w:r>
    </w:p>
    <w:p w14:paraId="353E48A9" w14:textId="77777777" w:rsidR="00DF1178" w:rsidRDefault="00DF1178" w:rsidP="00DF1178">
      <w:pPr>
        <w:pStyle w:val="Nadpis3"/>
      </w:pPr>
      <w:r>
        <w:t>být objektivní a měl by se vyhýbat jakémukoli osobnímu či subjektivnímu hodnocení</w:t>
      </w:r>
    </w:p>
    <w:p w14:paraId="317658C2" w14:textId="77777777" w:rsidR="00DF1178" w:rsidRDefault="00DF1178" w:rsidP="00CE723A">
      <w:pPr>
        <w:pStyle w:val="Nadpis2"/>
      </w:pPr>
      <w:r>
        <w:t>Zásady stanovení výkonových ukazatelů</w:t>
      </w:r>
    </w:p>
    <w:p w14:paraId="2437CA64" w14:textId="77777777" w:rsidR="00DF1178" w:rsidRDefault="00DF1178" w:rsidP="00DF1178">
      <w:pPr>
        <w:pStyle w:val="Nadpis3"/>
      </w:pPr>
      <w:r>
        <w:t>Pro každý výkonový ukazatel je uváděna definice informativního a smluvního vyjádření spolu se vzorci k jejich výpočtu, složených z definovaných proměnných. Informativní vyjádření daného výkonového ukazatele slouží pro sledování celkového výkonu provozovatele a také k nastavení referenčních hodnot (dále jen "RH") neboli standardu výkonu. Smluvní vyjádření výkonového ukazatele slouží pro sledování, zda provozovatel plní své povinnosti ze Smlouvy vyjádřené u každého výkonového ukazatele hodnotou RH. Pokud tomu tak není, obsahuje daný výkonový ukazatel výpočet příslušné výše smluvní pokuty ve smluvních pokutových bodech. U každého ukazatele je uveden příklad hodnocení výkonového ukazatele spolu se stanovením výše pokuty.</w:t>
      </w:r>
    </w:p>
    <w:p w14:paraId="0B5C35D9" w14:textId="77777777" w:rsidR="00DF1178" w:rsidRDefault="00DF1178" w:rsidP="00DF1178">
      <w:pPr>
        <w:pStyle w:val="Nadpis3"/>
      </w:pPr>
      <w:r>
        <w:t>Proměnné, které mohou v průběhu času podstatně měnit hodnotu (např. roční objemy odběru/vypouštění), zejména ty, které nejsou předmětem kontroly dle Závazných Předpisů, by neměly být uvedeny jako jmenovatelé v poměrech vyjadřujících výkonové ukazatele. Výjimku je možné připustit, pokud se čitatel proměňuje ve stejné proporci jako jmenovatel.</w:t>
      </w:r>
    </w:p>
    <w:p w14:paraId="6B8A7F4D" w14:textId="77777777" w:rsidR="00DF1178" w:rsidRDefault="00DF1178" w:rsidP="00DF1178">
      <w:pPr>
        <w:pStyle w:val="Nadpis3"/>
      </w:pPr>
      <w:r>
        <w:t xml:space="preserve">Pro výpočet každého výkonového ukazatele by měl být definován jasný algoritmus. Pravidlo by mělo specifikovat všechny proměnné, které jsou třeba, i jejich algebraickou kombinaci. Jako proměnné mohou vystupovat údaje generované a spravované v rámci dané služby (údaje veřejné služby) nebo údaje vnější (externí údaje). V každém případě je třeba posoudit a ověřit také jakost údajů. Výklad výkonových ukazatelů by se neměl </w:t>
      </w:r>
      <w:r>
        <w:lastRenderedPageBreak/>
        <w:t>provádět bez ohledu na kontext, zejména pokud jde o srovnávání s jinými případy. Informace o kontextu, která doplňuje výkonové ukazatele, by měla brát v úvahu také charakteristiky systému a regionu, v němž jsou služby poskytovány.</w:t>
      </w:r>
    </w:p>
    <w:p w14:paraId="3B429307" w14:textId="77777777" w:rsidR="00DF1178" w:rsidRDefault="00DF1178" w:rsidP="00DF1178">
      <w:pPr>
        <w:pStyle w:val="Nadpis3"/>
      </w:pPr>
      <w:r>
        <w:t>Rozhodující jsou vlastnosti proměnných, přičemž každá proměnná by měla:</w:t>
      </w:r>
    </w:p>
    <w:p w14:paraId="040F364F" w14:textId="77777777" w:rsidR="00DF1178" w:rsidRPr="00DF1178" w:rsidRDefault="00DF1178" w:rsidP="00C60442">
      <w:pPr>
        <w:pStyle w:val="Odrazkypism"/>
        <w:numPr>
          <w:ilvl w:val="0"/>
          <w:numId w:val="9"/>
        </w:numPr>
        <w:ind w:left="1560"/>
      </w:pPr>
      <w:r w:rsidRPr="00DF1178">
        <w:t>vyhovovat definici výkonového ukazatele či informaci o kontextu, pro nějž se využívá,</w:t>
      </w:r>
    </w:p>
    <w:p w14:paraId="56A3221B" w14:textId="77777777" w:rsidR="00DF1178" w:rsidRPr="00DF1178" w:rsidRDefault="00DF1178" w:rsidP="00C60442">
      <w:pPr>
        <w:pStyle w:val="Odrazkypism"/>
      </w:pPr>
      <w:r w:rsidRPr="00DF1178">
        <w:t>odkazovat na stejnou zeměpisnou oblast a na stejné časové období či referenční datum jako výkonový ukazatel či informace o kontextu, pro nějž se využívá, a</w:t>
      </w:r>
    </w:p>
    <w:p w14:paraId="4B60427F" w14:textId="77777777" w:rsidR="00DF1178" w:rsidRPr="00DF1178" w:rsidRDefault="00DF1178" w:rsidP="00C60442">
      <w:pPr>
        <w:pStyle w:val="Odrazkypism"/>
      </w:pPr>
      <w:r w:rsidRPr="00DF1178">
        <w:t>být tak spolehlivá a přesná, jak to vyžadují rozhodnutí, jež se na jejím základě budou přijímat.</w:t>
      </w:r>
    </w:p>
    <w:p w14:paraId="46E3D010" w14:textId="77777777" w:rsidR="00DF1178" w:rsidRDefault="00DF1178" w:rsidP="00DF1178">
      <w:pPr>
        <w:pStyle w:val="Nadpis3"/>
      </w:pPr>
      <w:r>
        <w:t>Některé proměnné představují externí údaje a jsou především informativní; jejich dostupnost, přesnost, referenční data a limity ohledně odpovídající zeměpisné oblasti nemá zpravidla dotyčná veřejná služba pod kontrolou. V tomto případě by měly být proměnné všude, kde je to možné, shromažďovány z oficiálních zdrojů, které zahrnují informace o přesnosti a spolehlivosti dotyčné proměnné či proměnných a informace zásadně důležité pro hodnocení či výklad dotyčného výkonového ukazatele.</w:t>
      </w:r>
    </w:p>
    <w:p w14:paraId="2CB1CC0E" w14:textId="77777777" w:rsidR="00DF1178" w:rsidRDefault="00DF1178" w:rsidP="00DF1178">
      <w:pPr>
        <w:pStyle w:val="Nadpis3"/>
      </w:pPr>
      <w:r>
        <w:t>Informace o kontextu definují takové charakteristiky systému, jež jsou relevantní pro výklad příslušných výkonových ukazatelů. Existují dva možné typy informací o kontextu:</w:t>
      </w:r>
    </w:p>
    <w:p w14:paraId="3BEE118C" w14:textId="77777777" w:rsidR="00DF1178" w:rsidRDefault="00DF1178" w:rsidP="00C60442">
      <w:pPr>
        <w:pStyle w:val="Odrazkypism"/>
        <w:numPr>
          <w:ilvl w:val="0"/>
          <w:numId w:val="10"/>
        </w:numPr>
        <w:ind w:left="1560"/>
      </w:pPr>
      <w:r>
        <w:t>informace popisující čistě kontextové a externí faktory, které nejsou pod kontrolou dotyčné veřejné služby (např. demografické, topografické, klimatické a další údaje); a</w:t>
      </w:r>
    </w:p>
    <w:p w14:paraId="3724073E" w14:textId="77777777" w:rsidR="00DF1178" w:rsidRDefault="00DF1178" w:rsidP="00C60442">
      <w:pPr>
        <w:pStyle w:val="Odrazkypism"/>
        <w:numPr>
          <w:ilvl w:val="0"/>
          <w:numId w:val="9"/>
        </w:numPr>
        <w:ind w:left="1560"/>
      </w:pPr>
      <w:r>
        <w:t>charakteristiky, které mohou být ovlivňovány pouze rozhodnutími managementu v dlouhodobém časovém období (např. stáří infrastruktury).</w:t>
      </w:r>
    </w:p>
    <w:p w14:paraId="7C36B820" w14:textId="77777777" w:rsidR="00DF1178" w:rsidRDefault="00DF1178" w:rsidP="00DF1178">
      <w:pPr>
        <w:pStyle w:val="Nadpis3"/>
      </w:pPr>
      <w:r>
        <w:t>Kvalita údajů by měla odrážet význam prováděného hodnocení. Tento systém by měl mít výstupy, které udávající i informace o jakosti údajů k určení přesnosti a spolehlivosti dostupných informací. Přesnost popisuje chyby měření při získávání vstupních údajů. Spolehlivost popisuje míru nejistoty s ohledem na to, jak může být zdroj údajů spolehlivý.</w:t>
      </w:r>
    </w:p>
    <w:p w14:paraId="5A42A553" w14:textId="77777777" w:rsidR="00DF1178" w:rsidRDefault="00DF1178" w:rsidP="00DF1178">
      <w:pPr>
        <w:pStyle w:val="Nadpis3"/>
      </w:pPr>
      <w:r>
        <w:t>Za základní fáze nastavení a sledování výkonových ukazatelů se považuje následující schéma:</w:t>
      </w:r>
    </w:p>
    <w:p w14:paraId="49CD4B2D" w14:textId="77777777" w:rsidR="00A106F9" w:rsidRDefault="00DF1178" w:rsidP="00DF1178">
      <w:pPr>
        <w:pStyle w:val="Odstavec"/>
        <w:jc w:val="center"/>
      </w:pPr>
      <w:r w:rsidRPr="000B4900">
        <w:rPr>
          <w:noProof/>
        </w:rPr>
        <w:lastRenderedPageBreak/>
        <w:drawing>
          <wp:inline distT="0" distB="0" distL="0" distR="0" wp14:anchorId="64F1E1F4" wp14:editId="2E7647C6">
            <wp:extent cx="5276109" cy="5890260"/>
            <wp:effectExtent l="0" t="0" r="127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8767" cy="5893228"/>
                    </a:xfrm>
                    <a:prstGeom prst="rect">
                      <a:avLst/>
                    </a:prstGeom>
                    <a:noFill/>
                    <a:ln>
                      <a:noFill/>
                    </a:ln>
                  </pic:spPr>
                </pic:pic>
              </a:graphicData>
            </a:graphic>
          </wp:inline>
        </w:drawing>
      </w:r>
    </w:p>
    <w:p w14:paraId="63C9D802" w14:textId="77777777" w:rsidR="00DF1178" w:rsidRDefault="00DF1178" w:rsidP="00DF1178">
      <w:pPr>
        <w:pStyle w:val="Odstavec"/>
      </w:pPr>
    </w:p>
    <w:p w14:paraId="5170BCB0" w14:textId="77777777" w:rsidR="00DF1178" w:rsidRDefault="00DF1178" w:rsidP="00DF1178">
      <w:pPr>
        <w:pStyle w:val="Odstavec"/>
      </w:pPr>
    </w:p>
    <w:p w14:paraId="6D037E5B" w14:textId="77777777" w:rsidR="00DF1178" w:rsidRDefault="00DF1178" w:rsidP="00DF1178">
      <w:pPr>
        <w:pStyle w:val="Odstavec"/>
      </w:pPr>
    </w:p>
    <w:p w14:paraId="3A1361C5" w14:textId="77777777" w:rsidR="00DF1178" w:rsidRPr="00DF1178" w:rsidRDefault="00DF1178" w:rsidP="00DF1178">
      <w:pPr>
        <w:pStyle w:val="Odstavec"/>
        <w:sectPr w:rsidR="00DF1178" w:rsidRPr="00DF1178" w:rsidSect="003A0295">
          <w:headerReference w:type="even" r:id="rId14"/>
          <w:headerReference w:type="default" r:id="rId15"/>
          <w:footerReference w:type="even" r:id="rId16"/>
          <w:footerReference w:type="first" r:id="rId17"/>
          <w:pgSz w:w="11906" w:h="16838" w:code="9"/>
          <w:pgMar w:top="1749" w:right="1106" w:bottom="1418" w:left="1440" w:header="709" w:footer="567" w:gutter="0"/>
          <w:cols w:space="708"/>
          <w:formProt w:val="0"/>
          <w:titlePg/>
          <w:docGrid w:linePitch="360"/>
        </w:sectPr>
      </w:pPr>
    </w:p>
    <w:p w14:paraId="149A8E06" w14:textId="77777777" w:rsidR="00EF219E" w:rsidRDefault="00EF219E" w:rsidP="00CE723A">
      <w:pPr>
        <w:pStyle w:val="Nadpis2"/>
      </w:pPr>
      <w:r>
        <w:lastRenderedPageBreak/>
        <w:t>Způsob vedení evidencí</w:t>
      </w:r>
    </w:p>
    <w:p w14:paraId="08472C4A" w14:textId="77777777" w:rsidR="00EF219E" w:rsidRDefault="00EF219E" w:rsidP="00EF219E">
      <w:pPr>
        <w:pStyle w:val="Nadpis3"/>
      </w:pPr>
      <w:r>
        <w:t xml:space="preserve">V souladu s čl. 21.1.3 Smlouvy je provozovatel povinen zpracovat, vést a předložit vlastníkovi ke schválení v termínech stanovených Smlouvou způsob vedení evidencí, které budou dostatečně určité pro účely sledování, vyhodnocení a následnou kontrolu plnění výkonových ukazatelů uvedených v této příloze a povinností souvisejících s monitoringem dle čl.21.2 a příloha č. 5 (Monitoring výkonu provozovatele) Smlouvy. Jedná se o tyto evidence: </w:t>
      </w:r>
    </w:p>
    <w:p w14:paraId="2D7AB786" w14:textId="77777777" w:rsidR="00EF219E" w:rsidRPr="00EF219E" w:rsidRDefault="00EF219E" w:rsidP="00A20629">
      <w:pPr>
        <w:pStyle w:val="Odrazky"/>
      </w:pPr>
      <w:r w:rsidRPr="00EF219E">
        <w:t xml:space="preserve">evidence výsledků laboratorních rozborů jakosti vzorků pitné vody; </w:t>
      </w:r>
    </w:p>
    <w:p w14:paraId="57DF62B3" w14:textId="77777777" w:rsidR="00EF219E" w:rsidRDefault="00EF219E" w:rsidP="00A20629">
      <w:pPr>
        <w:pStyle w:val="Odrazky"/>
      </w:pPr>
      <w:r>
        <w:t xml:space="preserve">evidence Havárií a Poruch nejméně v členění na havarijní přerušení dodávky pitné vody, poruchy čerpadel na stokové síti, přerušení odvádění odpadních vod; </w:t>
      </w:r>
    </w:p>
    <w:p w14:paraId="2FDA50C2" w14:textId="77777777" w:rsidR="00EF219E" w:rsidRDefault="00EF219E" w:rsidP="00A20629">
      <w:pPr>
        <w:pStyle w:val="Odrazky"/>
      </w:pPr>
      <w:r>
        <w:t>evidence plnění a výsledky spojené s realizací Ročního Plánu údržby s tím, že bude oddělená evidence pro jednotlivé části Ročního Plánu údržby.</w:t>
      </w:r>
    </w:p>
    <w:p w14:paraId="6558F33F" w14:textId="77777777" w:rsidR="00EF219E" w:rsidRDefault="00EF219E" w:rsidP="00A20629">
      <w:pPr>
        <w:pStyle w:val="Odrazky"/>
      </w:pPr>
      <w:r>
        <w:t>evidence údajů nezbytných ke stanovení ztrát vody (jednotkový únik vody nefakturované);</w:t>
      </w:r>
    </w:p>
    <w:p w14:paraId="2078B0C0" w14:textId="77777777" w:rsidR="00EF219E" w:rsidRDefault="00EF219E" w:rsidP="00A20629">
      <w:pPr>
        <w:pStyle w:val="Odrazky"/>
      </w:pPr>
      <w:r>
        <w:t xml:space="preserve">evidence vodoprávních rozhodnutí o vypouštění odpadních vod; </w:t>
      </w:r>
    </w:p>
    <w:p w14:paraId="512168B3" w14:textId="77777777" w:rsidR="00EF219E" w:rsidRDefault="00EF219E" w:rsidP="00A20629">
      <w:pPr>
        <w:pStyle w:val="Odrazky"/>
      </w:pPr>
      <w:r>
        <w:t>evidence výsledků laboratorních rozborů vzorků odpadních vod;</w:t>
      </w:r>
    </w:p>
    <w:p w14:paraId="09BA88A7" w14:textId="77777777" w:rsidR="00EF219E" w:rsidRDefault="00EF219E" w:rsidP="00A20629">
      <w:pPr>
        <w:pStyle w:val="Odrazky"/>
      </w:pPr>
      <w:r>
        <w:t xml:space="preserve">evidence stížností a reklamací odběratelů; </w:t>
      </w:r>
    </w:p>
    <w:p w14:paraId="5419182D" w14:textId="77777777" w:rsidR="00EF219E" w:rsidRDefault="00EF219E" w:rsidP="00A20629">
      <w:pPr>
        <w:pStyle w:val="Odrazky"/>
      </w:pPr>
      <w:r>
        <w:t xml:space="preserve">evidence požadavků na vyjádření (stanovisko) k dokumentaci přípojek a k dokumentaci </w:t>
      </w:r>
      <w:proofErr w:type="spellStart"/>
      <w:r>
        <w:t>VaK</w:t>
      </w:r>
      <w:proofErr w:type="spellEnd"/>
      <w:r>
        <w:t>;</w:t>
      </w:r>
    </w:p>
    <w:p w14:paraId="61C16850" w14:textId="77777777" w:rsidR="00EF219E" w:rsidRDefault="00EF219E" w:rsidP="00A20629">
      <w:pPr>
        <w:pStyle w:val="Odrazky"/>
      </w:pPr>
      <w:r>
        <w:t>evidence délky přerušení dodávky pitné vody z důvodu plánovaných oprav;</w:t>
      </w:r>
    </w:p>
    <w:p w14:paraId="53CBA977" w14:textId="77777777" w:rsidR="00EF219E" w:rsidRDefault="00EF219E" w:rsidP="00A20629">
      <w:pPr>
        <w:pStyle w:val="Odrazky"/>
      </w:pPr>
      <w:r>
        <w:t>evidence celkové doby potřebné k instalaci všech nových vodoměrů u odběratelů;</w:t>
      </w:r>
    </w:p>
    <w:p w14:paraId="4731235B" w14:textId="77777777" w:rsidR="00EF219E" w:rsidRDefault="00EF219E" w:rsidP="00A20629">
      <w:pPr>
        <w:pStyle w:val="Odrazky"/>
      </w:pPr>
      <w:r>
        <w:t>evidence celkového počtu dní oznamovací doby plánovaných omezení nebo přerušení dodávek služeb odběrateli z důvodu plánovaných oprav;</w:t>
      </w:r>
    </w:p>
    <w:p w14:paraId="43262DD4" w14:textId="77777777" w:rsidR="00EF219E" w:rsidRDefault="00EF219E" w:rsidP="00A20629">
      <w:pPr>
        <w:pStyle w:val="Odrazky"/>
      </w:pPr>
      <w:r>
        <w:t>evidence počtu přípojek zatopených vlivem kanalizace;</w:t>
      </w:r>
    </w:p>
    <w:p w14:paraId="2AB8FAB4" w14:textId="732640DB" w:rsidR="00EF219E" w:rsidRDefault="00EF219E" w:rsidP="00A20629">
      <w:pPr>
        <w:pStyle w:val="Odrazky"/>
      </w:pPr>
      <w:r>
        <w:t xml:space="preserve">evidence hmotnosti likvidovaného </w:t>
      </w:r>
      <w:del w:id="7" w:author="Šmídek Petr" w:date="2020-06-25T07:34:00Z">
        <w:r w:rsidDel="00FA0444">
          <w:delText xml:space="preserve">vysušeného </w:delText>
        </w:r>
      </w:del>
      <w:ins w:id="8" w:author="Šmídek Petr" w:date="2020-06-25T07:34:00Z">
        <w:r w:rsidR="00FA0444">
          <w:t>odvodněného</w:t>
        </w:r>
        <w:r w:rsidR="00FA0444">
          <w:t xml:space="preserve"> </w:t>
        </w:r>
      </w:ins>
      <w:r>
        <w:t>kalu spadajícího do kategorie nebezpečný Odpad;</w:t>
      </w:r>
    </w:p>
    <w:p w14:paraId="15769952" w14:textId="77777777" w:rsidR="00EF219E" w:rsidRDefault="00EF219E" w:rsidP="00A20629">
      <w:pPr>
        <w:pStyle w:val="Odrazky"/>
      </w:pPr>
      <w:r>
        <w:t>evidence počtu revidovaných poklopů na stokové síti;</w:t>
      </w:r>
    </w:p>
    <w:p w14:paraId="01E48EAC" w14:textId="77777777" w:rsidR="00EF219E" w:rsidRDefault="00EF219E" w:rsidP="00A20629">
      <w:pPr>
        <w:pStyle w:val="Odrazky"/>
      </w:pPr>
      <w:r>
        <w:t>evidence počtu pracovních úrazů zaměstnanců Provozovatele vyžadujících lékařské ošetření;</w:t>
      </w:r>
    </w:p>
    <w:p w14:paraId="38421295" w14:textId="77777777" w:rsidR="00EF219E" w:rsidRDefault="00EF219E" w:rsidP="00A20629">
      <w:pPr>
        <w:pStyle w:val="Odrazky"/>
      </w:pPr>
      <w:r>
        <w:t>evidence provozních nákladů zajišťovaných subdodávkou;</w:t>
      </w:r>
    </w:p>
    <w:p w14:paraId="59CFBD84" w14:textId="77777777" w:rsidR="00EF219E" w:rsidRDefault="00EF219E" w:rsidP="00A20629">
      <w:pPr>
        <w:pStyle w:val="Odrazky"/>
      </w:pPr>
      <w:r>
        <w:t>evidence celkové doby skutečné realizace aktualizace údajů v GIS</w:t>
      </w:r>
    </w:p>
    <w:p w14:paraId="11A64434" w14:textId="72F52DBE" w:rsidR="00EF219E" w:rsidRDefault="00EF219E" w:rsidP="00EF219E">
      <w:pPr>
        <w:pStyle w:val="Nadpis3"/>
      </w:pPr>
      <w:r w:rsidRPr="00EF219E">
        <w:t>Z revizí kanalizace a z průběhu čištění kanalizace bude provozovatel pořizovat elektronickou fotodokumentaci, popřípadě videozáznamy činností, které jsou jinak těžce ověřitelné, včetně uvedení automatické informace s datem pořízení každé fotografie či videozáznamu. Provedená fotodokumentace či videozáznamy budou uloženy v příslušné části evidence plnění a výsledků</w:t>
      </w:r>
      <w:r>
        <w:t xml:space="preserve"> spojených s realizací </w:t>
      </w:r>
      <w:r w:rsidR="00D6593D">
        <w:t xml:space="preserve">Ročního </w:t>
      </w:r>
      <w:r>
        <w:t xml:space="preserve">Plánu údržby. </w:t>
      </w:r>
    </w:p>
    <w:p w14:paraId="32932ACD" w14:textId="77777777" w:rsidR="00EF219E" w:rsidRDefault="00EF219E" w:rsidP="00CE723A">
      <w:pPr>
        <w:pStyle w:val="Nadpis2"/>
      </w:pPr>
      <w:r>
        <w:lastRenderedPageBreak/>
        <w:t>Hodnocené období</w:t>
      </w:r>
    </w:p>
    <w:p w14:paraId="52DDBEE2" w14:textId="77777777" w:rsidR="00F31C94" w:rsidRDefault="00EF219E" w:rsidP="00EF219E">
      <w:pPr>
        <w:pStyle w:val="Nadpis3"/>
      </w:pPr>
      <w:r>
        <w:t>Délka hodnoceného období je jeden kalendářní rok se Dnem Zahájení Provozování 1. ledna, pokud není u výkonového ukazatele uvedena jiná délka hodnoceného období.</w:t>
      </w:r>
    </w:p>
    <w:p w14:paraId="1FF0B7B9" w14:textId="77777777" w:rsidR="00EF219E" w:rsidRPr="00EF219E" w:rsidRDefault="00EF219E" w:rsidP="00EF219E">
      <w:pPr>
        <w:pStyle w:val="Nadpis1"/>
      </w:pPr>
      <w:bookmarkStart w:id="9" w:name="_Toc517776284"/>
      <w:bookmarkStart w:id="10" w:name="_Toc517856441"/>
      <w:bookmarkStart w:id="11" w:name="_Toc8897926"/>
      <w:r w:rsidRPr="00EF219E">
        <w:t>SEZNAM KATEGORIÍ VÝKONOVÝCH UKAZATELŮ</w:t>
      </w:r>
      <w:bookmarkEnd w:id="9"/>
      <w:bookmarkEnd w:id="10"/>
      <w:bookmarkEnd w:id="11"/>
    </w:p>
    <w:p w14:paraId="70C502F4" w14:textId="77777777" w:rsidR="00EF219E" w:rsidRPr="00EF219E" w:rsidRDefault="00EF219E" w:rsidP="00CE723A">
      <w:pPr>
        <w:pStyle w:val="Nadpis2"/>
      </w:pPr>
      <w:r w:rsidRPr="00EF219E">
        <w:t xml:space="preserve">Obecné environmentální výkonové ukazatele – </w:t>
      </w:r>
      <w:proofErr w:type="spellStart"/>
      <w:r w:rsidRPr="00EF219E">
        <w:t>vEn</w:t>
      </w:r>
      <w:proofErr w:type="spellEnd"/>
    </w:p>
    <w:p w14:paraId="510F472C" w14:textId="77777777" w:rsidR="00EF219E" w:rsidRDefault="00EF219E" w:rsidP="00A20629">
      <w:pPr>
        <w:pStyle w:val="Odrazky"/>
      </w:pPr>
      <w:r>
        <w:t>Jakost dodávané pitné vody (iPVz1, PVz1), (oblast Kvalita Základních Služeb (zásobování, odvádění), základní ukazatel);</w:t>
      </w:r>
    </w:p>
    <w:p w14:paraId="522A38A0" w14:textId="77777777" w:rsidR="00EF219E" w:rsidRDefault="00EF219E" w:rsidP="00A20629">
      <w:pPr>
        <w:pStyle w:val="Odrazky"/>
      </w:pPr>
      <w:r>
        <w:t>Počet nevyhovujících vzorků vypouštěných odpadních vod (iOVz1, OVz1), (oblast Kvalita Základních Služeb (zásobování, odvádění), základní ukazatel);</w:t>
      </w:r>
    </w:p>
    <w:p w14:paraId="38CB4391" w14:textId="77777777" w:rsidR="00EF219E" w:rsidRDefault="00EF219E" w:rsidP="00A20629">
      <w:pPr>
        <w:pStyle w:val="Odrazky"/>
      </w:pPr>
      <w:r>
        <w:t>Kvalita kalu – Nebezpečný čistírenský kal (specifický ukazatel).</w:t>
      </w:r>
    </w:p>
    <w:p w14:paraId="68EBEBAA" w14:textId="77777777" w:rsidR="00EF219E" w:rsidRPr="00EF219E" w:rsidRDefault="00EF219E" w:rsidP="00CE723A">
      <w:pPr>
        <w:pStyle w:val="Nadpis2"/>
      </w:pPr>
      <w:r w:rsidRPr="00EF219E">
        <w:t xml:space="preserve">Provozní výkonové ukazatele – </w:t>
      </w:r>
      <w:proofErr w:type="spellStart"/>
      <w:r w:rsidRPr="00EF219E">
        <w:t>vPr</w:t>
      </w:r>
      <w:proofErr w:type="spellEnd"/>
    </w:p>
    <w:p w14:paraId="3DBCB85E" w14:textId="77777777" w:rsidR="00EF219E" w:rsidRDefault="00EF219E" w:rsidP="00EF219E">
      <w:pPr>
        <w:pStyle w:val="Odrazky"/>
      </w:pPr>
      <w:r>
        <w:t>Havarijní přerušení dodávek pitné vody (domácnosti) (iPVz2, PVz2) (oblast Kvalita Základních Služeb (zásobování, odvádění), základní ukazatel);</w:t>
      </w:r>
    </w:p>
    <w:p w14:paraId="0BF9BF4D" w14:textId="77777777" w:rsidR="00EF219E" w:rsidRDefault="00EF219E" w:rsidP="00EF219E">
      <w:pPr>
        <w:pStyle w:val="Odrazky"/>
      </w:pPr>
      <w:r>
        <w:t>Limity vývoje ztrát pitné vody (Jednotkový únik vody nefakturované), (iPVz3, PVz3), (oblast Kvalita Základních Služeb (zásobování, odvádění), základní ukazatel);</w:t>
      </w:r>
    </w:p>
    <w:p w14:paraId="072C9596" w14:textId="77777777" w:rsidR="00EF219E" w:rsidRDefault="00EF219E" w:rsidP="00EF219E">
      <w:pPr>
        <w:pStyle w:val="Odrazky"/>
      </w:pPr>
      <w:r>
        <w:t>Čištění akumulačních nádrží, údržba vodojemů (iPVz4, PVz4), (oblast Kvalita základní preventivní Údržby, základní ukazatel);</w:t>
      </w:r>
    </w:p>
    <w:p w14:paraId="54736033" w14:textId="77777777" w:rsidR="00EF219E" w:rsidRDefault="00EF219E" w:rsidP="00EF219E">
      <w:pPr>
        <w:pStyle w:val="Odrazky"/>
      </w:pPr>
      <w:r>
        <w:t>Preventivní kontrola úniků na vodovodní síti (iPVz5, PVz5), (oblast Kvalita základní preventivní Údržby, základní ukazatel);</w:t>
      </w:r>
    </w:p>
    <w:p w14:paraId="693E7405" w14:textId="77777777" w:rsidR="00EF219E" w:rsidRDefault="00EF219E" w:rsidP="00EF219E">
      <w:pPr>
        <w:pStyle w:val="Odrazky"/>
      </w:pPr>
      <w:r>
        <w:t xml:space="preserve">Havarijní přerušení dodávek </w:t>
      </w:r>
      <w:proofErr w:type="gramStart"/>
      <w:r>
        <w:t>vody - vybraní</w:t>
      </w:r>
      <w:proofErr w:type="gramEnd"/>
      <w:r>
        <w:t xml:space="preserve"> odběratelé (iPVz6, PVz6) (oblast Kvalita Základních Služeb (zásobování, odvádění), základní ukazatel);</w:t>
      </w:r>
    </w:p>
    <w:p w14:paraId="1BF5C873" w14:textId="77777777" w:rsidR="00EF219E" w:rsidRDefault="00EF219E" w:rsidP="00EF219E">
      <w:pPr>
        <w:pStyle w:val="Odrazky"/>
      </w:pPr>
      <w:r>
        <w:t>Revize požárních hydrantů pro odběr požární vody (iPVd3, PVd3) (oblast Kvalita základní preventivní Údržby, dodatečný ukazatel);</w:t>
      </w:r>
    </w:p>
    <w:p w14:paraId="3F179515" w14:textId="77777777" w:rsidR="00EF219E" w:rsidRDefault="00EF219E" w:rsidP="00EF219E">
      <w:pPr>
        <w:pStyle w:val="Odrazky"/>
      </w:pPr>
      <w:r>
        <w:t>Revize vodovodní sítě v rámci Vodovodu (oblast Kvalita základní preventivní Údržby, specifický ukazatel);</w:t>
      </w:r>
    </w:p>
    <w:p w14:paraId="06BF0E0A" w14:textId="77777777" w:rsidR="00EF219E" w:rsidRDefault="00EF219E" w:rsidP="00EF219E">
      <w:pPr>
        <w:pStyle w:val="Odrazky"/>
      </w:pPr>
      <w:r>
        <w:t>Revize čerpadel na vodovodní síti v rámci Vodovodu (specifický ukazatel);</w:t>
      </w:r>
    </w:p>
    <w:p w14:paraId="6A8A4D14" w14:textId="77777777" w:rsidR="00EF219E" w:rsidRDefault="00EF219E" w:rsidP="00EF219E">
      <w:pPr>
        <w:pStyle w:val="Odrazky"/>
      </w:pPr>
      <w:r>
        <w:t>Doba pro obnovení služby odvádění odpadních vod (iOVz2, OVz2) (oblast Kvalita Základních Služeb (zásobování, odvádění), základní ukazatel);</w:t>
      </w:r>
    </w:p>
    <w:p w14:paraId="56BBE1FD" w14:textId="77777777" w:rsidR="00EF219E" w:rsidRDefault="00EF219E" w:rsidP="00EF219E">
      <w:pPr>
        <w:pStyle w:val="Odrazky"/>
      </w:pPr>
      <w:r>
        <w:t>Porucha čerpadel na stokové síti (iOVz3, OVz3) (oblast Kvalita Základních Služeb (zásobování, odvádění), základní ukazatel);</w:t>
      </w:r>
    </w:p>
    <w:p w14:paraId="00D98C11" w14:textId="77777777" w:rsidR="00EF219E" w:rsidRDefault="00EF219E" w:rsidP="00EF219E">
      <w:pPr>
        <w:pStyle w:val="Odrazky"/>
      </w:pPr>
      <w:r>
        <w:t>Revize Kanalizace – stokové sítě (iOVz4, OVz4) (oblast Kvalita základní preventivní Údržby, základní ukazatel);</w:t>
      </w:r>
    </w:p>
    <w:p w14:paraId="34DF23E5" w14:textId="369D23F7" w:rsidR="00EF219E" w:rsidRDefault="00EF219E" w:rsidP="00EF219E">
      <w:pPr>
        <w:pStyle w:val="Odrazky"/>
      </w:pPr>
      <w:r>
        <w:t>Čištění Kanalizace –</w:t>
      </w:r>
      <w:r w:rsidR="00B73F2F">
        <w:t xml:space="preserve"> </w:t>
      </w:r>
      <w:r>
        <w:t>stokové sítě (iOVz5, OVz5) (oblast Kvalita základní preventivní Údržby, základní ukazatel);</w:t>
      </w:r>
    </w:p>
    <w:p w14:paraId="6F70D91D" w14:textId="77777777" w:rsidR="00EF219E" w:rsidRDefault="00EF219E" w:rsidP="00EF219E">
      <w:pPr>
        <w:pStyle w:val="Odrazky"/>
      </w:pPr>
      <w:r>
        <w:lastRenderedPageBreak/>
        <w:t>Revize poklopů na Kanalizaci – stokové síti (oblast Kvalita základní preventivní Údržby, specifický ukazatel);</w:t>
      </w:r>
    </w:p>
    <w:p w14:paraId="57461978" w14:textId="77777777" w:rsidR="00EF219E" w:rsidRDefault="00EF219E" w:rsidP="00EF219E">
      <w:pPr>
        <w:pStyle w:val="Odrazky"/>
      </w:pPr>
      <w:r>
        <w:t>Kalibrace měřících přístrojů k řízení ČOV (iOVd2, OVd2) (oblast Kvalita základní preventivní Údržby, dodatečný ukazatel);</w:t>
      </w:r>
    </w:p>
    <w:p w14:paraId="374BF06E" w14:textId="77777777" w:rsidR="00EF219E" w:rsidRDefault="00EF219E" w:rsidP="00EF219E">
      <w:pPr>
        <w:pStyle w:val="Odrazky"/>
      </w:pPr>
      <w:r>
        <w:t>Kontrola odlehčovacích komor na jednotné Kanalizaci (iOVd3, OVd3) (oblast Kvalita základní preventivní Údržby, dodatečný ukazatel);</w:t>
      </w:r>
    </w:p>
    <w:p w14:paraId="77536BA6" w14:textId="77777777" w:rsidR="00EF219E" w:rsidRDefault="00EF219E" w:rsidP="00EF219E">
      <w:pPr>
        <w:pStyle w:val="Odrazky"/>
      </w:pPr>
      <w:r>
        <w:t>Kontrola zpětných klapek na volných kanalizačních výustích (iOVd4, OVd4) (oblast Kvalita základní preventivní Údržby, dodatečný ukazatel);</w:t>
      </w:r>
    </w:p>
    <w:p w14:paraId="5655A847" w14:textId="77777777" w:rsidR="00EF219E" w:rsidRDefault="00EF219E" w:rsidP="00EF219E">
      <w:pPr>
        <w:pStyle w:val="Odrazky"/>
      </w:pPr>
      <w:r>
        <w:t>Preventivní údržba významných zařízení (iPOVz1, POVz1) (oblast Kvalita základní preventivní Údržby, základní ukazatel);</w:t>
      </w:r>
    </w:p>
    <w:p w14:paraId="2F259811" w14:textId="77777777" w:rsidR="00EF219E" w:rsidRDefault="00EF219E" w:rsidP="00EF219E">
      <w:pPr>
        <w:pStyle w:val="Odrazky"/>
      </w:pPr>
      <w:r>
        <w:t>Revize měřících přístrojů na průtok odpadní a pitné vody (specifický ukazatel);</w:t>
      </w:r>
    </w:p>
    <w:p w14:paraId="504789B5" w14:textId="77777777" w:rsidR="00EF219E" w:rsidRDefault="00EF219E" w:rsidP="00EF219E">
      <w:pPr>
        <w:pStyle w:val="Odrazky"/>
      </w:pPr>
      <w:r>
        <w:t>Kontrola aktualizace údajů v GIS (specifický ukazatel).</w:t>
      </w:r>
    </w:p>
    <w:p w14:paraId="637AD42C" w14:textId="77777777" w:rsidR="00EF219E" w:rsidRPr="00EF219E" w:rsidRDefault="00EF219E" w:rsidP="00CE723A">
      <w:pPr>
        <w:pStyle w:val="Nadpis2"/>
      </w:pPr>
      <w:r w:rsidRPr="00EF219E">
        <w:t xml:space="preserve">Výkonové ukazatele kvality služeb – </w:t>
      </w:r>
      <w:proofErr w:type="spellStart"/>
      <w:r w:rsidRPr="00EF219E">
        <w:t>vKS</w:t>
      </w:r>
      <w:proofErr w:type="spellEnd"/>
    </w:p>
    <w:p w14:paraId="7A2A79A4" w14:textId="77777777" w:rsidR="00A20629" w:rsidRDefault="00A20629" w:rsidP="00A20629">
      <w:pPr>
        <w:pStyle w:val="Odrazky"/>
      </w:pPr>
      <w:bookmarkStart w:id="12" w:name="_Hlk517772741"/>
      <w:r>
        <w:t>Vyřizování stížností odběratelů (iPOVz2, POVz2) (oblast Kvalita služeb Odběratelům, základní ukazatel);</w:t>
      </w:r>
    </w:p>
    <w:p w14:paraId="4A898ABA" w14:textId="77777777" w:rsidR="00A20629" w:rsidRDefault="00A20629" w:rsidP="00A20629">
      <w:pPr>
        <w:pStyle w:val="Odrazky"/>
      </w:pPr>
      <w:r>
        <w:t>Neprávem zamítnuté stížnosti Odběratelů (iPOVz3, POVz3) (oblast Kvalita služeb Odběratelům, základní ukazatel);</w:t>
      </w:r>
    </w:p>
    <w:p w14:paraId="199BEF0B" w14:textId="77777777" w:rsidR="00A20629" w:rsidRDefault="00A20629" w:rsidP="00A20629">
      <w:pPr>
        <w:pStyle w:val="Odrazky"/>
      </w:pPr>
      <w:r>
        <w:t>Stanovisko nebo vyjádření k dokumentaci přípojek (iPOVz4, POVz4) (oblast Kvalita služeb Odběratelům, základní ukazatel);</w:t>
      </w:r>
    </w:p>
    <w:p w14:paraId="0E2E3AF0" w14:textId="77777777" w:rsidR="00A20629" w:rsidRDefault="00A20629" w:rsidP="00A20629">
      <w:pPr>
        <w:pStyle w:val="Odrazky"/>
      </w:pPr>
      <w:r>
        <w:t>Stanovisko nebo vyjádření k dokumentaci vodovodu a kanalizace (iPOVz5, POVz5) (oblast Kvalita služeb Odběratelům, základní ukazatel).</w:t>
      </w:r>
    </w:p>
    <w:bookmarkEnd w:id="12"/>
    <w:p w14:paraId="1E97B6AC" w14:textId="77777777" w:rsidR="00A20629" w:rsidRPr="00A20629" w:rsidRDefault="00A20629" w:rsidP="00CE723A">
      <w:pPr>
        <w:pStyle w:val="Nadpis2"/>
      </w:pPr>
      <w:r w:rsidRPr="00A20629">
        <w:t xml:space="preserve">Ekonomické a finanční výkonové ukazatele – </w:t>
      </w:r>
      <w:proofErr w:type="spellStart"/>
      <w:r w:rsidRPr="00A20629">
        <w:t>vEF</w:t>
      </w:r>
      <w:proofErr w:type="spellEnd"/>
    </w:p>
    <w:p w14:paraId="3D47A1C7" w14:textId="77777777" w:rsidR="00A20629" w:rsidRPr="003A6F24" w:rsidRDefault="00A20629" w:rsidP="00A20629">
      <w:pPr>
        <w:pStyle w:val="Odrazky"/>
      </w:pPr>
      <w:r w:rsidRPr="003A6F24">
        <w:t>Skladba provozních nákladů podle typu – Externí služby (specifický ukazatel).</w:t>
      </w:r>
    </w:p>
    <w:p w14:paraId="0016191A" w14:textId="77777777" w:rsidR="00A20629" w:rsidRPr="00A20629" w:rsidRDefault="00A20629" w:rsidP="00CE723A">
      <w:pPr>
        <w:pStyle w:val="Nadpis2"/>
      </w:pPr>
      <w:r w:rsidRPr="00A20629">
        <w:t>Ostatní výkonové ukazatele</w:t>
      </w:r>
    </w:p>
    <w:p w14:paraId="6ACDAAB2" w14:textId="77777777" w:rsidR="00A20629" w:rsidRDefault="00A20629" w:rsidP="00A20629">
      <w:pPr>
        <w:pStyle w:val="Odrazky"/>
      </w:pPr>
      <w:r w:rsidRPr="00860091">
        <w:t>Předávání podkladů a informací</w:t>
      </w:r>
    </w:p>
    <w:p w14:paraId="6F1A6DF7" w14:textId="77777777" w:rsidR="00067299" w:rsidRDefault="00A20629" w:rsidP="00A20629">
      <w:pPr>
        <w:pStyle w:val="Odrazky"/>
      </w:pPr>
      <w:r>
        <w:t>Informační povinnost a informace o haváriích</w:t>
      </w:r>
    </w:p>
    <w:p w14:paraId="63F99B95" w14:textId="77777777" w:rsidR="00067299" w:rsidRDefault="00067299">
      <w:pPr>
        <w:spacing w:line="240" w:lineRule="auto"/>
        <w:jc w:val="left"/>
        <w:rPr>
          <w:rFonts w:ascii="Segoe UI" w:hAnsi="Segoe UI" w:cs="Segoe UI"/>
          <w:sz w:val="22"/>
          <w:szCs w:val="22"/>
        </w:rPr>
      </w:pPr>
      <w:r>
        <w:br w:type="page"/>
      </w:r>
    </w:p>
    <w:p w14:paraId="79D290E5" w14:textId="07E29636" w:rsidR="00A20629" w:rsidRPr="00D6593D" w:rsidRDefault="00A20629" w:rsidP="00A20629">
      <w:pPr>
        <w:pStyle w:val="Titulek0"/>
        <w:rPr>
          <w:b w:val="0"/>
        </w:rPr>
      </w:pPr>
      <w:r w:rsidRPr="003A6F24">
        <w:lastRenderedPageBreak/>
        <w:t>Tabulka</w:t>
      </w:r>
      <w:r>
        <w:rPr>
          <w:noProof/>
        </w:rPr>
        <w:fldChar w:fldCharType="begin"/>
      </w:r>
      <w:r>
        <w:rPr>
          <w:noProof/>
        </w:rPr>
        <w:instrText xml:space="preserve"> SEQ Tabulka \* ARABIC </w:instrText>
      </w:r>
      <w:r>
        <w:rPr>
          <w:noProof/>
        </w:rPr>
        <w:fldChar w:fldCharType="separate"/>
      </w:r>
      <w:r>
        <w:rPr>
          <w:noProof/>
        </w:rPr>
        <w:t>1</w:t>
      </w:r>
      <w:r>
        <w:rPr>
          <w:noProof/>
        </w:rPr>
        <w:fldChar w:fldCharType="end"/>
      </w:r>
      <w:r>
        <w:rPr>
          <w:noProof/>
        </w:rPr>
        <w:tab/>
      </w:r>
      <w:r w:rsidRPr="00A7104C">
        <w:t>Rozdělení výkonových ukazatelů do jednotlivých skupin</w:t>
      </w:r>
      <w:r>
        <w:t xml:space="preserve"> </w:t>
      </w:r>
      <w:r w:rsidRPr="00D6593D">
        <w:rPr>
          <w:b w:val="0"/>
        </w:rPr>
        <w:t>(viz část B, část C, část D</w:t>
      </w:r>
      <w:r w:rsidR="004476A1" w:rsidRPr="00D6593D">
        <w:rPr>
          <w:b w:val="0"/>
        </w:rPr>
        <w:t xml:space="preserve"> této Přílohy č.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2531"/>
        <w:gridCol w:w="2276"/>
        <w:gridCol w:w="2276"/>
      </w:tblGrid>
      <w:tr w:rsidR="00A20629" w:rsidRPr="00A20629" w14:paraId="5BD14BB6" w14:textId="77777777" w:rsidTr="000123FE">
        <w:tc>
          <w:tcPr>
            <w:tcW w:w="1979" w:type="dxa"/>
            <w:shd w:val="clear" w:color="auto" w:fill="auto"/>
          </w:tcPr>
          <w:p w14:paraId="1E0DA55E" w14:textId="77777777" w:rsidR="00A20629" w:rsidRPr="00A20629" w:rsidRDefault="00A20629" w:rsidP="000123FE">
            <w:pPr>
              <w:pStyle w:val="Titulek"/>
              <w:rPr>
                <w:rFonts w:ascii="Segoe UI" w:hAnsi="Segoe UI" w:cs="Segoe UI"/>
              </w:rPr>
            </w:pPr>
          </w:p>
        </w:tc>
        <w:tc>
          <w:tcPr>
            <w:tcW w:w="2531" w:type="dxa"/>
            <w:shd w:val="clear" w:color="auto" w:fill="auto"/>
          </w:tcPr>
          <w:p w14:paraId="0C8DCA83"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Základních Služeb (zásobování, odvádění)</w:t>
            </w:r>
          </w:p>
        </w:tc>
        <w:tc>
          <w:tcPr>
            <w:tcW w:w="2276" w:type="dxa"/>
            <w:shd w:val="clear" w:color="auto" w:fill="auto"/>
          </w:tcPr>
          <w:p w14:paraId="369EC261"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základní preventivní Údržby</w:t>
            </w:r>
          </w:p>
        </w:tc>
        <w:tc>
          <w:tcPr>
            <w:tcW w:w="2276" w:type="dxa"/>
            <w:shd w:val="clear" w:color="auto" w:fill="auto"/>
          </w:tcPr>
          <w:p w14:paraId="0393E553"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služeb Odběratelům</w:t>
            </w:r>
          </w:p>
        </w:tc>
      </w:tr>
      <w:tr w:rsidR="00A20629" w:rsidRPr="00A20629" w14:paraId="57355022" w14:textId="77777777" w:rsidTr="000123FE">
        <w:tc>
          <w:tcPr>
            <w:tcW w:w="1979" w:type="dxa"/>
            <w:vMerge w:val="restart"/>
            <w:shd w:val="clear" w:color="auto" w:fill="auto"/>
          </w:tcPr>
          <w:p w14:paraId="0752658E" w14:textId="77777777" w:rsidR="00A20629" w:rsidRPr="00A20629" w:rsidRDefault="00A20629" w:rsidP="000123FE">
            <w:pPr>
              <w:pStyle w:val="Titulek"/>
              <w:rPr>
                <w:rFonts w:ascii="Segoe UI" w:hAnsi="Segoe UI" w:cs="Segoe UI"/>
              </w:rPr>
            </w:pPr>
            <w:r w:rsidRPr="00A20629">
              <w:rPr>
                <w:rFonts w:ascii="Segoe UI" w:hAnsi="Segoe UI" w:cs="Segoe UI"/>
              </w:rPr>
              <w:t>Základní ukazatele příloha č. 4, část B)</w:t>
            </w:r>
          </w:p>
        </w:tc>
        <w:tc>
          <w:tcPr>
            <w:tcW w:w="2531" w:type="dxa"/>
            <w:shd w:val="clear" w:color="auto" w:fill="auto"/>
          </w:tcPr>
          <w:p w14:paraId="7F0EA34B"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4.1.1</w:t>
            </w:r>
            <w:r w:rsidRPr="00A20629">
              <w:rPr>
                <w:rFonts w:ascii="Segoe UI" w:hAnsi="Segoe UI" w:cs="Segoe UI"/>
                <w:b w:val="0"/>
              </w:rPr>
              <w:tab/>
              <w:t>Jakost dodávané pitné vody</w:t>
            </w:r>
          </w:p>
        </w:tc>
        <w:tc>
          <w:tcPr>
            <w:tcW w:w="2276" w:type="dxa"/>
            <w:shd w:val="clear" w:color="auto" w:fill="auto"/>
          </w:tcPr>
          <w:p w14:paraId="6F9B629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5.1.3</w:t>
            </w:r>
            <w:r w:rsidRPr="00A20629">
              <w:rPr>
                <w:rFonts w:ascii="Segoe UI" w:hAnsi="Segoe UI" w:cs="Segoe UI"/>
                <w:b w:val="0"/>
              </w:rPr>
              <w:tab/>
              <w:t>Čištění akumulačních nádrží, Údržba vodojemů</w:t>
            </w:r>
          </w:p>
        </w:tc>
        <w:tc>
          <w:tcPr>
            <w:tcW w:w="2276" w:type="dxa"/>
            <w:shd w:val="clear" w:color="auto" w:fill="auto"/>
          </w:tcPr>
          <w:p w14:paraId="3723104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6.1.1</w:t>
            </w:r>
            <w:r w:rsidRPr="00A20629">
              <w:rPr>
                <w:rFonts w:ascii="Segoe UI" w:hAnsi="Segoe UI" w:cs="Segoe UI"/>
                <w:b w:val="0"/>
              </w:rPr>
              <w:tab/>
              <w:t>Vyřizování stížností Odběratelů</w:t>
            </w:r>
          </w:p>
        </w:tc>
      </w:tr>
      <w:tr w:rsidR="00A20629" w:rsidRPr="00A20629" w14:paraId="1A087748" w14:textId="77777777" w:rsidTr="000123FE">
        <w:tc>
          <w:tcPr>
            <w:tcW w:w="1979" w:type="dxa"/>
            <w:vMerge/>
            <w:shd w:val="clear" w:color="auto" w:fill="auto"/>
          </w:tcPr>
          <w:p w14:paraId="3350135A" w14:textId="77777777" w:rsidR="00A20629" w:rsidRPr="00A20629" w:rsidRDefault="00A20629" w:rsidP="000123FE">
            <w:pPr>
              <w:pStyle w:val="Titulek"/>
              <w:rPr>
                <w:rFonts w:ascii="Segoe UI" w:hAnsi="Segoe UI" w:cs="Segoe UI"/>
              </w:rPr>
            </w:pPr>
          </w:p>
        </w:tc>
        <w:tc>
          <w:tcPr>
            <w:tcW w:w="2531" w:type="dxa"/>
            <w:shd w:val="clear" w:color="auto" w:fill="auto"/>
          </w:tcPr>
          <w:p w14:paraId="220325DC"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4.2.1</w:t>
            </w:r>
            <w:r w:rsidRPr="00A20629">
              <w:rPr>
                <w:rFonts w:ascii="Segoe UI" w:hAnsi="Segoe UI" w:cs="Segoe UI"/>
                <w:b w:val="0"/>
              </w:rPr>
              <w:tab/>
              <w:t>Počet nevyhovujících vzorků vypouštěných odpadních vod</w:t>
            </w:r>
          </w:p>
        </w:tc>
        <w:tc>
          <w:tcPr>
            <w:tcW w:w="2276" w:type="dxa"/>
            <w:shd w:val="clear" w:color="auto" w:fill="auto"/>
          </w:tcPr>
          <w:p w14:paraId="6DD02B4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5.1.4</w:t>
            </w:r>
            <w:r w:rsidRPr="00A20629">
              <w:rPr>
                <w:rFonts w:ascii="Segoe UI" w:hAnsi="Segoe UI" w:cs="Segoe UI"/>
                <w:b w:val="0"/>
              </w:rPr>
              <w:tab/>
              <w:t>Preventivní kontrola úniků na vodovodní síti</w:t>
            </w:r>
          </w:p>
        </w:tc>
        <w:tc>
          <w:tcPr>
            <w:tcW w:w="2276" w:type="dxa"/>
            <w:shd w:val="clear" w:color="auto" w:fill="auto"/>
          </w:tcPr>
          <w:p w14:paraId="661A4CF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6.1.2</w:t>
            </w:r>
            <w:r w:rsidRPr="00A20629">
              <w:rPr>
                <w:rFonts w:ascii="Segoe UI" w:hAnsi="Segoe UI" w:cs="Segoe UI"/>
                <w:b w:val="0"/>
              </w:rPr>
              <w:tab/>
              <w:t>Neprávem zamítnuté stížnosti Odběratelů</w:t>
            </w:r>
          </w:p>
        </w:tc>
      </w:tr>
      <w:tr w:rsidR="00A20629" w:rsidRPr="00A20629" w14:paraId="3F5BAA61" w14:textId="77777777" w:rsidTr="000123FE">
        <w:tc>
          <w:tcPr>
            <w:tcW w:w="1979" w:type="dxa"/>
            <w:vMerge/>
            <w:shd w:val="clear" w:color="auto" w:fill="auto"/>
          </w:tcPr>
          <w:p w14:paraId="51D4B1D0" w14:textId="77777777" w:rsidR="00A20629" w:rsidRPr="00A20629" w:rsidRDefault="00A20629" w:rsidP="000123FE">
            <w:pPr>
              <w:pStyle w:val="Titulek"/>
              <w:rPr>
                <w:rFonts w:ascii="Segoe UI" w:hAnsi="Segoe UI" w:cs="Segoe UI"/>
              </w:rPr>
            </w:pPr>
          </w:p>
        </w:tc>
        <w:tc>
          <w:tcPr>
            <w:tcW w:w="2531" w:type="dxa"/>
            <w:shd w:val="clear" w:color="auto" w:fill="auto"/>
          </w:tcPr>
          <w:p w14:paraId="67B65C4A"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5.1.1</w:t>
            </w:r>
            <w:r w:rsidRPr="00A20629">
              <w:rPr>
                <w:rFonts w:ascii="Segoe UI" w:hAnsi="Segoe UI" w:cs="Segoe UI"/>
                <w:b w:val="0"/>
              </w:rPr>
              <w:tab/>
              <w:t>Havarijní přerušení dodávek pitné vody (domácnosti)</w:t>
            </w:r>
          </w:p>
        </w:tc>
        <w:tc>
          <w:tcPr>
            <w:tcW w:w="2276" w:type="dxa"/>
            <w:shd w:val="clear" w:color="auto" w:fill="auto"/>
          </w:tcPr>
          <w:p w14:paraId="59FF7A04"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5.2.3</w:t>
            </w:r>
            <w:r w:rsidRPr="00A20629">
              <w:rPr>
                <w:rFonts w:ascii="Segoe UI" w:hAnsi="Segoe UI" w:cs="Segoe UI"/>
                <w:b w:val="0"/>
              </w:rPr>
              <w:tab/>
              <w:t>Revize Kanalizace – stokové sítě</w:t>
            </w:r>
          </w:p>
        </w:tc>
        <w:tc>
          <w:tcPr>
            <w:tcW w:w="2276" w:type="dxa"/>
            <w:shd w:val="clear" w:color="auto" w:fill="auto"/>
          </w:tcPr>
          <w:p w14:paraId="38F8E45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6.1.3</w:t>
            </w:r>
            <w:r w:rsidRPr="00A20629">
              <w:rPr>
                <w:rFonts w:ascii="Segoe UI" w:hAnsi="Segoe UI" w:cs="Segoe UI"/>
                <w:b w:val="0"/>
              </w:rPr>
              <w:tab/>
              <w:t>Stanovisko nebo vyjádření k dokumentaci přípojek</w:t>
            </w:r>
          </w:p>
        </w:tc>
      </w:tr>
      <w:tr w:rsidR="00A20629" w:rsidRPr="00A20629" w14:paraId="2BF0FC84" w14:textId="77777777" w:rsidTr="000123FE">
        <w:tc>
          <w:tcPr>
            <w:tcW w:w="1979" w:type="dxa"/>
            <w:vMerge/>
            <w:shd w:val="clear" w:color="auto" w:fill="auto"/>
          </w:tcPr>
          <w:p w14:paraId="3AA4127F" w14:textId="77777777" w:rsidR="00A20629" w:rsidRPr="00A20629" w:rsidRDefault="00A20629" w:rsidP="000123FE">
            <w:pPr>
              <w:pStyle w:val="Titulek"/>
              <w:rPr>
                <w:rFonts w:ascii="Segoe UI" w:hAnsi="Segoe UI" w:cs="Segoe UI"/>
              </w:rPr>
            </w:pPr>
          </w:p>
        </w:tc>
        <w:tc>
          <w:tcPr>
            <w:tcW w:w="2531" w:type="dxa"/>
            <w:shd w:val="clear" w:color="auto" w:fill="auto"/>
          </w:tcPr>
          <w:p w14:paraId="43666203"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5.1.2</w:t>
            </w:r>
            <w:r w:rsidRPr="00A20629">
              <w:rPr>
                <w:rFonts w:ascii="Segoe UI" w:hAnsi="Segoe UI" w:cs="Segoe UI"/>
                <w:b w:val="0"/>
              </w:rPr>
              <w:tab/>
              <w:t>Limity vývoje ztrát pitné vody</w:t>
            </w:r>
          </w:p>
        </w:tc>
        <w:tc>
          <w:tcPr>
            <w:tcW w:w="2276" w:type="dxa"/>
            <w:shd w:val="clear" w:color="auto" w:fill="auto"/>
          </w:tcPr>
          <w:p w14:paraId="49CAD8B1"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5.2.4</w:t>
            </w:r>
            <w:r w:rsidRPr="00A20629">
              <w:rPr>
                <w:rFonts w:ascii="Segoe UI" w:hAnsi="Segoe UI" w:cs="Segoe UI"/>
                <w:b w:val="0"/>
              </w:rPr>
              <w:tab/>
              <w:t>Čištění Kanalizace – stokové sítě</w:t>
            </w:r>
          </w:p>
        </w:tc>
        <w:tc>
          <w:tcPr>
            <w:tcW w:w="2276" w:type="dxa"/>
            <w:shd w:val="clear" w:color="auto" w:fill="auto"/>
          </w:tcPr>
          <w:p w14:paraId="05E7E2B5"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6.1.4</w:t>
            </w:r>
            <w:r w:rsidRPr="00A20629">
              <w:rPr>
                <w:rFonts w:ascii="Segoe UI" w:hAnsi="Segoe UI" w:cs="Segoe UI"/>
                <w:b w:val="0"/>
              </w:rPr>
              <w:tab/>
              <w:t>Stanovisko nebo vyjádření k dokumentaci vodovodu a kanalizace</w:t>
            </w:r>
          </w:p>
        </w:tc>
      </w:tr>
      <w:tr w:rsidR="00A20629" w:rsidRPr="00A20629" w14:paraId="6436398A" w14:textId="77777777" w:rsidTr="000123FE">
        <w:tc>
          <w:tcPr>
            <w:tcW w:w="1979" w:type="dxa"/>
            <w:vMerge/>
            <w:shd w:val="clear" w:color="auto" w:fill="auto"/>
          </w:tcPr>
          <w:p w14:paraId="571427B9" w14:textId="77777777" w:rsidR="00A20629" w:rsidRPr="00A20629" w:rsidRDefault="00A20629" w:rsidP="000123FE">
            <w:pPr>
              <w:pStyle w:val="Titulek"/>
              <w:rPr>
                <w:rFonts w:ascii="Segoe UI" w:hAnsi="Segoe UI" w:cs="Segoe UI"/>
              </w:rPr>
            </w:pPr>
          </w:p>
        </w:tc>
        <w:tc>
          <w:tcPr>
            <w:tcW w:w="2531" w:type="dxa"/>
            <w:shd w:val="clear" w:color="auto" w:fill="auto"/>
          </w:tcPr>
          <w:p w14:paraId="3B44C0E5" w14:textId="2AC1FF44" w:rsidR="00A20629" w:rsidRPr="00A20629" w:rsidRDefault="00A20629" w:rsidP="000123FE">
            <w:pPr>
              <w:pStyle w:val="Titulek"/>
              <w:jc w:val="left"/>
              <w:rPr>
                <w:rFonts w:ascii="Segoe UI" w:hAnsi="Segoe UI" w:cs="Segoe UI"/>
                <w:b w:val="0"/>
              </w:rPr>
            </w:pPr>
            <w:r w:rsidRPr="00A20629">
              <w:rPr>
                <w:rFonts w:ascii="Segoe UI" w:hAnsi="Segoe UI" w:cs="Segoe UI"/>
                <w:b w:val="0"/>
              </w:rPr>
              <w:t>5.2.1</w:t>
            </w:r>
            <w:r w:rsidRPr="00A20629">
              <w:rPr>
                <w:rFonts w:ascii="Segoe UI" w:hAnsi="Segoe UI" w:cs="Segoe UI"/>
                <w:b w:val="0"/>
              </w:rPr>
              <w:tab/>
            </w:r>
            <w:r w:rsidR="00B73F2F" w:rsidRPr="00A20629">
              <w:rPr>
                <w:rFonts w:ascii="Segoe UI" w:hAnsi="Segoe UI" w:cs="Segoe UI"/>
                <w:b w:val="0"/>
              </w:rPr>
              <w:t>Doba pro</w:t>
            </w:r>
            <w:r w:rsidRPr="00A20629">
              <w:rPr>
                <w:rFonts w:ascii="Segoe UI" w:hAnsi="Segoe UI" w:cs="Segoe UI"/>
                <w:b w:val="0"/>
              </w:rPr>
              <w:t xml:space="preserve"> obnovení služby odvádění odpadních vod</w:t>
            </w:r>
          </w:p>
        </w:tc>
        <w:tc>
          <w:tcPr>
            <w:tcW w:w="2276" w:type="dxa"/>
            <w:shd w:val="clear" w:color="auto" w:fill="auto"/>
          </w:tcPr>
          <w:p w14:paraId="57A8DF1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5.3.1</w:t>
            </w:r>
            <w:r w:rsidRPr="00A20629">
              <w:rPr>
                <w:rFonts w:ascii="Segoe UI" w:hAnsi="Segoe UI" w:cs="Segoe UI"/>
                <w:b w:val="0"/>
              </w:rPr>
              <w:tab/>
              <w:t>Preventivní Údržba významných zařízení</w:t>
            </w:r>
          </w:p>
        </w:tc>
        <w:tc>
          <w:tcPr>
            <w:tcW w:w="2276" w:type="dxa"/>
            <w:shd w:val="clear" w:color="auto" w:fill="auto"/>
          </w:tcPr>
          <w:p w14:paraId="04845825" w14:textId="77777777" w:rsidR="00A20629" w:rsidRPr="00A20629" w:rsidRDefault="00A20629" w:rsidP="000123FE">
            <w:pPr>
              <w:pStyle w:val="Titulek"/>
              <w:jc w:val="left"/>
              <w:rPr>
                <w:rFonts w:ascii="Segoe UI" w:hAnsi="Segoe UI" w:cs="Segoe UI"/>
                <w:b w:val="0"/>
              </w:rPr>
            </w:pPr>
          </w:p>
        </w:tc>
      </w:tr>
      <w:tr w:rsidR="00A20629" w:rsidRPr="00A20629" w14:paraId="5896864A" w14:textId="77777777" w:rsidTr="000123FE">
        <w:tc>
          <w:tcPr>
            <w:tcW w:w="1979" w:type="dxa"/>
            <w:vMerge/>
            <w:shd w:val="clear" w:color="auto" w:fill="auto"/>
          </w:tcPr>
          <w:p w14:paraId="0F4A4285" w14:textId="77777777" w:rsidR="00A20629" w:rsidRPr="00A20629" w:rsidRDefault="00A20629" w:rsidP="000123FE">
            <w:pPr>
              <w:pStyle w:val="Titulek"/>
              <w:rPr>
                <w:rFonts w:ascii="Segoe UI" w:hAnsi="Segoe UI" w:cs="Segoe UI"/>
              </w:rPr>
            </w:pPr>
          </w:p>
        </w:tc>
        <w:tc>
          <w:tcPr>
            <w:tcW w:w="2531" w:type="dxa"/>
            <w:shd w:val="clear" w:color="auto" w:fill="auto"/>
          </w:tcPr>
          <w:p w14:paraId="2EE6A48F"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5.2.2</w:t>
            </w:r>
            <w:r w:rsidRPr="00A20629">
              <w:rPr>
                <w:rFonts w:ascii="Segoe UI" w:hAnsi="Segoe UI" w:cs="Segoe UI"/>
                <w:b w:val="0"/>
              </w:rPr>
              <w:tab/>
              <w:t xml:space="preserve">Porucha čerpadel na stokové síti </w:t>
            </w:r>
          </w:p>
        </w:tc>
        <w:tc>
          <w:tcPr>
            <w:tcW w:w="2276" w:type="dxa"/>
            <w:shd w:val="clear" w:color="auto" w:fill="auto"/>
          </w:tcPr>
          <w:p w14:paraId="6143DD49"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038D2379" w14:textId="77777777" w:rsidR="00A20629" w:rsidRPr="00A20629" w:rsidRDefault="00A20629" w:rsidP="000123FE">
            <w:pPr>
              <w:pStyle w:val="Titulek"/>
              <w:jc w:val="left"/>
              <w:rPr>
                <w:rFonts w:ascii="Segoe UI" w:hAnsi="Segoe UI" w:cs="Segoe UI"/>
                <w:b w:val="0"/>
              </w:rPr>
            </w:pPr>
          </w:p>
        </w:tc>
      </w:tr>
      <w:tr w:rsidR="00A20629" w:rsidRPr="00A20629" w14:paraId="618E0D70" w14:textId="77777777" w:rsidTr="000123FE">
        <w:tc>
          <w:tcPr>
            <w:tcW w:w="1979" w:type="dxa"/>
            <w:vMerge/>
            <w:shd w:val="clear" w:color="auto" w:fill="auto"/>
          </w:tcPr>
          <w:p w14:paraId="21AA9A9A" w14:textId="77777777" w:rsidR="00A20629" w:rsidRPr="00A20629" w:rsidRDefault="00A20629" w:rsidP="000123FE">
            <w:pPr>
              <w:pStyle w:val="Titulek"/>
              <w:rPr>
                <w:rFonts w:ascii="Segoe UI" w:hAnsi="Segoe UI" w:cs="Segoe UI"/>
              </w:rPr>
            </w:pPr>
          </w:p>
        </w:tc>
        <w:tc>
          <w:tcPr>
            <w:tcW w:w="2531" w:type="dxa"/>
            <w:shd w:val="clear" w:color="auto" w:fill="auto"/>
          </w:tcPr>
          <w:p w14:paraId="28F9D7F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5.1.5</w:t>
            </w:r>
            <w:r w:rsidRPr="00A20629">
              <w:rPr>
                <w:rFonts w:ascii="Segoe UI" w:hAnsi="Segoe UI" w:cs="Segoe UI"/>
                <w:b w:val="0"/>
              </w:rPr>
              <w:tab/>
              <w:t>Havarijní přerušení zásobování – vybraní odběratelé</w:t>
            </w:r>
          </w:p>
        </w:tc>
        <w:tc>
          <w:tcPr>
            <w:tcW w:w="2276" w:type="dxa"/>
            <w:shd w:val="clear" w:color="auto" w:fill="auto"/>
          </w:tcPr>
          <w:p w14:paraId="13E00125"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1398A210" w14:textId="77777777" w:rsidR="00A20629" w:rsidRPr="00A20629" w:rsidRDefault="00A20629" w:rsidP="000123FE">
            <w:pPr>
              <w:pStyle w:val="Titulek"/>
              <w:jc w:val="left"/>
              <w:rPr>
                <w:rFonts w:ascii="Segoe UI" w:hAnsi="Segoe UI" w:cs="Segoe UI"/>
                <w:b w:val="0"/>
              </w:rPr>
            </w:pPr>
          </w:p>
        </w:tc>
      </w:tr>
      <w:tr w:rsidR="00A20629" w:rsidRPr="00A20629" w14:paraId="4625BEDC" w14:textId="77777777" w:rsidTr="000123FE">
        <w:tc>
          <w:tcPr>
            <w:tcW w:w="1979" w:type="dxa"/>
            <w:vMerge w:val="restart"/>
            <w:shd w:val="clear" w:color="auto" w:fill="auto"/>
          </w:tcPr>
          <w:p w14:paraId="21A6626C" w14:textId="77777777" w:rsidR="00A20629" w:rsidRPr="00A20629" w:rsidRDefault="00A20629" w:rsidP="000123FE">
            <w:pPr>
              <w:pStyle w:val="Titulek"/>
              <w:rPr>
                <w:rFonts w:ascii="Segoe UI" w:hAnsi="Segoe UI" w:cs="Segoe UI"/>
              </w:rPr>
            </w:pPr>
            <w:r w:rsidRPr="00A20629">
              <w:rPr>
                <w:rFonts w:ascii="Segoe UI" w:hAnsi="Segoe UI" w:cs="Segoe UI"/>
              </w:rPr>
              <w:t>Dodatečné ukazatele (příloha č. 4, část C)</w:t>
            </w:r>
          </w:p>
        </w:tc>
        <w:tc>
          <w:tcPr>
            <w:tcW w:w="2531" w:type="dxa"/>
            <w:shd w:val="clear" w:color="auto" w:fill="auto"/>
          </w:tcPr>
          <w:p w14:paraId="071A8FD2"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210C22D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7.1.1</w:t>
            </w:r>
            <w:r w:rsidRPr="00A20629">
              <w:rPr>
                <w:rFonts w:ascii="Segoe UI" w:hAnsi="Segoe UI" w:cs="Segoe UI"/>
                <w:b w:val="0"/>
              </w:rPr>
              <w:tab/>
              <w:t>Revize požárních hydrantů pro odběr požární vody</w:t>
            </w:r>
          </w:p>
        </w:tc>
        <w:tc>
          <w:tcPr>
            <w:tcW w:w="2276" w:type="dxa"/>
            <w:shd w:val="clear" w:color="auto" w:fill="auto"/>
          </w:tcPr>
          <w:p w14:paraId="69A04FE4" w14:textId="77777777" w:rsidR="00A20629" w:rsidRPr="00A20629" w:rsidRDefault="00A20629" w:rsidP="000123FE">
            <w:pPr>
              <w:pStyle w:val="Titulek"/>
              <w:jc w:val="left"/>
              <w:rPr>
                <w:rFonts w:ascii="Segoe UI" w:hAnsi="Segoe UI" w:cs="Segoe UI"/>
                <w:b w:val="0"/>
              </w:rPr>
            </w:pPr>
          </w:p>
        </w:tc>
      </w:tr>
      <w:tr w:rsidR="00A20629" w:rsidRPr="00A20629" w14:paraId="68BBA954" w14:textId="77777777" w:rsidTr="000123FE">
        <w:tc>
          <w:tcPr>
            <w:tcW w:w="1979" w:type="dxa"/>
            <w:vMerge/>
            <w:shd w:val="clear" w:color="auto" w:fill="auto"/>
          </w:tcPr>
          <w:p w14:paraId="3117E061" w14:textId="77777777" w:rsidR="00A20629" w:rsidRPr="00A20629" w:rsidRDefault="00A20629" w:rsidP="000123FE">
            <w:pPr>
              <w:pStyle w:val="Titulek"/>
              <w:rPr>
                <w:rFonts w:ascii="Segoe UI" w:hAnsi="Segoe UI" w:cs="Segoe UI"/>
              </w:rPr>
            </w:pPr>
          </w:p>
        </w:tc>
        <w:tc>
          <w:tcPr>
            <w:tcW w:w="2531" w:type="dxa"/>
            <w:shd w:val="clear" w:color="auto" w:fill="auto"/>
          </w:tcPr>
          <w:p w14:paraId="7C07B6A3"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4EF67D68"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7.2.1</w:t>
            </w:r>
            <w:r w:rsidRPr="00A20629">
              <w:rPr>
                <w:rFonts w:ascii="Segoe UI" w:hAnsi="Segoe UI" w:cs="Segoe UI"/>
                <w:b w:val="0"/>
              </w:rPr>
              <w:tab/>
              <w:t>Kalibrace měřících přístrojů k řízení ČOV</w:t>
            </w:r>
          </w:p>
        </w:tc>
        <w:tc>
          <w:tcPr>
            <w:tcW w:w="2276" w:type="dxa"/>
            <w:shd w:val="clear" w:color="auto" w:fill="auto"/>
          </w:tcPr>
          <w:p w14:paraId="6135D1BA" w14:textId="77777777" w:rsidR="00A20629" w:rsidRPr="00A20629" w:rsidRDefault="00A20629" w:rsidP="000123FE">
            <w:pPr>
              <w:pStyle w:val="Titulek"/>
              <w:jc w:val="left"/>
              <w:rPr>
                <w:rFonts w:ascii="Segoe UI" w:hAnsi="Segoe UI" w:cs="Segoe UI"/>
                <w:b w:val="0"/>
              </w:rPr>
            </w:pPr>
          </w:p>
        </w:tc>
      </w:tr>
      <w:tr w:rsidR="00A20629" w:rsidRPr="00A20629" w14:paraId="70AEC9DB" w14:textId="77777777" w:rsidTr="000123FE">
        <w:tc>
          <w:tcPr>
            <w:tcW w:w="1979" w:type="dxa"/>
            <w:vMerge/>
            <w:shd w:val="clear" w:color="auto" w:fill="auto"/>
          </w:tcPr>
          <w:p w14:paraId="025BF6C7" w14:textId="77777777" w:rsidR="00A20629" w:rsidRPr="00A20629" w:rsidRDefault="00A20629" w:rsidP="000123FE">
            <w:pPr>
              <w:pStyle w:val="Titulek"/>
              <w:rPr>
                <w:rFonts w:ascii="Segoe UI" w:hAnsi="Segoe UI" w:cs="Segoe UI"/>
              </w:rPr>
            </w:pPr>
          </w:p>
        </w:tc>
        <w:tc>
          <w:tcPr>
            <w:tcW w:w="2531" w:type="dxa"/>
            <w:shd w:val="clear" w:color="auto" w:fill="auto"/>
          </w:tcPr>
          <w:p w14:paraId="1D16DC0E"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1104BB9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7.2.2</w:t>
            </w:r>
            <w:r w:rsidRPr="00A20629">
              <w:rPr>
                <w:rFonts w:ascii="Segoe UI" w:hAnsi="Segoe UI" w:cs="Segoe UI"/>
                <w:b w:val="0"/>
              </w:rPr>
              <w:tab/>
              <w:t>Kontrola odlehčovacích komor na jednotné Kanalizaci</w:t>
            </w:r>
          </w:p>
        </w:tc>
        <w:tc>
          <w:tcPr>
            <w:tcW w:w="2276" w:type="dxa"/>
            <w:shd w:val="clear" w:color="auto" w:fill="auto"/>
          </w:tcPr>
          <w:p w14:paraId="7D9C4FD0" w14:textId="77777777" w:rsidR="00A20629" w:rsidRPr="00A20629" w:rsidRDefault="00A20629" w:rsidP="000123FE">
            <w:pPr>
              <w:pStyle w:val="Titulek"/>
              <w:jc w:val="left"/>
              <w:rPr>
                <w:rFonts w:ascii="Segoe UI" w:hAnsi="Segoe UI" w:cs="Segoe UI"/>
                <w:b w:val="0"/>
              </w:rPr>
            </w:pPr>
          </w:p>
        </w:tc>
      </w:tr>
      <w:tr w:rsidR="00A20629" w:rsidRPr="00A20629" w14:paraId="522FEFA7" w14:textId="77777777" w:rsidTr="000123FE">
        <w:tc>
          <w:tcPr>
            <w:tcW w:w="1979" w:type="dxa"/>
            <w:vMerge/>
            <w:shd w:val="clear" w:color="auto" w:fill="auto"/>
          </w:tcPr>
          <w:p w14:paraId="7C82DAF4" w14:textId="77777777" w:rsidR="00A20629" w:rsidRPr="00A20629" w:rsidRDefault="00A20629" w:rsidP="000123FE">
            <w:pPr>
              <w:pStyle w:val="Titulek"/>
              <w:rPr>
                <w:rFonts w:ascii="Segoe UI" w:hAnsi="Segoe UI" w:cs="Segoe UI"/>
              </w:rPr>
            </w:pPr>
          </w:p>
        </w:tc>
        <w:tc>
          <w:tcPr>
            <w:tcW w:w="2531" w:type="dxa"/>
            <w:shd w:val="clear" w:color="auto" w:fill="auto"/>
          </w:tcPr>
          <w:p w14:paraId="4316C158"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5B042CC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7.2.3</w:t>
            </w:r>
            <w:r w:rsidRPr="00A20629">
              <w:rPr>
                <w:rFonts w:ascii="Segoe UI" w:hAnsi="Segoe UI" w:cs="Segoe UI"/>
                <w:b w:val="0"/>
              </w:rPr>
              <w:tab/>
              <w:t>Kontrola zpětných klapek na volných kanalizačních výustích</w:t>
            </w:r>
          </w:p>
        </w:tc>
        <w:tc>
          <w:tcPr>
            <w:tcW w:w="2276" w:type="dxa"/>
            <w:shd w:val="clear" w:color="auto" w:fill="auto"/>
          </w:tcPr>
          <w:p w14:paraId="4A379A86" w14:textId="77777777" w:rsidR="00A20629" w:rsidRPr="00A20629" w:rsidRDefault="00A20629" w:rsidP="000123FE">
            <w:pPr>
              <w:pStyle w:val="Titulek"/>
              <w:jc w:val="left"/>
              <w:rPr>
                <w:rFonts w:ascii="Segoe UI" w:hAnsi="Segoe UI" w:cs="Segoe UI"/>
                <w:b w:val="0"/>
              </w:rPr>
            </w:pPr>
          </w:p>
        </w:tc>
      </w:tr>
      <w:tr w:rsidR="00A20629" w:rsidRPr="00A20629" w14:paraId="1CA7473D" w14:textId="77777777" w:rsidTr="000123FE">
        <w:tc>
          <w:tcPr>
            <w:tcW w:w="1979" w:type="dxa"/>
            <w:vMerge w:val="restart"/>
            <w:shd w:val="clear" w:color="auto" w:fill="auto"/>
          </w:tcPr>
          <w:p w14:paraId="1409C5DE" w14:textId="77777777" w:rsidR="00A20629" w:rsidRPr="00A20629" w:rsidRDefault="00A20629" w:rsidP="000123FE">
            <w:pPr>
              <w:pStyle w:val="Titulek"/>
              <w:rPr>
                <w:rFonts w:ascii="Segoe UI" w:hAnsi="Segoe UI" w:cs="Segoe UI"/>
              </w:rPr>
            </w:pPr>
            <w:r w:rsidRPr="00A20629">
              <w:rPr>
                <w:rFonts w:ascii="Segoe UI" w:hAnsi="Segoe UI" w:cs="Segoe UI"/>
              </w:rPr>
              <w:t>Specifické ukazatele (příloha č. 4, část D)</w:t>
            </w:r>
          </w:p>
        </w:tc>
        <w:tc>
          <w:tcPr>
            <w:tcW w:w="2531" w:type="dxa"/>
            <w:shd w:val="clear" w:color="auto" w:fill="auto"/>
          </w:tcPr>
          <w:p w14:paraId="55F8943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8.1.1</w:t>
            </w:r>
            <w:r w:rsidRPr="00A20629">
              <w:rPr>
                <w:rFonts w:ascii="Segoe UI" w:hAnsi="Segoe UI" w:cs="Segoe UI"/>
                <w:b w:val="0"/>
              </w:rPr>
              <w:tab/>
              <w:t xml:space="preserve">Kvalita kalu – Nebezpečný čistírenský kal </w:t>
            </w:r>
          </w:p>
        </w:tc>
        <w:tc>
          <w:tcPr>
            <w:tcW w:w="2276" w:type="dxa"/>
            <w:shd w:val="clear" w:color="auto" w:fill="auto"/>
          </w:tcPr>
          <w:p w14:paraId="3C5ACF28"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9.2.1</w:t>
            </w:r>
            <w:r w:rsidRPr="00A20629">
              <w:rPr>
                <w:rFonts w:ascii="Segoe UI" w:hAnsi="Segoe UI" w:cs="Segoe UI"/>
                <w:b w:val="0"/>
              </w:rPr>
              <w:tab/>
              <w:t>Revize poklopů na Kanalizaci – stokové síti</w:t>
            </w:r>
          </w:p>
        </w:tc>
        <w:tc>
          <w:tcPr>
            <w:tcW w:w="2276" w:type="dxa"/>
            <w:shd w:val="clear" w:color="auto" w:fill="auto"/>
          </w:tcPr>
          <w:p w14:paraId="02CA0ED2" w14:textId="77777777" w:rsidR="00A20629" w:rsidRPr="00A20629" w:rsidRDefault="00A20629" w:rsidP="000123FE">
            <w:pPr>
              <w:pStyle w:val="Titulek"/>
              <w:jc w:val="left"/>
              <w:rPr>
                <w:rFonts w:ascii="Segoe UI" w:hAnsi="Segoe UI" w:cs="Segoe UI"/>
                <w:b w:val="0"/>
              </w:rPr>
            </w:pPr>
          </w:p>
        </w:tc>
      </w:tr>
      <w:tr w:rsidR="00A20629" w:rsidRPr="00A20629" w14:paraId="496509E1" w14:textId="77777777" w:rsidTr="000123FE">
        <w:tc>
          <w:tcPr>
            <w:tcW w:w="1979" w:type="dxa"/>
            <w:vMerge/>
            <w:shd w:val="clear" w:color="auto" w:fill="auto"/>
          </w:tcPr>
          <w:p w14:paraId="5864A46F" w14:textId="77777777" w:rsidR="00A20629" w:rsidRPr="00A20629" w:rsidRDefault="00A20629" w:rsidP="000123FE">
            <w:pPr>
              <w:pStyle w:val="Titulek"/>
              <w:rPr>
                <w:rFonts w:ascii="Segoe UI" w:hAnsi="Segoe UI" w:cs="Segoe UI"/>
              </w:rPr>
            </w:pPr>
          </w:p>
        </w:tc>
        <w:tc>
          <w:tcPr>
            <w:tcW w:w="2531" w:type="dxa"/>
            <w:shd w:val="clear" w:color="auto" w:fill="auto"/>
          </w:tcPr>
          <w:p w14:paraId="28052CCA"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10.1.1</w:t>
            </w:r>
            <w:r w:rsidRPr="00A20629">
              <w:rPr>
                <w:rFonts w:ascii="Segoe UI" w:hAnsi="Segoe UI" w:cs="Segoe UI"/>
                <w:b w:val="0"/>
              </w:rPr>
              <w:tab/>
              <w:t>Skladba provozních nákladů podle typu – Externí služby</w:t>
            </w:r>
          </w:p>
        </w:tc>
        <w:tc>
          <w:tcPr>
            <w:tcW w:w="2276" w:type="dxa"/>
            <w:shd w:val="clear" w:color="auto" w:fill="auto"/>
          </w:tcPr>
          <w:p w14:paraId="6993FB8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9.1.1</w:t>
            </w:r>
            <w:r w:rsidRPr="00A20629">
              <w:rPr>
                <w:rFonts w:ascii="Segoe UI" w:hAnsi="Segoe UI" w:cs="Segoe UI"/>
                <w:b w:val="0"/>
              </w:rPr>
              <w:tab/>
              <w:t>Revize vodovodní sítě v rámci Vodovodu</w:t>
            </w:r>
          </w:p>
        </w:tc>
        <w:tc>
          <w:tcPr>
            <w:tcW w:w="2276" w:type="dxa"/>
            <w:shd w:val="clear" w:color="auto" w:fill="auto"/>
          </w:tcPr>
          <w:p w14:paraId="6D254215" w14:textId="77777777" w:rsidR="00A20629" w:rsidRPr="00A20629" w:rsidRDefault="00A20629" w:rsidP="000123FE">
            <w:pPr>
              <w:pStyle w:val="Titulek"/>
              <w:jc w:val="left"/>
              <w:rPr>
                <w:rFonts w:ascii="Segoe UI" w:hAnsi="Segoe UI" w:cs="Segoe UI"/>
                <w:b w:val="0"/>
              </w:rPr>
            </w:pPr>
          </w:p>
        </w:tc>
      </w:tr>
      <w:tr w:rsidR="00A20629" w:rsidRPr="00A20629" w14:paraId="7B57F458" w14:textId="77777777" w:rsidTr="000123FE">
        <w:tc>
          <w:tcPr>
            <w:tcW w:w="1979" w:type="dxa"/>
            <w:vMerge/>
            <w:shd w:val="clear" w:color="auto" w:fill="auto"/>
          </w:tcPr>
          <w:p w14:paraId="4438C618" w14:textId="77777777" w:rsidR="00A20629" w:rsidRPr="00A20629" w:rsidRDefault="00A20629" w:rsidP="000123FE">
            <w:pPr>
              <w:pStyle w:val="Titulek"/>
              <w:rPr>
                <w:rFonts w:ascii="Segoe UI" w:hAnsi="Segoe UI" w:cs="Segoe UI"/>
              </w:rPr>
            </w:pPr>
          </w:p>
        </w:tc>
        <w:tc>
          <w:tcPr>
            <w:tcW w:w="2531" w:type="dxa"/>
            <w:shd w:val="clear" w:color="auto" w:fill="auto"/>
          </w:tcPr>
          <w:p w14:paraId="511459E3"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11.</w:t>
            </w:r>
            <w:r w:rsidRPr="00A20629">
              <w:rPr>
                <w:rFonts w:ascii="Segoe UI" w:hAnsi="Segoe UI" w:cs="Segoe UI"/>
                <w:b w:val="0"/>
              </w:rPr>
              <w:tab/>
              <w:t>Předávání podkladů a informací</w:t>
            </w:r>
          </w:p>
        </w:tc>
        <w:tc>
          <w:tcPr>
            <w:tcW w:w="2276" w:type="dxa"/>
            <w:shd w:val="clear" w:color="auto" w:fill="auto"/>
          </w:tcPr>
          <w:p w14:paraId="14C94B22"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9.1.2</w:t>
            </w:r>
            <w:r w:rsidRPr="00A20629">
              <w:rPr>
                <w:rFonts w:ascii="Segoe UI" w:hAnsi="Segoe UI" w:cs="Segoe UI"/>
                <w:b w:val="0"/>
              </w:rPr>
              <w:tab/>
              <w:t>Revize čerpadel na vodovodní sítiv rámci Vodovodu</w:t>
            </w:r>
          </w:p>
        </w:tc>
        <w:tc>
          <w:tcPr>
            <w:tcW w:w="2276" w:type="dxa"/>
            <w:shd w:val="clear" w:color="auto" w:fill="auto"/>
          </w:tcPr>
          <w:p w14:paraId="09541FE3" w14:textId="77777777" w:rsidR="00A20629" w:rsidRPr="00A20629" w:rsidRDefault="00A20629" w:rsidP="000123FE">
            <w:pPr>
              <w:pStyle w:val="Titulek"/>
              <w:jc w:val="left"/>
              <w:rPr>
                <w:rFonts w:ascii="Segoe UI" w:hAnsi="Segoe UI" w:cs="Segoe UI"/>
                <w:b w:val="0"/>
              </w:rPr>
            </w:pPr>
          </w:p>
        </w:tc>
      </w:tr>
      <w:tr w:rsidR="00A20629" w:rsidRPr="00A20629" w14:paraId="7C9E4CCB" w14:textId="77777777" w:rsidTr="000123FE">
        <w:tc>
          <w:tcPr>
            <w:tcW w:w="1979" w:type="dxa"/>
            <w:vMerge/>
            <w:shd w:val="clear" w:color="auto" w:fill="auto"/>
          </w:tcPr>
          <w:p w14:paraId="7845CC9A" w14:textId="77777777" w:rsidR="00A20629" w:rsidRPr="00A20629" w:rsidRDefault="00A20629" w:rsidP="000123FE">
            <w:pPr>
              <w:pStyle w:val="Titulek"/>
              <w:rPr>
                <w:rFonts w:ascii="Segoe UI" w:hAnsi="Segoe UI" w:cs="Segoe UI"/>
              </w:rPr>
            </w:pPr>
          </w:p>
        </w:tc>
        <w:tc>
          <w:tcPr>
            <w:tcW w:w="2531" w:type="dxa"/>
            <w:shd w:val="clear" w:color="auto" w:fill="auto"/>
          </w:tcPr>
          <w:p w14:paraId="28C71ADF"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12.</w:t>
            </w:r>
            <w:r w:rsidRPr="00A20629">
              <w:rPr>
                <w:rFonts w:ascii="Segoe UI" w:hAnsi="Segoe UI" w:cs="Segoe UI"/>
                <w:b w:val="0"/>
              </w:rPr>
              <w:tab/>
              <w:t>Informační povinnost a informace o haváriích</w:t>
            </w:r>
          </w:p>
        </w:tc>
        <w:tc>
          <w:tcPr>
            <w:tcW w:w="2276" w:type="dxa"/>
            <w:shd w:val="clear" w:color="auto" w:fill="auto"/>
          </w:tcPr>
          <w:p w14:paraId="795E9847"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9.2.2</w:t>
            </w:r>
            <w:r w:rsidRPr="00A20629">
              <w:rPr>
                <w:rFonts w:ascii="Segoe UI" w:hAnsi="Segoe UI" w:cs="Segoe UI"/>
                <w:b w:val="0"/>
              </w:rPr>
              <w:tab/>
              <w:t>Revize měřících přístrojů na průtok odpadní a pitné vody</w:t>
            </w:r>
          </w:p>
        </w:tc>
        <w:tc>
          <w:tcPr>
            <w:tcW w:w="2276" w:type="dxa"/>
            <w:shd w:val="clear" w:color="auto" w:fill="auto"/>
          </w:tcPr>
          <w:p w14:paraId="3D04CFA2" w14:textId="77777777" w:rsidR="00A20629" w:rsidRPr="00A20629" w:rsidRDefault="00A20629" w:rsidP="000123FE">
            <w:pPr>
              <w:pStyle w:val="Titulek"/>
              <w:jc w:val="left"/>
              <w:rPr>
                <w:rFonts w:ascii="Segoe UI" w:hAnsi="Segoe UI" w:cs="Segoe UI"/>
                <w:b w:val="0"/>
              </w:rPr>
            </w:pPr>
          </w:p>
        </w:tc>
      </w:tr>
      <w:tr w:rsidR="00A20629" w:rsidRPr="00A20629" w14:paraId="568C00E1" w14:textId="77777777" w:rsidTr="000123FE">
        <w:tc>
          <w:tcPr>
            <w:tcW w:w="1979" w:type="dxa"/>
            <w:vMerge/>
            <w:shd w:val="clear" w:color="auto" w:fill="auto"/>
          </w:tcPr>
          <w:p w14:paraId="5FF50ADE" w14:textId="77777777" w:rsidR="00A20629" w:rsidRPr="00A20629" w:rsidRDefault="00A20629" w:rsidP="000123FE">
            <w:pPr>
              <w:pStyle w:val="Titulek"/>
              <w:rPr>
                <w:rFonts w:ascii="Segoe UI" w:hAnsi="Segoe UI" w:cs="Segoe UI"/>
              </w:rPr>
            </w:pPr>
          </w:p>
        </w:tc>
        <w:tc>
          <w:tcPr>
            <w:tcW w:w="2531" w:type="dxa"/>
            <w:shd w:val="clear" w:color="auto" w:fill="auto"/>
          </w:tcPr>
          <w:p w14:paraId="56AEE20E"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0E23132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9.2.3</w:t>
            </w:r>
            <w:r w:rsidRPr="00A20629">
              <w:rPr>
                <w:rFonts w:ascii="Segoe UI" w:hAnsi="Segoe UI" w:cs="Segoe UI"/>
                <w:b w:val="0"/>
              </w:rPr>
              <w:tab/>
              <w:t>Kontrola aktualizace údajů v GIS</w:t>
            </w:r>
          </w:p>
        </w:tc>
        <w:tc>
          <w:tcPr>
            <w:tcW w:w="2276" w:type="dxa"/>
            <w:shd w:val="clear" w:color="auto" w:fill="auto"/>
          </w:tcPr>
          <w:p w14:paraId="72A24708" w14:textId="77777777" w:rsidR="00A20629" w:rsidRPr="00A20629" w:rsidRDefault="00A20629" w:rsidP="000123FE">
            <w:pPr>
              <w:pStyle w:val="Titulek"/>
              <w:jc w:val="left"/>
              <w:rPr>
                <w:rFonts w:ascii="Segoe UI" w:hAnsi="Segoe UI" w:cs="Segoe UI"/>
                <w:b w:val="0"/>
              </w:rPr>
            </w:pPr>
          </w:p>
        </w:tc>
      </w:tr>
    </w:tbl>
    <w:p w14:paraId="540AA50F" w14:textId="77777777" w:rsidR="00EF219E" w:rsidRDefault="00EF219E" w:rsidP="00EF219E">
      <w:pPr>
        <w:pStyle w:val="Odstavec"/>
      </w:pPr>
    </w:p>
    <w:p w14:paraId="376B0AD0" w14:textId="77777777" w:rsidR="00EF219E" w:rsidRDefault="00EF219E" w:rsidP="00EF219E">
      <w:pPr>
        <w:pStyle w:val="Odstavec"/>
      </w:pPr>
    </w:p>
    <w:p w14:paraId="208AA9A7" w14:textId="77777777" w:rsidR="00EF219E" w:rsidRDefault="00EF219E" w:rsidP="00EF219E">
      <w:pPr>
        <w:pStyle w:val="Odstavec"/>
      </w:pPr>
    </w:p>
    <w:p w14:paraId="029B2837" w14:textId="77777777" w:rsidR="00EF219E" w:rsidRDefault="00EF219E" w:rsidP="00EF219E">
      <w:pPr>
        <w:pStyle w:val="Odstavec"/>
      </w:pPr>
    </w:p>
    <w:p w14:paraId="15627078" w14:textId="77777777" w:rsidR="00EF219E" w:rsidRDefault="00EF219E" w:rsidP="00EF219E">
      <w:pPr>
        <w:pStyle w:val="Odstavec"/>
      </w:pPr>
    </w:p>
    <w:p w14:paraId="7C815EB2" w14:textId="77777777" w:rsidR="00EF219E" w:rsidRPr="00EF219E" w:rsidRDefault="00EF219E" w:rsidP="00EF219E">
      <w:pPr>
        <w:pStyle w:val="Odstavec"/>
      </w:pPr>
    </w:p>
    <w:p w14:paraId="0A1ABEDD" w14:textId="77777777" w:rsidR="00EF219E" w:rsidRDefault="00EF219E">
      <w:pPr>
        <w:spacing w:line="240" w:lineRule="auto"/>
        <w:jc w:val="left"/>
      </w:pPr>
      <w:r>
        <w:br w:type="page"/>
      </w:r>
    </w:p>
    <w:p w14:paraId="3F18E2DA" w14:textId="77777777" w:rsidR="00DF1178" w:rsidRDefault="00DF1178" w:rsidP="00F31C94">
      <w:pPr>
        <w:spacing w:after="840"/>
      </w:pPr>
    </w:p>
    <w:p w14:paraId="38C3925F" w14:textId="77777777" w:rsidR="00F31C94" w:rsidRDefault="00F31C94"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sidR="00A20629">
        <w:rPr>
          <w:rFonts w:ascii="Segoe UI" w:hAnsi="Segoe UI" w:cs="Segoe UI"/>
          <w:b/>
          <w:sz w:val="40"/>
          <w:szCs w:val="40"/>
        </w:rPr>
        <w:t>4</w:t>
      </w:r>
      <w:r w:rsidRPr="005D5A99">
        <w:rPr>
          <w:rFonts w:ascii="Segoe UI" w:hAnsi="Segoe UI" w:cs="Segoe UI"/>
          <w:b/>
          <w:sz w:val="40"/>
          <w:szCs w:val="40"/>
        </w:rPr>
        <w:br/>
      </w:r>
      <w:r w:rsidR="00A20629">
        <w:rPr>
          <w:rFonts w:ascii="Segoe UI" w:hAnsi="Segoe UI" w:cs="Segoe UI"/>
          <w:b/>
          <w:caps/>
          <w:sz w:val="40"/>
          <w:szCs w:val="40"/>
        </w:rPr>
        <w:t>Výkonové ukazatele</w:t>
      </w:r>
    </w:p>
    <w:p w14:paraId="41D323CC" w14:textId="77777777" w:rsidR="00F31C94" w:rsidRDefault="00F31C94"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B</w:t>
      </w:r>
    </w:p>
    <w:p w14:paraId="5C11286B" w14:textId="77777777" w:rsidR="00F31C94" w:rsidRPr="005D5A99" w:rsidRDefault="00A20629"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Základní výkonové ukazatele</w:t>
      </w:r>
    </w:p>
    <w:p w14:paraId="19486C83" w14:textId="77777777" w:rsidR="00F31C94" w:rsidRDefault="00F31C94" w:rsidP="00DF1178">
      <w:pPr>
        <w:pStyle w:val="Odstavec"/>
      </w:pPr>
    </w:p>
    <w:p w14:paraId="0A7796B0" w14:textId="77777777" w:rsidR="004F2B8E" w:rsidRDefault="004F2B8E">
      <w:pPr>
        <w:spacing w:line="240" w:lineRule="auto"/>
        <w:jc w:val="left"/>
        <w:rPr>
          <w:sz w:val="20"/>
          <w:szCs w:val="20"/>
        </w:rPr>
      </w:pPr>
      <w:r>
        <w:br w:type="page"/>
      </w:r>
    </w:p>
    <w:p w14:paraId="28DCA126" w14:textId="6F6A9E54" w:rsidR="00A20629" w:rsidRDefault="00A20629" w:rsidP="00A20629">
      <w:pPr>
        <w:pStyle w:val="Odstavec"/>
      </w:pPr>
      <w:r>
        <w:lastRenderedPageBreak/>
        <w:t xml:space="preserve">V rámci popisu výkonových ukazatelů v této Příloze jsou také uvedeny „příklady“. Pro účely této Smlouvy platí, že každý jednotlivý uvedený příklad je pouze ilustrativní a slouží pro lepší pochopení skutečností popsaných v této Příloze č.4, část B (Základní výkonové ukazatele) ke Smlouvě. Situace popsaná v daném </w:t>
      </w:r>
      <w:r w:rsidR="00B73F2F">
        <w:t>příkladu</w:t>
      </w:r>
      <w:r>
        <w:t>, stejně tak jako hodnoty v rámci takového příkladu uvedené a závěry z příkladu vyplývající, nemají žádný vliv na skutečnosti popsané v této Příloze č. 4, část B (Základní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w:t>
      </w:r>
    </w:p>
    <w:p w14:paraId="331F0606" w14:textId="6854C2CF" w:rsidR="00067299" w:rsidRPr="00067299" w:rsidRDefault="00417F75" w:rsidP="00067299">
      <w:pPr>
        <w:pStyle w:val="Nadpis1"/>
      </w:pPr>
      <w:bookmarkStart w:id="13" w:name="_Toc517776285"/>
      <w:bookmarkStart w:id="14" w:name="_Toc517856442"/>
      <w:bookmarkStart w:id="15" w:name="_Toc8897927"/>
      <w:r>
        <w:t>VU část B</w:t>
      </w:r>
      <w:r w:rsidR="00D6593D">
        <w:t xml:space="preserve"> (základní VU)</w:t>
      </w:r>
      <w:r>
        <w:t xml:space="preserve"> - </w:t>
      </w:r>
      <w:r w:rsidR="00067299" w:rsidRPr="00067299">
        <w:t>OBECNÉ ENVIRONMENTÁLNÍ UKAZATELE – VEN</w:t>
      </w:r>
      <w:bookmarkEnd w:id="13"/>
      <w:bookmarkEnd w:id="14"/>
      <w:bookmarkEnd w:id="15"/>
    </w:p>
    <w:p w14:paraId="4836D824" w14:textId="77777777" w:rsidR="00067299" w:rsidRPr="00067299" w:rsidRDefault="00067299" w:rsidP="00CE723A">
      <w:pPr>
        <w:pStyle w:val="Nadpis2"/>
      </w:pPr>
      <w:r w:rsidRPr="00067299">
        <w:t>Pitná voda</w:t>
      </w:r>
    </w:p>
    <w:p w14:paraId="7B0EAD40" w14:textId="77777777" w:rsidR="00067299" w:rsidRPr="00067299" w:rsidRDefault="00067299" w:rsidP="00067299">
      <w:pPr>
        <w:pStyle w:val="Nadpis3"/>
      </w:pPr>
      <w:r w:rsidRPr="00067299">
        <w:t>Jakost dodávané pitné vody (iPVz1, PVz1), (základní ukazatel)</w:t>
      </w:r>
    </w:p>
    <w:tbl>
      <w:tblPr>
        <w:tblpPr w:leftFromText="141" w:rightFromText="141" w:vertAnchor="text" w:tblpXSpec="right" w:tblpY="1"/>
        <w:tblOverlap w:val="neve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187"/>
        <w:gridCol w:w="6464"/>
      </w:tblGrid>
      <w:tr w:rsidR="00067299" w:rsidRPr="00067299" w14:paraId="0D14E3B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D1957B9"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informativního ukazatele</w:t>
            </w:r>
          </w:p>
        </w:tc>
        <w:tc>
          <w:tcPr>
            <w:tcW w:w="7651" w:type="dxa"/>
            <w:gridSpan w:val="2"/>
            <w:tcBorders>
              <w:top w:val="single" w:sz="4" w:space="0" w:color="auto"/>
              <w:left w:val="single" w:sz="4" w:space="0" w:color="auto"/>
              <w:bottom w:val="single" w:sz="4" w:space="0" w:color="auto"/>
              <w:right w:val="single" w:sz="4" w:space="0" w:color="auto"/>
            </w:tcBorders>
          </w:tcPr>
          <w:p w14:paraId="50474E90" w14:textId="07AA4629"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stanovení ukazatele jakosti dodávané pitné vody splňující hygienické limity ve smyslu vyhlášky č. 252/2004 Sb., kterou se stanoví hygienické požadavky na pitnou vodu a četnost a rozsah kontroly, ve znění pozdějších předpisů (dále jen „Vyhláška“)</w:t>
            </w:r>
            <w:r w:rsidR="002B50CD">
              <w:rPr>
                <w:rFonts w:ascii="Segoe UI" w:hAnsi="Segoe UI" w:cs="Segoe UI"/>
                <w:noProof/>
                <w:sz w:val="20"/>
                <w:szCs w:val="20"/>
                <w:vertAlign w:val="superscript"/>
              </w:rPr>
              <w:t>1</w:t>
            </w:r>
            <w:r w:rsidRPr="00067299">
              <w:rPr>
                <w:rFonts w:ascii="Segoe UI" w:hAnsi="Segoe UI" w:cs="Segoe UI"/>
                <w:noProof/>
                <w:sz w:val="20"/>
                <w:szCs w:val="20"/>
              </w:rPr>
              <w:t xml:space="preserve"> v poměru k celkovému počtu stanovení ukazatele jakosti dodávané pitné vody vyžadovaných na základě požadavků Vyhlášky, vyjádřeno v procentech. Vyhodnocení se provádí pro každý ukazatel jakosti zvlášť.</w:t>
            </w:r>
          </w:p>
          <w:p w14:paraId="5A9DDBF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stanovení informativního ukazatele se sledují ukazatele jakosti dodávané pitné vody s typem limitu NMH a MH.</w:t>
            </w:r>
          </w:p>
          <w:p w14:paraId="750CF4B6"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446B76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57128E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51" w:type="dxa"/>
            <w:gridSpan w:val="2"/>
            <w:tcBorders>
              <w:top w:val="single" w:sz="4" w:space="0" w:color="auto"/>
              <w:left w:val="single" w:sz="4" w:space="0" w:color="auto"/>
              <w:bottom w:val="single" w:sz="4" w:space="0" w:color="auto"/>
              <w:right w:val="single" w:sz="4" w:space="0" w:color="auto"/>
            </w:tcBorders>
          </w:tcPr>
          <w:p w14:paraId="113B8AC1" w14:textId="77777777" w:rsidR="00067299" w:rsidRPr="00067299" w:rsidRDefault="00067299" w:rsidP="000123FE">
            <w:pPr>
              <w:pStyle w:val="Zkladntext"/>
              <w:tabs>
                <w:tab w:val="right" w:pos="7428"/>
              </w:tabs>
              <w:rPr>
                <w:rFonts w:ascii="Segoe UI" w:hAnsi="Segoe UI" w:cs="Segoe UI"/>
                <w:noProof/>
                <w:sz w:val="20"/>
                <w:szCs w:val="20"/>
              </w:rPr>
            </w:pPr>
            <w:r w:rsidRPr="00067299">
              <w:rPr>
                <w:rFonts w:ascii="Segoe UI" w:hAnsi="Segoe UI" w:cs="Segoe UI"/>
                <w:noProof/>
                <w:sz w:val="20"/>
                <w:szCs w:val="20"/>
              </w:rPr>
              <w:t>iPVz1 = (pv1 / pv2) x 100</w:t>
            </w:r>
            <w:r w:rsidRPr="00067299">
              <w:rPr>
                <w:rFonts w:ascii="Segoe UI" w:hAnsi="Segoe UI" w:cs="Segoe UI"/>
                <w:sz w:val="20"/>
                <w:szCs w:val="20"/>
              </w:rPr>
              <w:tab/>
            </w:r>
            <w:r w:rsidRPr="00067299">
              <w:rPr>
                <w:rFonts w:ascii="Segoe UI" w:hAnsi="Segoe UI" w:cs="Segoe UI"/>
                <w:i/>
                <w:sz w:val="20"/>
                <w:szCs w:val="20"/>
              </w:rPr>
              <w:t>[%]</w:t>
            </w:r>
          </w:p>
        </w:tc>
      </w:tr>
      <w:tr w:rsidR="00067299" w:rsidRPr="00067299" w14:paraId="2E5686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F6A11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smluvního ukazatele</w:t>
            </w:r>
          </w:p>
        </w:tc>
        <w:tc>
          <w:tcPr>
            <w:tcW w:w="7651" w:type="dxa"/>
            <w:gridSpan w:val="2"/>
            <w:tcBorders>
              <w:top w:val="single" w:sz="4" w:space="0" w:color="auto"/>
              <w:left w:val="single" w:sz="4" w:space="0" w:color="auto"/>
              <w:bottom w:val="single" w:sz="4" w:space="0" w:color="auto"/>
              <w:right w:val="single" w:sz="4" w:space="0" w:color="auto"/>
            </w:tcBorders>
          </w:tcPr>
          <w:p w14:paraId="6B8FC64D" w14:textId="6B82A554"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Rozdíl mezi počtem stanovení ukazatele jakosti dodávané pitné vody překračujícím hygienické limity ve smyslu Vyhlášky (vyjádřeno jako rozdíl mezi celkovým počtem stanovení ukazatele jakosti dodávané pitné vody vyžadovaným na základě požadavků Vyhlášky a počtem stanovení ukazatele jakosti dodávané pitné vody splňujícím hygienické limity ve smyslu Vyhlášky) a referenční hodnotou (RH). </w:t>
            </w:r>
          </w:p>
          <w:p w14:paraId="05B75FF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stanovení smluvního ukazatele se sledují ukazatele jakosti dodávané pitné vody pouze s typem limitu NMH.</w:t>
            </w:r>
          </w:p>
          <w:p w14:paraId="66E9B1CA"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nejdéle jeden rok.</w:t>
            </w:r>
          </w:p>
        </w:tc>
      </w:tr>
      <w:tr w:rsidR="00067299" w:rsidRPr="00067299" w14:paraId="4C94E2C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738AF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51" w:type="dxa"/>
            <w:gridSpan w:val="2"/>
            <w:tcBorders>
              <w:top w:val="single" w:sz="4" w:space="0" w:color="auto"/>
              <w:left w:val="single" w:sz="4" w:space="0" w:color="auto"/>
              <w:bottom w:val="single" w:sz="4" w:space="0" w:color="auto"/>
              <w:right w:val="single" w:sz="4" w:space="0" w:color="auto"/>
            </w:tcBorders>
          </w:tcPr>
          <w:p w14:paraId="13A7CA41"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PVz1 = (pv2 – pv1) – RH </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p w14:paraId="2706D7E3"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(Pokud je výkonový ukazatel PVz1 záporný, tj. je splněn, nedochází k odečtu smluvních pokutových bodů.)</w:t>
            </w:r>
          </w:p>
        </w:tc>
      </w:tr>
      <w:tr w:rsidR="00067299" w:rsidRPr="00067299" w14:paraId="6BE4FF4F" w14:textId="77777777" w:rsidTr="000123FE">
        <w:trPr>
          <w:trHeight w:val="227"/>
        </w:trPr>
        <w:tc>
          <w:tcPr>
            <w:tcW w:w="1587" w:type="dxa"/>
            <w:vMerge w:val="restart"/>
          </w:tcPr>
          <w:p w14:paraId="06CBBDF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1187" w:type="dxa"/>
          </w:tcPr>
          <w:p w14:paraId="5142600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w:t>
            </w:r>
          </w:p>
        </w:tc>
        <w:tc>
          <w:tcPr>
            <w:tcW w:w="6464" w:type="dxa"/>
          </w:tcPr>
          <w:p w14:paraId="7A6ABD1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stanovení ukazatele jakosti dodávané pitné vody splňujících hygienické limity ve smyslu Vyhlášky provedených během hodnoceného období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37D837A1" w14:textId="77777777" w:rsidTr="000123FE">
        <w:trPr>
          <w:trHeight w:val="227"/>
        </w:trPr>
        <w:tc>
          <w:tcPr>
            <w:tcW w:w="1587" w:type="dxa"/>
            <w:vMerge/>
          </w:tcPr>
          <w:p w14:paraId="4B235F87" w14:textId="77777777" w:rsidR="00067299" w:rsidRPr="00067299" w:rsidRDefault="00067299" w:rsidP="000123FE">
            <w:pPr>
              <w:pStyle w:val="Zkladntextvlevo"/>
              <w:rPr>
                <w:rFonts w:ascii="Segoe UI" w:hAnsi="Segoe UI" w:cs="Segoe UI"/>
                <w:b/>
                <w:szCs w:val="20"/>
              </w:rPr>
            </w:pPr>
          </w:p>
        </w:tc>
        <w:tc>
          <w:tcPr>
            <w:tcW w:w="1187" w:type="dxa"/>
          </w:tcPr>
          <w:p w14:paraId="2714923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pv2</w:t>
            </w:r>
          </w:p>
        </w:tc>
        <w:tc>
          <w:tcPr>
            <w:tcW w:w="6464" w:type="dxa"/>
          </w:tcPr>
          <w:p w14:paraId="5B39149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stanovení ukazatele jakosti dodávané pitné vody vyžadovaných na základě požadavků Vyhlášky provedených během hodnoceného období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A36AC6B" w14:textId="77777777" w:rsidTr="000123FE">
        <w:trPr>
          <w:trHeight w:val="227"/>
        </w:trPr>
        <w:tc>
          <w:tcPr>
            <w:tcW w:w="1587" w:type="dxa"/>
          </w:tcPr>
          <w:p w14:paraId="7CDAF39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51" w:type="dxa"/>
            <w:gridSpan w:val="2"/>
          </w:tcPr>
          <w:p w14:paraId="76C04C2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Kvalita základních služeb (zásobování, odvádění) </w:t>
            </w:r>
          </w:p>
        </w:tc>
      </w:tr>
      <w:tr w:rsidR="00067299" w:rsidRPr="00067299" w14:paraId="6EE4D400" w14:textId="77777777" w:rsidTr="000123FE">
        <w:trPr>
          <w:trHeight w:val="227"/>
        </w:trPr>
        <w:tc>
          <w:tcPr>
            <w:tcW w:w="1587" w:type="dxa"/>
          </w:tcPr>
          <w:p w14:paraId="2E81518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51" w:type="dxa"/>
            <w:gridSpan w:val="2"/>
          </w:tcPr>
          <w:p w14:paraId="3221548D" w14:textId="03743F6E"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RH je uvažována zvlášť pro každý typ stanovení ukazatele jakosti. RH je dána maximálním akceptovatelným počtem stanovení ukazatele jakosti dodávané pitné vody, která mohou překračovat hygienické limity ve smyslu Vyhlášky. Tento maximální akceptovatelný počet je vyjádřen jako násobek proměnné „pv2“ s poměrovou četností překročení limitu jakosti pitné vody v</w:t>
            </w:r>
            <w:r w:rsidR="00683005">
              <w:rPr>
                <w:rFonts w:ascii="Segoe UI" w:hAnsi="Segoe UI" w:cs="Segoe UI"/>
                <w:noProof/>
                <w:szCs w:val="20"/>
              </w:rPr>
              <w:t> </w:t>
            </w:r>
            <w:r w:rsidRPr="00067299">
              <w:rPr>
                <w:rFonts w:ascii="Segoe UI" w:hAnsi="Segoe UI" w:cs="Segoe UI"/>
                <w:noProof/>
                <w:szCs w:val="20"/>
              </w:rPr>
              <w:t>procentech</w:t>
            </w:r>
            <w:r w:rsidR="00683005">
              <w:rPr>
                <w:rFonts w:ascii="Segoe UI" w:hAnsi="Segoe UI" w:cs="Segoe UI"/>
                <w:noProof/>
                <w:szCs w:val="20"/>
              </w:rPr>
              <w:t>.</w:t>
            </w:r>
          </w:p>
          <w:p w14:paraId="43B57B04" w14:textId="5B6925D8"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Poměrová četnost překročení limitů jakosti pitné vody se určí jako doplněk do 100 % od průměrné hodnoty iPVz1 z vlastních výsledků provozovatele za poslední 3 roky (předcházející hodnocenému roku). Vyjádřeno vzorcem:</w:t>
            </w:r>
            <w:r w:rsidRPr="00067299">
              <w:rPr>
                <w:rFonts w:ascii="Segoe UI" w:hAnsi="Segoe UI" w:cs="Segoe UI"/>
                <w:noProof/>
                <w:szCs w:val="20"/>
              </w:rPr>
              <w:br/>
              <w:t>RH = pv2 x [(100 % - (ΣiPVz1 / 3)) x 0,01] [počet</w:t>
            </w:r>
            <w:r w:rsidR="00C96219">
              <w:rPr>
                <w:rFonts w:ascii="Segoe UI" w:hAnsi="Segoe UI" w:cs="Segoe UI"/>
                <w:noProof/>
                <w:szCs w:val="20"/>
              </w:rPr>
              <w:t>]</w:t>
            </w:r>
          </w:p>
          <w:p w14:paraId="243D2178"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X = [(100 % - (ΣiPVz1 / 3)) x 0,01], uvedeno dle statistiky ČZÚ</w:t>
            </w:r>
          </w:p>
          <w:p w14:paraId="5839CA57"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 xml:space="preserve">Pv2 = 3, dle Přílohy č. 4 k Vyhlášce </w:t>
            </w:r>
          </w:p>
          <w:p w14:paraId="3C144BF7"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RH pro první rok provozování dle Smlouvy:</w:t>
            </w:r>
          </w:p>
          <w:tbl>
            <w:tblPr>
              <w:tblW w:w="7015" w:type="dxa"/>
              <w:tblLayout w:type="fixed"/>
              <w:tblCellMar>
                <w:left w:w="70" w:type="dxa"/>
                <w:right w:w="70" w:type="dxa"/>
              </w:tblCellMar>
              <w:tblLook w:val="04A0" w:firstRow="1" w:lastRow="0" w:firstColumn="1" w:lastColumn="0" w:noHBand="0" w:noVBand="1"/>
            </w:tblPr>
            <w:tblGrid>
              <w:gridCol w:w="3046"/>
              <w:gridCol w:w="2410"/>
              <w:gridCol w:w="1559"/>
            </w:tblGrid>
            <w:tr w:rsidR="00067299" w:rsidRPr="00067299" w14:paraId="2CBB0FF2" w14:textId="77777777" w:rsidTr="0029118E">
              <w:trPr>
                <w:trHeight w:val="600"/>
              </w:trPr>
              <w:tc>
                <w:tcPr>
                  <w:tcW w:w="3046"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1B30CD5" w14:textId="77777777" w:rsidR="00067299" w:rsidRPr="0029118E"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29118E">
                    <w:rPr>
                      <w:rFonts w:ascii="Segoe UI" w:hAnsi="Segoe UI" w:cs="Segoe UI"/>
                      <w:color w:val="000000"/>
                      <w:sz w:val="20"/>
                      <w:szCs w:val="20"/>
                    </w:rPr>
                    <w:t>ukazatel jakosti (typ limitu NMH)</w:t>
                  </w:r>
                </w:p>
              </w:tc>
              <w:tc>
                <w:tcPr>
                  <w:tcW w:w="2410" w:type="dxa"/>
                  <w:tcBorders>
                    <w:top w:val="single" w:sz="8" w:space="0" w:color="auto"/>
                    <w:left w:val="nil"/>
                    <w:bottom w:val="single" w:sz="8" w:space="0" w:color="auto"/>
                    <w:right w:val="single" w:sz="4" w:space="0" w:color="auto"/>
                  </w:tcBorders>
                  <w:shd w:val="clear" w:color="auto" w:fill="auto"/>
                  <w:vAlign w:val="bottom"/>
                  <w:hideMark/>
                </w:tcPr>
                <w:p w14:paraId="7D0039DE" w14:textId="77777777" w:rsidR="00067299" w:rsidRPr="0029118E"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29118E">
                    <w:rPr>
                      <w:rFonts w:ascii="Segoe UI" w:hAnsi="Segoe UI" w:cs="Segoe UI"/>
                      <w:color w:val="000000"/>
                      <w:sz w:val="20"/>
                      <w:szCs w:val="20"/>
                    </w:rPr>
                    <w:t>X (% překročení)</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14:paraId="0CB8E879" w14:textId="182CE562" w:rsidR="00067299" w:rsidRPr="0029118E"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29118E">
                    <w:rPr>
                      <w:rFonts w:ascii="Segoe UI" w:hAnsi="Segoe UI" w:cs="Segoe UI"/>
                      <w:color w:val="000000"/>
                      <w:sz w:val="20"/>
                      <w:szCs w:val="20"/>
                    </w:rPr>
                    <w:t>RH</w:t>
                  </w:r>
                  <w:r w:rsidRPr="0029118E">
                    <w:rPr>
                      <w:rFonts w:ascii="Segoe UI" w:hAnsi="Segoe UI" w:cs="Segoe UI"/>
                      <w:color w:val="000000"/>
                      <w:sz w:val="20"/>
                      <w:szCs w:val="20"/>
                      <w:vertAlign w:val="subscript"/>
                    </w:rPr>
                    <w:t xml:space="preserve"> </w:t>
                  </w:r>
                </w:p>
              </w:tc>
            </w:tr>
            <w:tr w:rsidR="00067299" w:rsidRPr="00067299" w14:paraId="123790E7"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F5F9447"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1,2-dichlorethan</w:t>
                  </w:r>
                </w:p>
              </w:tc>
              <w:tc>
                <w:tcPr>
                  <w:tcW w:w="2410" w:type="dxa"/>
                  <w:tcBorders>
                    <w:top w:val="nil"/>
                    <w:left w:val="nil"/>
                    <w:bottom w:val="single" w:sz="4" w:space="0" w:color="auto"/>
                    <w:right w:val="single" w:sz="4" w:space="0" w:color="auto"/>
                  </w:tcBorders>
                  <w:shd w:val="clear" w:color="auto" w:fill="auto"/>
                  <w:noWrap/>
                  <w:vAlign w:val="bottom"/>
                  <w:hideMark/>
                </w:tcPr>
                <w:p w14:paraId="30C827B5"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0,09%</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09A8224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0,0027</w:t>
                  </w:r>
                </w:p>
              </w:tc>
            </w:tr>
            <w:tr w:rsidR="00067299" w:rsidRPr="00067299" w14:paraId="7BD63B7E"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8BEAD9B"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akrylamid</w:t>
                  </w:r>
                </w:p>
              </w:tc>
              <w:tc>
                <w:tcPr>
                  <w:tcW w:w="2410" w:type="dxa"/>
                  <w:tcBorders>
                    <w:top w:val="nil"/>
                    <w:left w:val="nil"/>
                    <w:bottom w:val="single" w:sz="4" w:space="0" w:color="auto"/>
                    <w:right w:val="single" w:sz="4" w:space="0" w:color="auto"/>
                  </w:tcBorders>
                  <w:shd w:val="clear" w:color="auto" w:fill="auto"/>
                  <w:noWrap/>
                  <w:vAlign w:val="bottom"/>
                  <w:hideMark/>
                </w:tcPr>
                <w:p w14:paraId="4616FC48"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7AD9426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76895CF3"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4B5403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antimon</w:t>
                  </w:r>
                </w:p>
              </w:tc>
              <w:tc>
                <w:tcPr>
                  <w:tcW w:w="2410" w:type="dxa"/>
                  <w:tcBorders>
                    <w:top w:val="nil"/>
                    <w:left w:val="nil"/>
                    <w:bottom w:val="single" w:sz="4" w:space="0" w:color="auto"/>
                    <w:right w:val="single" w:sz="4" w:space="0" w:color="auto"/>
                  </w:tcBorders>
                  <w:shd w:val="clear" w:color="auto" w:fill="auto"/>
                  <w:noWrap/>
                  <w:vAlign w:val="bottom"/>
                  <w:hideMark/>
                </w:tcPr>
                <w:p w14:paraId="186C758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0,24%</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13E5EB8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0,0072</w:t>
                  </w:r>
                </w:p>
              </w:tc>
            </w:tr>
            <w:tr w:rsidR="00067299" w:rsidRPr="00067299" w14:paraId="652A6971"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EBFDE5A"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arsen</w:t>
                  </w:r>
                </w:p>
              </w:tc>
              <w:tc>
                <w:tcPr>
                  <w:tcW w:w="2410" w:type="dxa"/>
                  <w:tcBorders>
                    <w:top w:val="nil"/>
                    <w:left w:val="nil"/>
                    <w:bottom w:val="single" w:sz="4" w:space="0" w:color="auto"/>
                    <w:right w:val="single" w:sz="4" w:space="0" w:color="auto"/>
                  </w:tcBorders>
                  <w:shd w:val="clear" w:color="auto" w:fill="auto"/>
                  <w:noWrap/>
                  <w:vAlign w:val="bottom"/>
                  <w:hideMark/>
                </w:tcPr>
                <w:p w14:paraId="71C1D0C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0,57%</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337330F8"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0,0171</w:t>
                  </w:r>
                </w:p>
              </w:tc>
            </w:tr>
            <w:tr w:rsidR="00067299" w:rsidRPr="00067299" w14:paraId="0A0C562A"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271BFB9B"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benzen</w:t>
                  </w:r>
                </w:p>
              </w:tc>
              <w:tc>
                <w:tcPr>
                  <w:tcW w:w="2410" w:type="dxa"/>
                  <w:tcBorders>
                    <w:top w:val="nil"/>
                    <w:left w:val="nil"/>
                    <w:bottom w:val="single" w:sz="4" w:space="0" w:color="auto"/>
                    <w:right w:val="single" w:sz="4" w:space="0" w:color="auto"/>
                  </w:tcBorders>
                  <w:shd w:val="clear" w:color="auto" w:fill="auto"/>
                  <w:noWrap/>
                  <w:vAlign w:val="bottom"/>
                  <w:hideMark/>
                </w:tcPr>
                <w:p w14:paraId="77901DD5"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6ED55AE1"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4F24FA50"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652367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proofErr w:type="spellStart"/>
                  <w:r w:rsidRPr="00067299">
                    <w:rPr>
                      <w:rFonts w:ascii="Segoe UI" w:hAnsi="Segoe UI" w:cs="Segoe UI"/>
                      <w:color w:val="000000"/>
                      <w:sz w:val="20"/>
                      <w:szCs w:val="20"/>
                    </w:rPr>
                    <w:t>benzo</w:t>
                  </w:r>
                  <w:proofErr w:type="spellEnd"/>
                  <w:r w:rsidRPr="00067299">
                    <w:rPr>
                      <w:rFonts w:ascii="Segoe UI" w:hAnsi="Segoe UI" w:cs="Segoe UI"/>
                      <w:color w:val="000000"/>
                      <w:sz w:val="20"/>
                      <w:szCs w:val="20"/>
                    </w:rPr>
                    <w:t>(a)pyren</w:t>
                  </w:r>
                </w:p>
              </w:tc>
              <w:tc>
                <w:tcPr>
                  <w:tcW w:w="2410" w:type="dxa"/>
                  <w:tcBorders>
                    <w:top w:val="nil"/>
                    <w:left w:val="nil"/>
                    <w:bottom w:val="single" w:sz="4" w:space="0" w:color="auto"/>
                    <w:right w:val="single" w:sz="4" w:space="0" w:color="auto"/>
                  </w:tcBorders>
                  <w:shd w:val="clear" w:color="auto" w:fill="auto"/>
                  <w:noWrap/>
                  <w:vAlign w:val="bottom"/>
                  <w:hideMark/>
                </w:tcPr>
                <w:p w14:paraId="6AFF54D4"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0,09%</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606649A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0,0027</w:t>
                  </w:r>
                </w:p>
              </w:tc>
            </w:tr>
            <w:tr w:rsidR="00067299" w:rsidRPr="00067299" w14:paraId="6EE946A7"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58A3BD0E"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beryllium</w:t>
                  </w:r>
                </w:p>
              </w:tc>
              <w:tc>
                <w:tcPr>
                  <w:tcW w:w="2410" w:type="dxa"/>
                  <w:tcBorders>
                    <w:top w:val="nil"/>
                    <w:left w:val="nil"/>
                    <w:bottom w:val="single" w:sz="4" w:space="0" w:color="auto"/>
                    <w:right w:val="single" w:sz="4" w:space="0" w:color="auto"/>
                  </w:tcBorders>
                  <w:shd w:val="clear" w:color="auto" w:fill="auto"/>
                  <w:noWrap/>
                  <w:vAlign w:val="bottom"/>
                  <w:hideMark/>
                </w:tcPr>
                <w:p w14:paraId="1C98B4CE"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0,24%</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295CF9D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0,0072</w:t>
                  </w:r>
                </w:p>
              </w:tc>
            </w:tr>
            <w:tr w:rsidR="00067299" w:rsidRPr="00067299" w14:paraId="727505AB"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648728D"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bor</w:t>
                  </w:r>
                </w:p>
              </w:tc>
              <w:tc>
                <w:tcPr>
                  <w:tcW w:w="2410" w:type="dxa"/>
                  <w:tcBorders>
                    <w:top w:val="nil"/>
                    <w:left w:val="nil"/>
                    <w:bottom w:val="single" w:sz="4" w:space="0" w:color="auto"/>
                    <w:right w:val="single" w:sz="4" w:space="0" w:color="auto"/>
                  </w:tcBorders>
                  <w:shd w:val="clear" w:color="auto" w:fill="auto"/>
                  <w:noWrap/>
                  <w:vAlign w:val="bottom"/>
                  <w:hideMark/>
                </w:tcPr>
                <w:p w14:paraId="245F44B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0,02%</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75DB205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0,0006</w:t>
                  </w:r>
                </w:p>
              </w:tc>
            </w:tr>
            <w:tr w:rsidR="00067299" w:rsidRPr="00067299" w14:paraId="3B1F5E2D"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E675D65"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bromičnany</w:t>
                  </w:r>
                </w:p>
              </w:tc>
              <w:tc>
                <w:tcPr>
                  <w:tcW w:w="2410" w:type="dxa"/>
                  <w:tcBorders>
                    <w:top w:val="nil"/>
                    <w:left w:val="nil"/>
                    <w:bottom w:val="single" w:sz="4" w:space="0" w:color="auto"/>
                    <w:right w:val="single" w:sz="4" w:space="0" w:color="auto"/>
                  </w:tcBorders>
                  <w:shd w:val="clear" w:color="auto" w:fill="auto"/>
                  <w:noWrap/>
                  <w:vAlign w:val="bottom"/>
                  <w:hideMark/>
                </w:tcPr>
                <w:p w14:paraId="2E76B14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0,09%</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1A7CA700"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0,0027</w:t>
                  </w:r>
                </w:p>
              </w:tc>
            </w:tr>
            <w:tr w:rsidR="00067299" w:rsidRPr="00067299" w14:paraId="65B028D2"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D6CC083"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dusičnany</w:t>
                  </w:r>
                </w:p>
              </w:tc>
              <w:tc>
                <w:tcPr>
                  <w:tcW w:w="2410" w:type="dxa"/>
                  <w:tcBorders>
                    <w:top w:val="nil"/>
                    <w:left w:val="nil"/>
                    <w:bottom w:val="single" w:sz="4" w:space="0" w:color="auto"/>
                    <w:right w:val="single" w:sz="4" w:space="0" w:color="auto"/>
                  </w:tcBorders>
                  <w:shd w:val="clear" w:color="auto" w:fill="auto"/>
                  <w:noWrap/>
                  <w:vAlign w:val="bottom"/>
                  <w:hideMark/>
                </w:tcPr>
                <w:p w14:paraId="1022251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2,78%</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08F6232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0,0834</w:t>
                  </w:r>
                </w:p>
              </w:tc>
            </w:tr>
            <w:tr w:rsidR="00067299" w:rsidRPr="00067299" w14:paraId="517287F5"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21AF853"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dusitany</w:t>
                  </w:r>
                </w:p>
              </w:tc>
              <w:tc>
                <w:tcPr>
                  <w:tcW w:w="2410" w:type="dxa"/>
                  <w:tcBorders>
                    <w:top w:val="nil"/>
                    <w:left w:val="nil"/>
                    <w:bottom w:val="single" w:sz="4" w:space="0" w:color="auto"/>
                    <w:right w:val="single" w:sz="4" w:space="0" w:color="auto"/>
                  </w:tcBorders>
                  <w:shd w:val="clear" w:color="auto" w:fill="auto"/>
                  <w:noWrap/>
                  <w:vAlign w:val="bottom"/>
                  <w:hideMark/>
                </w:tcPr>
                <w:p w14:paraId="4FB5618B"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0,06%</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7C6BDFB8"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0,0018</w:t>
                  </w:r>
                </w:p>
              </w:tc>
            </w:tr>
            <w:tr w:rsidR="00067299" w:rsidRPr="00067299" w14:paraId="45EDC954"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1D6B46C"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epichlorhydrin</w:t>
                  </w:r>
                </w:p>
              </w:tc>
              <w:tc>
                <w:tcPr>
                  <w:tcW w:w="2410" w:type="dxa"/>
                  <w:tcBorders>
                    <w:top w:val="nil"/>
                    <w:left w:val="nil"/>
                    <w:bottom w:val="single" w:sz="4" w:space="0" w:color="auto"/>
                    <w:right w:val="single" w:sz="4" w:space="0" w:color="auto"/>
                  </w:tcBorders>
                  <w:shd w:val="clear" w:color="auto" w:fill="auto"/>
                  <w:noWrap/>
                  <w:vAlign w:val="bottom"/>
                  <w:hideMark/>
                </w:tcPr>
                <w:p w14:paraId="14D454B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30C30D9B"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5AB82CE7"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E516312"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proofErr w:type="spellStart"/>
                  <w:r w:rsidRPr="00067299">
                    <w:rPr>
                      <w:rFonts w:ascii="Segoe UI" w:hAnsi="Segoe UI" w:cs="Segoe UI"/>
                      <w:color w:val="000000"/>
                      <w:sz w:val="20"/>
                      <w:szCs w:val="20"/>
                    </w:rPr>
                    <w:t>Escherichia</w:t>
                  </w:r>
                  <w:proofErr w:type="spellEnd"/>
                  <w:r w:rsidRPr="00067299">
                    <w:rPr>
                      <w:rFonts w:ascii="Segoe UI" w:hAnsi="Segoe UI" w:cs="Segoe UI"/>
                      <w:color w:val="000000"/>
                      <w:sz w:val="20"/>
                      <w:szCs w:val="20"/>
                    </w:rPr>
                    <w:t xml:space="preserve"> coli</w:t>
                  </w:r>
                </w:p>
              </w:tc>
              <w:tc>
                <w:tcPr>
                  <w:tcW w:w="2410" w:type="dxa"/>
                  <w:tcBorders>
                    <w:top w:val="nil"/>
                    <w:left w:val="nil"/>
                    <w:bottom w:val="single" w:sz="4" w:space="0" w:color="auto"/>
                    <w:right w:val="single" w:sz="4" w:space="0" w:color="auto"/>
                  </w:tcBorders>
                  <w:shd w:val="clear" w:color="auto" w:fill="auto"/>
                  <w:noWrap/>
                  <w:vAlign w:val="bottom"/>
                  <w:hideMark/>
                </w:tcPr>
                <w:p w14:paraId="2352954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1,34%</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3235F301"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0,0402</w:t>
                  </w:r>
                </w:p>
              </w:tc>
            </w:tr>
            <w:tr w:rsidR="00067299" w:rsidRPr="00067299" w14:paraId="1F6511A3"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69F74F4"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fluoridy</w:t>
                  </w:r>
                </w:p>
              </w:tc>
              <w:tc>
                <w:tcPr>
                  <w:tcW w:w="2410" w:type="dxa"/>
                  <w:tcBorders>
                    <w:top w:val="nil"/>
                    <w:left w:val="nil"/>
                    <w:bottom w:val="single" w:sz="4" w:space="0" w:color="auto"/>
                    <w:right w:val="single" w:sz="4" w:space="0" w:color="auto"/>
                  </w:tcBorders>
                  <w:shd w:val="clear" w:color="auto" w:fill="auto"/>
                  <w:noWrap/>
                  <w:vAlign w:val="bottom"/>
                  <w:hideMark/>
                </w:tcPr>
                <w:p w14:paraId="0E56A915"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0,10%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2DA1487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0,003</w:t>
                  </w:r>
                </w:p>
              </w:tc>
            </w:tr>
            <w:tr w:rsidR="00067299" w:rsidRPr="00067299" w14:paraId="1DB8592B"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036253FD"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proofErr w:type="spellStart"/>
                  <w:r w:rsidRPr="00067299">
                    <w:rPr>
                      <w:rFonts w:ascii="Segoe UI" w:hAnsi="Segoe UI" w:cs="Segoe UI"/>
                      <w:color w:val="000000"/>
                      <w:sz w:val="20"/>
                      <w:szCs w:val="20"/>
                    </w:rPr>
                    <w:t>chlorethen</w:t>
                  </w:r>
                  <w:proofErr w:type="spellEnd"/>
                  <w:r w:rsidRPr="00067299">
                    <w:rPr>
                      <w:rFonts w:ascii="Segoe UI" w:hAnsi="Segoe UI" w:cs="Segoe UI"/>
                      <w:color w:val="000000"/>
                      <w:sz w:val="20"/>
                      <w:szCs w:val="20"/>
                    </w:rPr>
                    <w:t xml:space="preserve"> (vinylchlorid)</w:t>
                  </w:r>
                </w:p>
              </w:tc>
              <w:tc>
                <w:tcPr>
                  <w:tcW w:w="2410" w:type="dxa"/>
                  <w:tcBorders>
                    <w:top w:val="nil"/>
                    <w:left w:val="nil"/>
                    <w:bottom w:val="single" w:sz="4" w:space="0" w:color="auto"/>
                    <w:right w:val="single" w:sz="4" w:space="0" w:color="auto"/>
                  </w:tcBorders>
                  <w:shd w:val="clear" w:color="auto" w:fill="auto"/>
                  <w:noWrap/>
                  <w:vAlign w:val="bottom"/>
                  <w:hideMark/>
                </w:tcPr>
                <w:p w14:paraId="6E3CC61B"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0,09%</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2C88F8A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0,0027</w:t>
                  </w:r>
                </w:p>
              </w:tc>
            </w:tr>
            <w:tr w:rsidR="00067299" w:rsidRPr="00067299" w14:paraId="503FC0D6"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4417E1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chrom</w:t>
                  </w:r>
                </w:p>
              </w:tc>
              <w:tc>
                <w:tcPr>
                  <w:tcW w:w="2410" w:type="dxa"/>
                  <w:tcBorders>
                    <w:top w:val="nil"/>
                    <w:left w:val="nil"/>
                    <w:bottom w:val="single" w:sz="4" w:space="0" w:color="auto"/>
                    <w:right w:val="single" w:sz="4" w:space="0" w:color="auto"/>
                  </w:tcBorders>
                  <w:shd w:val="clear" w:color="auto" w:fill="auto"/>
                  <w:noWrap/>
                  <w:vAlign w:val="bottom"/>
                  <w:hideMark/>
                </w:tcPr>
                <w:p w14:paraId="1F8E3BE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2E9CCBB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3FBBB588"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38D5A2AA"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kadmium</w:t>
                  </w:r>
                </w:p>
              </w:tc>
              <w:tc>
                <w:tcPr>
                  <w:tcW w:w="2410" w:type="dxa"/>
                  <w:tcBorders>
                    <w:top w:val="nil"/>
                    <w:left w:val="nil"/>
                    <w:bottom w:val="single" w:sz="4" w:space="0" w:color="auto"/>
                    <w:right w:val="single" w:sz="4" w:space="0" w:color="auto"/>
                  </w:tcBorders>
                  <w:shd w:val="clear" w:color="auto" w:fill="auto"/>
                  <w:noWrap/>
                  <w:vAlign w:val="bottom"/>
                  <w:hideMark/>
                </w:tcPr>
                <w:p w14:paraId="76CE3430"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5FB50CDF"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43E28884"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F2FF92D"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kyanidy celkové</w:t>
                  </w:r>
                </w:p>
              </w:tc>
              <w:tc>
                <w:tcPr>
                  <w:tcW w:w="2410" w:type="dxa"/>
                  <w:tcBorders>
                    <w:top w:val="nil"/>
                    <w:left w:val="nil"/>
                    <w:bottom w:val="single" w:sz="4" w:space="0" w:color="auto"/>
                    <w:right w:val="single" w:sz="4" w:space="0" w:color="auto"/>
                  </w:tcBorders>
                  <w:shd w:val="clear" w:color="auto" w:fill="auto"/>
                  <w:noWrap/>
                  <w:vAlign w:val="bottom"/>
                  <w:hideMark/>
                </w:tcPr>
                <w:p w14:paraId="0E76F3D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047627D3"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68B49DB9"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49C1900"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měď</w:t>
                  </w:r>
                </w:p>
              </w:tc>
              <w:tc>
                <w:tcPr>
                  <w:tcW w:w="2410" w:type="dxa"/>
                  <w:tcBorders>
                    <w:top w:val="nil"/>
                    <w:left w:val="nil"/>
                    <w:bottom w:val="single" w:sz="4" w:space="0" w:color="auto"/>
                    <w:right w:val="single" w:sz="4" w:space="0" w:color="auto"/>
                  </w:tcBorders>
                  <w:shd w:val="clear" w:color="auto" w:fill="auto"/>
                  <w:noWrap/>
                  <w:vAlign w:val="bottom"/>
                  <w:hideMark/>
                </w:tcPr>
                <w:p w14:paraId="5378082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3EDE1411"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2FB39F52"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413C255"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proofErr w:type="spellStart"/>
                  <w:r w:rsidRPr="00067299">
                    <w:rPr>
                      <w:rFonts w:ascii="Segoe UI" w:hAnsi="Segoe UI" w:cs="Segoe UI"/>
                      <w:color w:val="000000"/>
                      <w:sz w:val="20"/>
                      <w:szCs w:val="20"/>
                    </w:rPr>
                    <w:t>microcystin</w:t>
                  </w:r>
                  <w:proofErr w:type="spellEnd"/>
                  <w:r w:rsidRPr="00067299">
                    <w:rPr>
                      <w:rFonts w:ascii="Segoe UI" w:hAnsi="Segoe UI" w:cs="Segoe UI"/>
                      <w:color w:val="000000"/>
                      <w:sz w:val="20"/>
                      <w:szCs w:val="20"/>
                    </w:rPr>
                    <w:t>-LR</w:t>
                  </w:r>
                </w:p>
              </w:tc>
              <w:tc>
                <w:tcPr>
                  <w:tcW w:w="2410" w:type="dxa"/>
                  <w:tcBorders>
                    <w:top w:val="nil"/>
                    <w:left w:val="nil"/>
                    <w:bottom w:val="single" w:sz="4" w:space="0" w:color="auto"/>
                    <w:right w:val="single" w:sz="4" w:space="0" w:color="auto"/>
                  </w:tcBorders>
                  <w:shd w:val="clear" w:color="auto" w:fill="auto"/>
                  <w:noWrap/>
                  <w:vAlign w:val="bottom"/>
                  <w:hideMark/>
                </w:tcPr>
                <w:p w14:paraId="351327F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3AF04C80"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7B641D00"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18F3D7F2"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nikl</w:t>
                  </w:r>
                </w:p>
              </w:tc>
              <w:tc>
                <w:tcPr>
                  <w:tcW w:w="2410" w:type="dxa"/>
                  <w:tcBorders>
                    <w:top w:val="nil"/>
                    <w:left w:val="nil"/>
                    <w:bottom w:val="single" w:sz="4" w:space="0" w:color="auto"/>
                    <w:right w:val="single" w:sz="4" w:space="0" w:color="auto"/>
                  </w:tcBorders>
                  <w:shd w:val="clear" w:color="auto" w:fill="auto"/>
                  <w:noWrap/>
                  <w:vAlign w:val="bottom"/>
                  <w:hideMark/>
                </w:tcPr>
                <w:p w14:paraId="5DB0198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0,43%</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47CF6BB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0,0129</w:t>
                  </w:r>
                </w:p>
              </w:tc>
            </w:tr>
            <w:tr w:rsidR="00067299" w:rsidRPr="00067299" w14:paraId="39E3CC93"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AB97AD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olovo</w:t>
                  </w:r>
                </w:p>
              </w:tc>
              <w:tc>
                <w:tcPr>
                  <w:tcW w:w="2410" w:type="dxa"/>
                  <w:tcBorders>
                    <w:top w:val="nil"/>
                    <w:left w:val="nil"/>
                    <w:bottom w:val="single" w:sz="4" w:space="0" w:color="auto"/>
                    <w:right w:val="single" w:sz="4" w:space="0" w:color="auto"/>
                  </w:tcBorders>
                  <w:shd w:val="clear" w:color="auto" w:fill="auto"/>
                  <w:noWrap/>
                  <w:vAlign w:val="bottom"/>
                  <w:hideMark/>
                </w:tcPr>
                <w:p w14:paraId="48A97A78"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0,11%</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28CC1F91"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0,0033</w:t>
                  </w:r>
                </w:p>
              </w:tc>
            </w:tr>
            <w:tr w:rsidR="00067299" w:rsidRPr="00067299" w14:paraId="59D56989"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32C0781"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proofErr w:type="spellStart"/>
                  <w:r w:rsidRPr="00067299">
                    <w:rPr>
                      <w:rFonts w:ascii="Segoe UI" w:hAnsi="Segoe UI" w:cs="Segoe UI"/>
                      <w:color w:val="000000"/>
                      <w:sz w:val="20"/>
                      <w:szCs w:val="20"/>
                    </w:rPr>
                    <w:t>poly</w:t>
                  </w:r>
                  <w:proofErr w:type="spellEnd"/>
                  <w:r w:rsidRPr="00067299">
                    <w:rPr>
                      <w:rFonts w:ascii="Segoe UI" w:hAnsi="Segoe UI" w:cs="Segoe UI"/>
                      <w:color w:val="000000"/>
                      <w:sz w:val="20"/>
                      <w:szCs w:val="20"/>
                    </w:rPr>
                    <w:t>. aroma. uhlovodíky</w:t>
                  </w:r>
                </w:p>
              </w:tc>
              <w:tc>
                <w:tcPr>
                  <w:tcW w:w="2410" w:type="dxa"/>
                  <w:tcBorders>
                    <w:top w:val="nil"/>
                    <w:left w:val="nil"/>
                    <w:bottom w:val="single" w:sz="4" w:space="0" w:color="auto"/>
                    <w:right w:val="single" w:sz="4" w:space="0" w:color="auto"/>
                  </w:tcBorders>
                  <w:shd w:val="clear" w:color="auto" w:fill="auto"/>
                  <w:noWrap/>
                  <w:vAlign w:val="bottom"/>
                  <w:hideMark/>
                </w:tcPr>
                <w:p w14:paraId="7B28D379"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0,02%</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6845D3A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0,0006</w:t>
                  </w:r>
                </w:p>
              </w:tc>
            </w:tr>
            <w:tr w:rsidR="00067299" w:rsidRPr="00067299" w14:paraId="671F9A1A"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B3E8BA0"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rtuť</w:t>
                  </w:r>
                </w:p>
              </w:tc>
              <w:tc>
                <w:tcPr>
                  <w:tcW w:w="2410" w:type="dxa"/>
                  <w:tcBorders>
                    <w:top w:val="nil"/>
                    <w:left w:val="nil"/>
                    <w:bottom w:val="single" w:sz="4" w:space="0" w:color="auto"/>
                    <w:right w:val="single" w:sz="4" w:space="0" w:color="auto"/>
                  </w:tcBorders>
                  <w:shd w:val="clear" w:color="auto" w:fill="auto"/>
                  <w:noWrap/>
                  <w:vAlign w:val="bottom"/>
                  <w:hideMark/>
                </w:tcPr>
                <w:p w14:paraId="597F77A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0,06%</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0A1F201C"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0,0018</w:t>
                  </w:r>
                </w:p>
              </w:tc>
            </w:tr>
            <w:tr w:rsidR="00067299" w:rsidRPr="00067299" w14:paraId="291BE0F5"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4267BFAC"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selen</w:t>
                  </w:r>
                </w:p>
              </w:tc>
              <w:tc>
                <w:tcPr>
                  <w:tcW w:w="2410" w:type="dxa"/>
                  <w:tcBorders>
                    <w:top w:val="nil"/>
                    <w:left w:val="nil"/>
                    <w:bottom w:val="single" w:sz="4" w:space="0" w:color="auto"/>
                    <w:right w:val="single" w:sz="4" w:space="0" w:color="auto"/>
                  </w:tcBorders>
                  <w:shd w:val="clear" w:color="auto" w:fill="auto"/>
                  <w:noWrap/>
                  <w:vAlign w:val="bottom"/>
                  <w:hideMark/>
                </w:tcPr>
                <w:p w14:paraId="2130F65D"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0,39%</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6E680F3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0,0117</w:t>
                  </w:r>
                </w:p>
              </w:tc>
            </w:tr>
            <w:tr w:rsidR="00067299" w:rsidRPr="00067299" w14:paraId="6D68F0A1"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2D91F125"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r w:rsidRPr="00067299">
                    <w:rPr>
                      <w:rFonts w:ascii="Segoe UI" w:hAnsi="Segoe UI" w:cs="Segoe UI"/>
                      <w:color w:val="000000"/>
                      <w:sz w:val="20"/>
                      <w:szCs w:val="20"/>
                    </w:rPr>
                    <w:t>stříbro</w:t>
                  </w:r>
                </w:p>
              </w:tc>
              <w:tc>
                <w:tcPr>
                  <w:tcW w:w="2410" w:type="dxa"/>
                  <w:tcBorders>
                    <w:top w:val="nil"/>
                    <w:left w:val="nil"/>
                    <w:bottom w:val="single" w:sz="4" w:space="0" w:color="auto"/>
                    <w:right w:val="single" w:sz="4" w:space="0" w:color="auto"/>
                  </w:tcBorders>
                  <w:shd w:val="clear" w:color="auto" w:fill="auto"/>
                  <w:noWrap/>
                  <w:vAlign w:val="bottom"/>
                  <w:hideMark/>
                </w:tcPr>
                <w:p w14:paraId="52DCDF9F"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7E7BC60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3EC39494"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6DE43484"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proofErr w:type="spellStart"/>
                  <w:r w:rsidRPr="00067299">
                    <w:rPr>
                      <w:rFonts w:ascii="Segoe UI" w:hAnsi="Segoe UI" w:cs="Segoe UI"/>
                      <w:color w:val="000000"/>
                      <w:sz w:val="20"/>
                      <w:szCs w:val="20"/>
                    </w:rPr>
                    <w:lastRenderedPageBreak/>
                    <w:t>tetrachlorethen</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66BF98AC"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5F50EDE7"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088672E7" w14:textId="77777777" w:rsidTr="000123FE">
              <w:trPr>
                <w:trHeight w:val="288"/>
              </w:trPr>
              <w:tc>
                <w:tcPr>
                  <w:tcW w:w="3046" w:type="dxa"/>
                  <w:tcBorders>
                    <w:top w:val="nil"/>
                    <w:left w:val="single" w:sz="8" w:space="0" w:color="auto"/>
                    <w:bottom w:val="single" w:sz="4" w:space="0" w:color="auto"/>
                    <w:right w:val="single" w:sz="4" w:space="0" w:color="auto"/>
                  </w:tcBorders>
                  <w:shd w:val="clear" w:color="auto" w:fill="auto"/>
                  <w:noWrap/>
                  <w:vAlign w:val="bottom"/>
                  <w:hideMark/>
                </w:tcPr>
                <w:p w14:paraId="7027CD8D"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proofErr w:type="spellStart"/>
                  <w:r w:rsidRPr="00067299">
                    <w:rPr>
                      <w:rFonts w:ascii="Segoe UI" w:hAnsi="Segoe UI" w:cs="Segoe UI"/>
                      <w:color w:val="000000"/>
                      <w:sz w:val="20"/>
                      <w:szCs w:val="20"/>
                    </w:rPr>
                    <w:t>trihalomethany</w:t>
                  </w:r>
                  <w:proofErr w:type="spellEnd"/>
                </w:p>
              </w:tc>
              <w:tc>
                <w:tcPr>
                  <w:tcW w:w="2410" w:type="dxa"/>
                  <w:tcBorders>
                    <w:top w:val="nil"/>
                    <w:left w:val="nil"/>
                    <w:bottom w:val="single" w:sz="4" w:space="0" w:color="auto"/>
                    <w:right w:val="single" w:sz="4" w:space="0" w:color="auto"/>
                  </w:tcBorders>
                  <w:shd w:val="clear" w:color="auto" w:fill="auto"/>
                  <w:noWrap/>
                  <w:vAlign w:val="bottom"/>
                  <w:hideMark/>
                </w:tcPr>
                <w:p w14:paraId="4205879E"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0,00%</w:t>
                  </w:r>
                  <w:proofErr w:type="gramEnd"/>
                </w:p>
              </w:tc>
              <w:tc>
                <w:tcPr>
                  <w:tcW w:w="1559" w:type="dxa"/>
                  <w:tcBorders>
                    <w:top w:val="nil"/>
                    <w:left w:val="nil"/>
                    <w:bottom w:val="single" w:sz="4" w:space="0" w:color="auto"/>
                    <w:right w:val="single" w:sz="8" w:space="0" w:color="auto"/>
                  </w:tcBorders>
                  <w:shd w:val="clear" w:color="auto" w:fill="auto"/>
                  <w:noWrap/>
                  <w:vAlign w:val="bottom"/>
                  <w:hideMark/>
                </w:tcPr>
                <w:p w14:paraId="693099BA"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w:t>
                  </w:r>
                </w:p>
              </w:tc>
            </w:tr>
            <w:tr w:rsidR="00067299" w:rsidRPr="00067299" w14:paraId="15204620" w14:textId="77777777" w:rsidTr="000123FE">
              <w:trPr>
                <w:trHeight w:val="300"/>
              </w:trPr>
              <w:tc>
                <w:tcPr>
                  <w:tcW w:w="3046" w:type="dxa"/>
                  <w:tcBorders>
                    <w:top w:val="nil"/>
                    <w:left w:val="single" w:sz="8" w:space="0" w:color="auto"/>
                    <w:bottom w:val="single" w:sz="8" w:space="0" w:color="auto"/>
                    <w:right w:val="single" w:sz="4" w:space="0" w:color="auto"/>
                  </w:tcBorders>
                  <w:shd w:val="clear" w:color="auto" w:fill="auto"/>
                  <w:noWrap/>
                  <w:vAlign w:val="bottom"/>
                  <w:hideMark/>
                </w:tcPr>
                <w:p w14:paraId="28F2C4D6" w14:textId="77777777" w:rsidR="00067299" w:rsidRPr="00067299" w:rsidRDefault="00067299" w:rsidP="00B25EBB">
                  <w:pPr>
                    <w:framePr w:hSpace="141" w:wrap="around" w:vAnchor="text" w:hAnchor="text" w:xAlign="right" w:y="1"/>
                    <w:spacing w:line="240" w:lineRule="auto"/>
                    <w:suppressOverlap/>
                    <w:jc w:val="left"/>
                    <w:rPr>
                      <w:rFonts w:ascii="Segoe UI" w:hAnsi="Segoe UI" w:cs="Segoe UI"/>
                      <w:color w:val="000000"/>
                      <w:sz w:val="20"/>
                      <w:szCs w:val="20"/>
                    </w:rPr>
                  </w:pPr>
                  <w:proofErr w:type="spellStart"/>
                  <w:r w:rsidRPr="00067299">
                    <w:rPr>
                      <w:rFonts w:ascii="Segoe UI" w:hAnsi="Segoe UI" w:cs="Segoe UI"/>
                      <w:color w:val="000000"/>
                      <w:sz w:val="20"/>
                      <w:szCs w:val="20"/>
                    </w:rPr>
                    <w:t>trichlorethen</w:t>
                  </w:r>
                  <w:proofErr w:type="spellEnd"/>
                </w:p>
              </w:tc>
              <w:tc>
                <w:tcPr>
                  <w:tcW w:w="2410" w:type="dxa"/>
                  <w:tcBorders>
                    <w:top w:val="nil"/>
                    <w:left w:val="nil"/>
                    <w:bottom w:val="single" w:sz="8" w:space="0" w:color="auto"/>
                    <w:right w:val="single" w:sz="4" w:space="0" w:color="auto"/>
                  </w:tcBorders>
                  <w:shd w:val="clear" w:color="auto" w:fill="auto"/>
                  <w:noWrap/>
                  <w:vAlign w:val="bottom"/>
                  <w:hideMark/>
                </w:tcPr>
                <w:p w14:paraId="04761312"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proofErr w:type="gramStart"/>
                  <w:r w:rsidRPr="00067299">
                    <w:rPr>
                      <w:rFonts w:ascii="Segoe UI" w:hAnsi="Segoe UI" w:cs="Segoe UI"/>
                      <w:color w:val="000000"/>
                      <w:sz w:val="20"/>
                      <w:szCs w:val="20"/>
                    </w:rPr>
                    <w:t>0,04%</w:t>
                  </w:r>
                  <w:proofErr w:type="gramEnd"/>
                </w:p>
              </w:tc>
              <w:tc>
                <w:tcPr>
                  <w:tcW w:w="1559" w:type="dxa"/>
                  <w:tcBorders>
                    <w:top w:val="nil"/>
                    <w:left w:val="nil"/>
                    <w:bottom w:val="single" w:sz="8" w:space="0" w:color="auto"/>
                    <w:right w:val="single" w:sz="8" w:space="0" w:color="auto"/>
                  </w:tcBorders>
                  <w:shd w:val="clear" w:color="auto" w:fill="auto"/>
                  <w:noWrap/>
                  <w:vAlign w:val="bottom"/>
                  <w:hideMark/>
                </w:tcPr>
                <w:p w14:paraId="40C65E66" w14:textId="77777777" w:rsidR="00067299" w:rsidRPr="00067299" w:rsidRDefault="00067299" w:rsidP="00B25EBB">
                  <w:pPr>
                    <w:framePr w:hSpace="141" w:wrap="around" w:vAnchor="text" w:hAnchor="text" w:xAlign="right" w:y="1"/>
                    <w:spacing w:line="240" w:lineRule="auto"/>
                    <w:suppressOverlap/>
                    <w:jc w:val="right"/>
                    <w:rPr>
                      <w:rFonts w:ascii="Segoe UI" w:hAnsi="Segoe UI" w:cs="Segoe UI"/>
                      <w:color w:val="000000"/>
                      <w:sz w:val="20"/>
                      <w:szCs w:val="20"/>
                    </w:rPr>
                  </w:pPr>
                  <w:r w:rsidRPr="00067299">
                    <w:rPr>
                      <w:rFonts w:ascii="Segoe UI" w:hAnsi="Segoe UI" w:cs="Segoe UI"/>
                      <w:color w:val="000000"/>
                      <w:sz w:val="20"/>
                      <w:szCs w:val="20"/>
                    </w:rPr>
                    <w:t>0,0012</w:t>
                  </w:r>
                </w:p>
              </w:tc>
            </w:tr>
          </w:tbl>
          <w:p w14:paraId="122EEFA7" w14:textId="77777777" w:rsidR="00067299" w:rsidRPr="00067299" w:rsidRDefault="00067299" w:rsidP="000123FE">
            <w:pPr>
              <w:pStyle w:val="slovanseznam"/>
              <w:numPr>
                <w:ilvl w:val="0"/>
                <w:numId w:val="0"/>
              </w:numPr>
              <w:rPr>
                <w:rFonts w:ascii="Segoe UI" w:hAnsi="Segoe UI" w:cs="Segoe UI"/>
                <w:noProof/>
                <w:szCs w:val="20"/>
              </w:rPr>
            </w:pPr>
          </w:p>
          <w:p w14:paraId="2DAC8BB9" w14:textId="77777777" w:rsidR="00067299" w:rsidRPr="00067299" w:rsidRDefault="00067299" w:rsidP="000123FE">
            <w:pPr>
              <w:pStyle w:val="slovanseznam"/>
              <w:numPr>
                <w:ilvl w:val="0"/>
                <w:numId w:val="0"/>
              </w:numPr>
              <w:rPr>
                <w:rFonts w:ascii="Segoe UI" w:hAnsi="Segoe UI" w:cs="Segoe UI"/>
                <w:noProof/>
                <w:szCs w:val="20"/>
              </w:rPr>
            </w:pPr>
          </w:p>
          <w:p w14:paraId="4F78F892"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Následně je RH každoročně automaticky aktualizována dle výše uvedeného postupu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033F8A0F" w14:textId="77777777" w:rsidTr="000123FE">
        <w:trPr>
          <w:trHeight w:val="2569"/>
        </w:trPr>
        <w:tc>
          <w:tcPr>
            <w:tcW w:w="1587" w:type="dxa"/>
          </w:tcPr>
          <w:p w14:paraId="5BA5F17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Stanovení pokutových bodů</w:t>
            </w:r>
          </w:p>
        </w:tc>
        <w:tc>
          <w:tcPr>
            <w:tcW w:w="7651" w:type="dxa"/>
            <w:gridSpan w:val="2"/>
          </w:tcPr>
          <w:p w14:paraId="082D70F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rok = suma dílčích pokutových bodů za daný rok</w:t>
            </w:r>
          </w:p>
          <w:p w14:paraId="5253B4E8"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stanovení dílčích pokutových bodů se sledují jednotlivá nevyhovující stanovení ukazatelů jakosti dodávané pitné vody dle nejvyšší mezní hodnoty (NMH) dle Vyhlášky.</w:t>
            </w:r>
          </w:p>
          <w:p w14:paraId="705007D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Dílčí počet pokutových bodů pro jednotlivé ukazatele za daný rok = PVz1 x V</w:t>
            </w:r>
            <w:r w:rsidRPr="00067299">
              <w:rPr>
                <w:rFonts w:ascii="Segoe UI" w:hAnsi="Segoe UI" w:cs="Segoe UI"/>
                <w:noProof/>
                <w:sz w:val="20"/>
                <w:szCs w:val="20"/>
                <w:vertAlign w:val="subscript"/>
              </w:rPr>
              <w:t>1</w:t>
            </w:r>
          </w:p>
          <w:p w14:paraId="4948A71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kde V</w:t>
            </w:r>
            <w:r w:rsidRPr="00067299">
              <w:rPr>
                <w:rFonts w:ascii="Segoe UI" w:hAnsi="Segoe UI" w:cs="Segoe UI"/>
                <w:noProof/>
                <w:sz w:val="20"/>
                <w:szCs w:val="20"/>
                <w:vertAlign w:val="subscript"/>
              </w:rPr>
              <w:t>1</w:t>
            </w:r>
            <w:r w:rsidRPr="00067299">
              <w:rPr>
                <w:rFonts w:ascii="Segoe UI" w:hAnsi="Segoe UI" w:cs="Segoe UI"/>
                <w:noProof/>
                <w:sz w:val="20"/>
                <w:szCs w:val="20"/>
              </w:rPr>
              <w:t xml:space="preserve"> je počet bodů za každé nevyhovující stanovení ukazatelů jakosti dodávanépitné vody nad referenční hodnotou, ve výši 1. </w:t>
            </w:r>
          </w:p>
        </w:tc>
      </w:tr>
      <w:tr w:rsidR="00067299" w:rsidRPr="00067299" w14:paraId="463B251E" w14:textId="77777777" w:rsidTr="000123FE">
        <w:trPr>
          <w:trHeight w:val="227"/>
        </w:trPr>
        <w:tc>
          <w:tcPr>
            <w:tcW w:w="1587" w:type="dxa"/>
          </w:tcPr>
          <w:p w14:paraId="37A00D5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51" w:type="dxa"/>
            <w:gridSpan w:val="2"/>
          </w:tcPr>
          <w:p w14:paraId="122D46D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Vyhodnocení se provádí zvlášť pro každý ukazatel jakosti dodávané pitné vody.</w:t>
            </w:r>
          </w:p>
          <w:p w14:paraId="6E03440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Je třeba si uvědomit, že stanovení, která nejsou legislativně požadovaná, nejsou v rámci hodnocení tohoto výkonového ukazatele brána v úvahu. </w:t>
            </w:r>
          </w:p>
          <w:p w14:paraId="0E54A00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Stanovení ukazatelů jakosti dodávané pitné vody jsou prováděna buď v rámci vlastních provozních laboratoří provozovatele, které splňují požadavky na akreditaci (dle ČSN EN ISO/IEC 17025), a nebo akreditovanou laboratoří v rámci subdododávky dle plánu kontroly jakosti vody. Výsledky rozborů se zpracovávají v podobě protokolů (písemná i elektronická forma). </w:t>
            </w:r>
          </w:p>
          <w:p w14:paraId="5F8CC38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p w14:paraId="3634E8DB" w14:textId="77777777" w:rsidR="00067299" w:rsidRPr="00067299" w:rsidRDefault="00067299" w:rsidP="000123FE">
            <w:pPr>
              <w:pStyle w:val="Zkladntext"/>
              <w:rPr>
                <w:rFonts w:ascii="Segoe UI" w:hAnsi="Segoe UI" w:cs="Segoe UI"/>
                <w:noProof/>
                <w:sz w:val="20"/>
                <w:szCs w:val="20"/>
              </w:rPr>
            </w:pPr>
          </w:p>
          <w:p w14:paraId="26D5EDDB" w14:textId="77777777" w:rsidR="00067299" w:rsidRPr="00067299" w:rsidRDefault="00067299" w:rsidP="000123FE">
            <w:pPr>
              <w:pStyle w:val="Zkladntext"/>
              <w:rPr>
                <w:rFonts w:ascii="Segoe UI" w:hAnsi="Segoe UI" w:cs="Segoe UI"/>
                <w:noProof/>
                <w:sz w:val="20"/>
                <w:szCs w:val="20"/>
              </w:rPr>
            </w:pPr>
            <w:bookmarkStart w:id="16" w:name="VU1_1_Pozn1"/>
            <w:r w:rsidRPr="00067299">
              <w:rPr>
                <w:rFonts w:ascii="Segoe UI" w:hAnsi="Segoe UI" w:cs="Segoe UI"/>
                <w:noProof/>
                <w:sz w:val="20"/>
                <w:szCs w:val="20"/>
                <w:vertAlign w:val="superscript"/>
              </w:rPr>
              <w:t>1)</w:t>
            </w:r>
            <w:bookmarkEnd w:id="16"/>
            <w:r w:rsidRPr="00067299">
              <w:rPr>
                <w:rFonts w:ascii="Segoe UI" w:hAnsi="Segoe UI" w:cs="Segoe UI"/>
                <w:noProof/>
                <w:sz w:val="20"/>
                <w:szCs w:val="20"/>
              </w:rPr>
              <w:t>Hygienickým limitem ve smyslu Vyhlášky se dle jejího § 2, písm. a)  rozumí hodnota stanovená v přílohách č. 1, 2 a 3 k této Vyhlášce nebo hodnota stanovená orgánem ochrany veřejného zdraví na základě  § 3 odst. 4, § 3a odst. 1 až 7 a § 84 odst. 1 písm. e) zákona č. 258/2000 Sb., o ochraně veřejného zdraví, ve znění pozdějších předpisů. Pokud orgán ochrany veřejného zdraví určil na časově omezenou dobu mírnější hygienický limit, je po tuto dobu používán tento mírnější hygienický limit ke stanovení proměnné „pv1“.</w:t>
            </w:r>
          </w:p>
          <w:p w14:paraId="7812AB4B" w14:textId="77777777" w:rsidR="00067299" w:rsidRPr="00067299" w:rsidRDefault="00067299" w:rsidP="000123FE">
            <w:pPr>
              <w:autoSpaceDE w:val="0"/>
              <w:autoSpaceDN w:val="0"/>
              <w:adjustRightInd w:val="0"/>
              <w:rPr>
                <w:rFonts w:ascii="Segoe UI" w:hAnsi="Segoe UI" w:cs="Segoe UI"/>
                <w:sz w:val="20"/>
                <w:szCs w:val="20"/>
              </w:rPr>
            </w:pPr>
          </w:p>
          <w:p w14:paraId="7F425A0C"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 xml:space="preserve">Použité předpisy: </w:t>
            </w:r>
          </w:p>
          <w:p w14:paraId="2F857DA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Vyhláška </w:t>
            </w:r>
          </w:p>
          <w:p w14:paraId="2F32AD9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Zákon č. 258/2000 Sb., o ochraně veřejného zdraví, ve znění pozdějších předpisů</w:t>
            </w:r>
          </w:p>
        </w:tc>
      </w:tr>
      <w:tr w:rsidR="00067299" w:rsidRPr="00067299" w14:paraId="615EF551" w14:textId="77777777" w:rsidTr="000123FE">
        <w:trPr>
          <w:trHeight w:val="227"/>
        </w:trPr>
        <w:tc>
          <w:tcPr>
            <w:tcW w:w="1587" w:type="dxa"/>
          </w:tcPr>
          <w:p w14:paraId="660BDBD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651" w:type="dxa"/>
            <w:gridSpan w:val="2"/>
          </w:tcPr>
          <w:p w14:paraId="6FFECA08" w14:textId="09962E83"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Následující příklad se v části </w:t>
            </w:r>
            <w:r w:rsidR="00770F12">
              <w:rPr>
                <w:rFonts w:ascii="Segoe UI" w:hAnsi="Segoe UI" w:cs="Segoe UI"/>
                <w:noProof/>
                <w:sz w:val="20"/>
                <w:szCs w:val="20"/>
              </w:rPr>
              <w:t>1</w:t>
            </w:r>
            <w:r w:rsidRPr="00067299">
              <w:rPr>
                <w:rFonts w:ascii="Segoe UI" w:hAnsi="Segoe UI" w:cs="Segoe UI"/>
                <w:noProof/>
                <w:sz w:val="20"/>
                <w:szCs w:val="20"/>
              </w:rPr>
              <w:t xml:space="preserve">) a </w:t>
            </w:r>
            <w:r w:rsidR="00770F12">
              <w:rPr>
                <w:rFonts w:ascii="Segoe UI" w:hAnsi="Segoe UI" w:cs="Segoe UI"/>
                <w:noProof/>
                <w:sz w:val="20"/>
                <w:szCs w:val="20"/>
              </w:rPr>
              <w:t>2</w:t>
            </w:r>
            <w:r w:rsidRPr="00067299">
              <w:rPr>
                <w:rFonts w:ascii="Segoe UI" w:hAnsi="Segoe UI" w:cs="Segoe UI"/>
                <w:noProof/>
                <w:sz w:val="20"/>
                <w:szCs w:val="20"/>
              </w:rPr>
              <w:t xml:space="preserve">) zaměřuje jen na dvě vybraná stanovení jakosti pitné vody (z celkového výčtu všech stanovení požadovaných Vyhláškou) a v části </w:t>
            </w:r>
            <w:r w:rsidR="00770F12">
              <w:rPr>
                <w:rFonts w:ascii="Segoe UI" w:hAnsi="Segoe UI" w:cs="Segoe UI"/>
                <w:noProof/>
                <w:sz w:val="20"/>
                <w:szCs w:val="20"/>
              </w:rPr>
              <w:t>3</w:t>
            </w:r>
            <w:r w:rsidRPr="00067299">
              <w:rPr>
                <w:rFonts w:ascii="Segoe UI" w:hAnsi="Segoe UI" w:cs="Segoe UI"/>
                <w:noProof/>
                <w:sz w:val="20"/>
                <w:szCs w:val="20"/>
              </w:rPr>
              <w:t>) je popsáno celkové vyhodnocení bodů za daný rok (hodnocené období).</w:t>
            </w:r>
          </w:p>
          <w:p w14:paraId="1C9994D0" w14:textId="77777777" w:rsidR="00067299" w:rsidRPr="00067299"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Provozovatel je povinen provést ročně 90 stanovení dusičnanů (NMH) (pv2</w:t>
            </w:r>
            <w:r w:rsidRPr="00067299">
              <w:rPr>
                <w:rFonts w:ascii="Segoe UI" w:hAnsi="Segoe UI" w:cs="Segoe UI"/>
                <w:noProof/>
                <w:szCs w:val="20"/>
                <w:vertAlign w:val="subscript"/>
              </w:rPr>
              <w:t>dusičnany</w:t>
            </w:r>
            <w:r w:rsidRPr="00067299">
              <w:rPr>
                <w:rFonts w:ascii="Segoe UI" w:hAnsi="Segoe UI" w:cs="Segoe UI"/>
                <w:noProof/>
                <w:szCs w:val="20"/>
              </w:rPr>
              <w:t>). V  hodnoceném roce byl počet stanovení dusičnanů splňující hygienické limity ve smyslu Vyhlášky roven 84 (pv1</w:t>
            </w:r>
            <w:r w:rsidRPr="00067299">
              <w:rPr>
                <w:rFonts w:ascii="Segoe UI" w:hAnsi="Segoe UI" w:cs="Segoe UI"/>
                <w:noProof/>
                <w:szCs w:val="20"/>
                <w:vertAlign w:val="subscript"/>
              </w:rPr>
              <w:t>dusičnany</w:t>
            </w:r>
            <w:r w:rsidRPr="00067299">
              <w:rPr>
                <w:rFonts w:ascii="Segoe UI" w:hAnsi="Segoe UI" w:cs="Segoe UI"/>
                <w:noProof/>
                <w:szCs w:val="20"/>
              </w:rPr>
              <w:t xml:space="preserve">) a v 6 případech došlo k překročení hygienických limitů. Smluvně byla stanovena hodnota </w:t>
            </w:r>
            <w:r w:rsidRPr="00067299">
              <w:rPr>
                <w:rFonts w:ascii="Segoe UI" w:hAnsi="Segoe UI" w:cs="Segoe UI"/>
                <w:szCs w:val="20"/>
              </w:rPr>
              <w:t>V</w:t>
            </w:r>
            <w:r w:rsidRPr="00067299">
              <w:rPr>
                <w:rFonts w:ascii="Segoe UI" w:hAnsi="Segoe UI" w:cs="Segoe UI"/>
                <w:szCs w:val="20"/>
                <w:vertAlign w:val="subscript"/>
              </w:rPr>
              <w:t>1</w:t>
            </w:r>
            <w:r w:rsidRPr="00067299">
              <w:rPr>
                <w:rFonts w:ascii="Segoe UI" w:hAnsi="Segoe UI" w:cs="Segoe UI"/>
                <w:szCs w:val="20"/>
              </w:rPr>
              <w:t xml:space="preserve"> = 1 bod, a skutečnost, že se RH bude stanovovat na základě vlastních výsledků provozovatele za posledních 5 let předcházejících hodnocenému roku.</w:t>
            </w:r>
          </w:p>
          <w:p w14:paraId="4AEEA570"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V posledních 5 letech dosáhl provozovatel (v rámci smlouvy provozovaných vodovodů) následujících výsledků:</w:t>
            </w:r>
          </w:p>
          <w:tbl>
            <w:tblPr>
              <w:tblW w:w="7087"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1E0" w:firstRow="1" w:lastRow="1" w:firstColumn="1" w:lastColumn="1" w:noHBand="0" w:noVBand="0"/>
            </w:tblPr>
            <w:tblGrid>
              <w:gridCol w:w="2835"/>
              <w:gridCol w:w="709"/>
              <w:gridCol w:w="616"/>
              <w:gridCol w:w="837"/>
              <w:gridCol w:w="838"/>
              <w:gridCol w:w="1252"/>
            </w:tblGrid>
            <w:tr w:rsidR="00067299" w:rsidRPr="00067299" w14:paraId="13128A88" w14:textId="77777777" w:rsidTr="000123FE">
              <w:trPr>
                <w:trHeight w:val="518"/>
              </w:trPr>
              <w:tc>
                <w:tcPr>
                  <w:tcW w:w="2835" w:type="dxa"/>
                </w:tcPr>
                <w:p w14:paraId="404D842B"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N - Roky před hodnoceným obdobím</w:t>
                  </w:r>
                </w:p>
              </w:tc>
              <w:tc>
                <w:tcPr>
                  <w:tcW w:w="709" w:type="dxa"/>
                </w:tcPr>
                <w:p w14:paraId="78D42E39"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-5</w:t>
                  </w:r>
                </w:p>
              </w:tc>
              <w:tc>
                <w:tcPr>
                  <w:tcW w:w="616" w:type="dxa"/>
                </w:tcPr>
                <w:p w14:paraId="7EFE4148"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-4</w:t>
                  </w:r>
                </w:p>
              </w:tc>
              <w:tc>
                <w:tcPr>
                  <w:tcW w:w="837" w:type="dxa"/>
                </w:tcPr>
                <w:p w14:paraId="7B1B5BAB"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-3</w:t>
                  </w:r>
                </w:p>
              </w:tc>
              <w:tc>
                <w:tcPr>
                  <w:tcW w:w="838" w:type="dxa"/>
                </w:tcPr>
                <w:p w14:paraId="63989A57"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-2</w:t>
                  </w:r>
                </w:p>
              </w:tc>
              <w:tc>
                <w:tcPr>
                  <w:tcW w:w="1252" w:type="dxa"/>
                </w:tcPr>
                <w:p w14:paraId="7065F91C"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-1</w:t>
                  </w:r>
                </w:p>
              </w:tc>
            </w:tr>
            <w:tr w:rsidR="00067299" w:rsidRPr="00067299" w14:paraId="53014966" w14:textId="77777777" w:rsidTr="000123FE">
              <w:trPr>
                <w:trHeight w:val="250"/>
              </w:trPr>
              <w:tc>
                <w:tcPr>
                  <w:tcW w:w="2835" w:type="dxa"/>
                </w:tcPr>
                <w:p w14:paraId="4959317D"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iPVz1</w:t>
                  </w:r>
                  <w:r w:rsidRPr="00067299">
                    <w:rPr>
                      <w:rFonts w:ascii="Segoe UI" w:hAnsi="Segoe UI" w:cs="Segoe UI"/>
                      <w:b/>
                      <w:noProof/>
                      <w:szCs w:val="20"/>
                      <w:vertAlign w:val="subscript"/>
                    </w:rPr>
                    <w:t>N</w:t>
                  </w:r>
                  <w:r w:rsidRPr="00067299">
                    <w:rPr>
                      <w:rFonts w:ascii="Segoe UI" w:hAnsi="Segoe UI" w:cs="Segoe UI"/>
                      <w:noProof/>
                      <w:szCs w:val="20"/>
                    </w:rPr>
                    <w:t>[%]</w:t>
                  </w:r>
                </w:p>
              </w:tc>
              <w:tc>
                <w:tcPr>
                  <w:tcW w:w="709" w:type="dxa"/>
                </w:tcPr>
                <w:p w14:paraId="7DCC5715"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97,23</w:t>
                  </w:r>
                </w:p>
              </w:tc>
              <w:tc>
                <w:tcPr>
                  <w:tcW w:w="616" w:type="dxa"/>
                </w:tcPr>
                <w:p w14:paraId="2335B632"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97,3</w:t>
                  </w:r>
                </w:p>
              </w:tc>
              <w:tc>
                <w:tcPr>
                  <w:tcW w:w="837" w:type="dxa"/>
                </w:tcPr>
                <w:p w14:paraId="5E9B4F7D"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97,26</w:t>
                  </w:r>
                </w:p>
              </w:tc>
              <w:tc>
                <w:tcPr>
                  <w:tcW w:w="838" w:type="dxa"/>
                </w:tcPr>
                <w:p w14:paraId="07455883"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97,23</w:t>
                  </w:r>
                </w:p>
              </w:tc>
              <w:tc>
                <w:tcPr>
                  <w:tcW w:w="1252" w:type="dxa"/>
                </w:tcPr>
                <w:p w14:paraId="0A6154DD" w14:textId="77777777" w:rsidR="00067299" w:rsidRPr="00067299" w:rsidRDefault="00067299" w:rsidP="00B25EBB">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97,28</w:t>
                  </w:r>
                </w:p>
              </w:tc>
            </w:tr>
          </w:tbl>
          <w:p w14:paraId="7369A0D9" w14:textId="77777777" w:rsidR="00067299" w:rsidRPr="00067299" w:rsidRDefault="00067299" w:rsidP="000123FE">
            <w:pPr>
              <w:pStyle w:val="Zkladntext"/>
              <w:ind w:left="357"/>
              <w:rPr>
                <w:rFonts w:ascii="Segoe UI" w:hAnsi="Segoe UI" w:cs="Segoe UI"/>
                <w:noProof/>
                <w:sz w:val="20"/>
                <w:szCs w:val="20"/>
              </w:rPr>
            </w:pPr>
          </w:p>
          <w:p w14:paraId="364C9A05"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 xml:space="preserve">Pro stanovení NMH </w:t>
            </w:r>
            <w:bookmarkStart w:id="17" w:name="OLE_LINK3"/>
            <w:bookmarkStart w:id="18" w:name="OLE_LINK4"/>
            <w:r w:rsidRPr="00067299">
              <w:rPr>
                <w:rFonts w:ascii="Segoe UI" w:hAnsi="Segoe UI" w:cs="Segoe UI"/>
                <w:noProof/>
                <w:sz w:val="20"/>
                <w:szCs w:val="20"/>
              </w:rPr>
              <w:t xml:space="preserve">u dusičnanů </w:t>
            </w:r>
            <w:bookmarkEnd w:id="17"/>
            <w:bookmarkEnd w:id="18"/>
            <w:r w:rsidRPr="00067299">
              <w:rPr>
                <w:rFonts w:ascii="Segoe UI" w:hAnsi="Segoe UI" w:cs="Segoe UI"/>
                <w:noProof/>
                <w:sz w:val="20"/>
                <w:szCs w:val="20"/>
              </w:rPr>
              <w:t>dosáhl provozovatel v minulých pěti letech průměrné hodnoty</w:t>
            </w:r>
          </w:p>
          <w:p w14:paraId="33BD8EF4"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sym w:font="Symbol" w:char="F066"/>
            </w:r>
            <w:r w:rsidRPr="00067299">
              <w:rPr>
                <w:rFonts w:ascii="Segoe UI" w:hAnsi="Segoe UI" w:cs="Segoe UI"/>
                <w:noProof/>
                <w:sz w:val="20"/>
                <w:szCs w:val="20"/>
              </w:rPr>
              <w:t xml:space="preserve">iPVz1 = </w:t>
            </w:r>
            <w:r w:rsidRPr="00067299">
              <w:rPr>
                <w:rFonts w:ascii="Segoe UI" w:hAnsi="Segoe UI" w:cs="Segoe UI"/>
                <w:sz w:val="20"/>
                <w:szCs w:val="20"/>
              </w:rPr>
              <w:t>ΣiPVz1</w:t>
            </w:r>
            <w:r w:rsidRPr="00067299">
              <w:rPr>
                <w:rFonts w:ascii="Segoe UI" w:hAnsi="Segoe UI" w:cs="Segoe UI"/>
                <w:sz w:val="20"/>
                <w:szCs w:val="20"/>
                <w:vertAlign w:val="subscript"/>
              </w:rPr>
              <w:t>N</w:t>
            </w:r>
            <w:r w:rsidRPr="00067299">
              <w:rPr>
                <w:rFonts w:ascii="Segoe UI" w:hAnsi="Segoe UI" w:cs="Segoe UI"/>
                <w:sz w:val="20"/>
                <w:szCs w:val="20"/>
              </w:rPr>
              <w:t xml:space="preserve"> / 5</w:t>
            </w:r>
            <w:r w:rsidRPr="00067299">
              <w:rPr>
                <w:rFonts w:ascii="Segoe UI" w:hAnsi="Segoe UI" w:cs="Segoe UI"/>
                <w:noProof/>
                <w:sz w:val="20"/>
                <w:szCs w:val="20"/>
              </w:rPr>
              <w:t xml:space="preserve"> = (97,23 + 97,3 + 97,26 + 97,23 + 97,28) / 5 = 97,26 %, tedy poměrová četnost překročení limitů u dusičnanů je100 % - 97,26 % = 2,74 %. Jelikož je požadováno 90 stanovení, referenční hodnota se určí následovně:</w:t>
            </w:r>
          </w:p>
          <w:p w14:paraId="0A21F804"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 xml:space="preserve">RH = </w:t>
            </w:r>
            <w:r w:rsidRPr="00067299">
              <w:rPr>
                <w:rFonts w:ascii="Segoe UI" w:hAnsi="Segoe UI" w:cs="Segoe UI"/>
                <w:sz w:val="20"/>
                <w:szCs w:val="20"/>
              </w:rPr>
              <w:t xml:space="preserve">pv2 x [(100 % - </w:t>
            </w:r>
            <w:r w:rsidRPr="00067299">
              <w:rPr>
                <w:rFonts w:ascii="Segoe UI" w:hAnsi="Segoe UI" w:cs="Segoe UI"/>
                <w:noProof/>
                <w:sz w:val="20"/>
                <w:szCs w:val="20"/>
              </w:rPr>
              <w:sym w:font="Symbol" w:char="F066"/>
            </w:r>
            <w:r w:rsidRPr="00067299">
              <w:rPr>
                <w:rFonts w:ascii="Segoe UI" w:hAnsi="Segoe UI" w:cs="Segoe UI"/>
                <w:noProof/>
                <w:sz w:val="20"/>
                <w:szCs w:val="20"/>
              </w:rPr>
              <w:t>iPVz1</w:t>
            </w:r>
            <w:r w:rsidRPr="00067299">
              <w:rPr>
                <w:rFonts w:ascii="Segoe UI" w:hAnsi="Segoe UI" w:cs="Segoe UI"/>
                <w:sz w:val="20"/>
                <w:szCs w:val="20"/>
              </w:rPr>
              <w:t xml:space="preserve">) x 0,01] = </w:t>
            </w:r>
            <w:r w:rsidRPr="00067299">
              <w:rPr>
                <w:rFonts w:ascii="Segoe UI" w:hAnsi="Segoe UI" w:cs="Segoe UI"/>
                <w:noProof/>
                <w:sz w:val="20"/>
                <w:szCs w:val="20"/>
              </w:rPr>
              <w:t>90 x [(100 % - 97,26 %) x 0,01] = 90 x 2,74 x 0,01 = 2,466 = 2,5</w:t>
            </w:r>
          </w:p>
          <w:p w14:paraId="54346EF8" w14:textId="77777777" w:rsidR="00067299" w:rsidRPr="00067299" w:rsidRDefault="00067299" w:rsidP="000123FE">
            <w:pPr>
              <w:pStyle w:val="Zkladntext"/>
              <w:ind w:left="357"/>
              <w:rPr>
                <w:rFonts w:ascii="Segoe UI" w:hAnsi="Segoe UI" w:cs="Segoe UI"/>
                <w:noProof/>
                <w:sz w:val="20"/>
                <w:szCs w:val="20"/>
              </w:rPr>
            </w:pPr>
          </w:p>
          <w:p w14:paraId="7A91FECD" w14:textId="77777777" w:rsidR="00067299" w:rsidRPr="00067299" w:rsidRDefault="00067299" w:rsidP="000123FE">
            <w:pPr>
              <w:pStyle w:val="Zkladntext"/>
              <w:ind w:left="357"/>
              <w:rPr>
                <w:rFonts w:ascii="Segoe UI" w:hAnsi="Segoe UI" w:cs="Segoe UI"/>
                <w:i/>
                <w:noProof/>
                <w:sz w:val="20"/>
                <w:szCs w:val="20"/>
              </w:rPr>
            </w:pPr>
            <w:r w:rsidRPr="00067299">
              <w:rPr>
                <w:rFonts w:ascii="Segoe UI" w:hAnsi="Segoe UI" w:cs="Segoe UI"/>
                <w:i/>
                <w:noProof/>
                <w:sz w:val="20"/>
                <w:szCs w:val="20"/>
              </w:rPr>
              <w:t>Postup pro stanovení hodnoty smluvního ukazatele:</w:t>
            </w:r>
          </w:p>
          <w:p w14:paraId="4DE8EF17"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PVz1</w:t>
            </w:r>
            <w:r w:rsidRPr="00067299">
              <w:rPr>
                <w:rFonts w:ascii="Segoe UI" w:hAnsi="Segoe UI" w:cs="Segoe UI"/>
                <w:noProof/>
                <w:sz w:val="20"/>
                <w:szCs w:val="20"/>
                <w:vertAlign w:val="subscript"/>
              </w:rPr>
              <w:t xml:space="preserve">dusičnany </w:t>
            </w:r>
            <w:r w:rsidRPr="00067299">
              <w:rPr>
                <w:rFonts w:ascii="Segoe UI" w:hAnsi="Segoe UI" w:cs="Segoe UI"/>
                <w:noProof/>
                <w:sz w:val="20"/>
                <w:szCs w:val="20"/>
              </w:rPr>
              <w:t>= (pv2 – pv1) – RH = (90 – 84) – 2,5 = 3,5</w:t>
            </w:r>
          </w:p>
          <w:p w14:paraId="7C291F7E" w14:textId="77777777" w:rsidR="00067299" w:rsidRPr="00067299" w:rsidRDefault="00067299" w:rsidP="000123FE">
            <w:pPr>
              <w:pStyle w:val="Zkladntext"/>
              <w:ind w:left="357"/>
              <w:rPr>
                <w:rFonts w:ascii="Segoe UI" w:hAnsi="Segoe UI" w:cs="Segoe UI"/>
                <w:noProof/>
                <w:sz w:val="20"/>
                <w:szCs w:val="20"/>
              </w:rPr>
            </w:pPr>
          </w:p>
          <w:p w14:paraId="50AA1251" w14:textId="77777777" w:rsidR="00067299" w:rsidRPr="00067299" w:rsidRDefault="00067299" w:rsidP="000123FE">
            <w:pPr>
              <w:pStyle w:val="Zkladntext"/>
              <w:ind w:left="357"/>
              <w:rPr>
                <w:rFonts w:ascii="Segoe UI" w:hAnsi="Segoe UI" w:cs="Segoe UI"/>
                <w:i/>
                <w:noProof/>
                <w:sz w:val="20"/>
                <w:szCs w:val="20"/>
              </w:rPr>
            </w:pPr>
            <w:r w:rsidRPr="00067299">
              <w:rPr>
                <w:rFonts w:ascii="Segoe UI" w:hAnsi="Segoe UI" w:cs="Segoe UI"/>
                <w:i/>
                <w:noProof/>
                <w:sz w:val="20"/>
                <w:szCs w:val="20"/>
              </w:rPr>
              <w:t xml:space="preserve">Postup při stanovení dílčích pokutových bodů: </w:t>
            </w:r>
          </w:p>
          <w:p w14:paraId="278D9CD9"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Počet dílčích pokutových bodů za daný rok = PVz1</w:t>
            </w:r>
            <w:r w:rsidRPr="00067299">
              <w:rPr>
                <w:rFonts w:ascii="Segoe UI" w:hAnsi="Segoe UI" w:cs="Segoe UI"/>
                <w:noProof/>
                <w:sz w:val="20"/>
                <w:szCs w:val="20"/>
                <w:vertAlign w:val="subscript"/>
              </w:rPr>
              <w:t>dusičnany</w:t>
            </w:r>
            <w:r w:rsidRPr="00067299">
              <w:rPr>
                <w:rFonts w:ascii="Segoe UI" w:hAnsi="Segoe UI" w:cs="Segoe UI"/>
                <w:noProof/>
                <w:sz w:val="20"/>
                <w:szCs w:val="20"/>
              </w:rPr>
              <w:t xml:space="preserve"> x V</w:t>
            </w:r>
            <w:r w:rsidRPr="00067299">
              <w:rPr>
                <w:rFonts w:ascii="Segoe UI" w:hAnsi="Segoe UI" w:cs="Segoe UI"/>
                <w:noProof/>
                <w:sz w:val="20"/>
                <w:szCs w:val="20"/>
                <w:vertAlign w:val="subscript"/>
              </w:rPr>
              <w:t>1</w:t>
            </w:r>
            <w:r w:rsidRPr="00067299">
              <w:rPr>
                <w:rFonts w:ascii="Segoe UI" w:hAnsi="Segoe UI" w:cs="Segoe UI"/>
                <w:noProof/>
                <w:sz w:val="20"/>
                <w:szCs w:val="20"/>
              </w:rPr>
              <w:t xml:space="preserve"> = 3,5 x 1 = 3,5</w:t>
            </w:r>
          </w:p>
          <w:p w14:paraId="7EC6E820" w14:textId="77777777" w:rsidR="00067299" w:rsidRPr="00067299" w:rsidRDefault="00067299" w:rsidP="000123FE">
            <w:pPr>
              <w:pStyle w:val="Zkladntext"/>
              <w:rPr>
                <w:rFonts w:ascii="Segoe UI" w:hAnsi="Segoe UI" w:cs="Segoe UI"/>
                <w:noProof/>
                <w:sz w:val="20"/>
                <w:szCs w:val="20"/>
              </w:rPr>
            </w:pPr>
          </w:p>
          <w:p w14:paraId="2FC415C7" w14:textId="77777777" w:rsidR="00067299" w:rsidRPr="00067299"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Provozovatel je povinen provést ročně 90 stanovení arsenu (NMH) (pv2</w:t>
            </w:r>
            <w:r w:rsidRPr="00067299">
              <w:rPr>
                <w:rFonts w:ascii="Segoe UI" w:hAnsi="Segoe UI" w:cs="Segoe UI"/>
                <w:noProof/>
                <w:szCs w:val="20"/>
                <w:vertAlign w:val="subscript"/>
              </w:rPr>
              <w:t>arsen</w:t>
            </w:r>
            <w:r w:rsidRPr="00067299">
              <w:rPr>
                <w:rFonts w:ascii="Segoe UI" w:hAnsi="Segoe UI" w:cs="Segoe UI"/>
                <w:noProof/>
                <w:szCs w:val="20"/>
              </w:rPr>
              <w:t>)). V hodnoceném roce byl počet stanovení arsenu splňující hygienické limity ve smyslu Vyhlášky roven 88 (pv1</w:t>
            </w:r>
            <w:r w:rsidRPr="00067299">
              <w:rPr>
                <w:rFonts w:ascii="Segoe UI" w:hAnsi="Segoe UI" w:cs="Segoe UI"/>
                <w:noProof/>
                <w:szCs w:val="20"/>
                <w:vertAlign w:val="subscript"/>
              </w:rPr>
              <w:t>arsen</w:t>
            </w:r>
            <w:r w:rsidRPr="00067299">
              <w:rPr>
                <w:rFonts w:ascii="Segoe UI" w:hAnsi="Segoe UI" w:cs="Segoe UI"/>
                <w:noProof/>
                <w:szCs w:val="20"/>
              </w:rPr>
              <w:t xml:space="preserve">) a v 2 případech došlo k překročení hygienických limitů. Smluvně byla stanovena hodnota </w:t>
            </w:r>
            <w:r w:rsidRPr="00067299">
              <w:rPr>
                <w:rFonts w:ascii="Segoe UI" w:hAnsi="Segoe UI" w:cs="Segoe UI"/>
                <w:szCs w:val="20"/>
              </w:rPr>
              <w:t>V</w:t>
            </w:r>
            <w:r w:rsidRPr="00067299">
              <w:rPr>
                <w:rFonts w:ascii="Segoe UI" w:hAnsi="Segoe UI" w:cs="Segoe UI"/>
                <w:szCs w:val="20"/>
                <w:vertAlign w:val="subscript"/>
              </w:rPr>
              <w:t>1</w:t>
            </w:r>
            <w:r w:rsidRPr="00067299">
              <w:rPr>
                <w:rFonts w:ascii="Segoe UI" w:hAnsi="Segoe UI" w:cs="Segoe UI"/>
                <w:szCs w:val="20"/>
              </w:rPr>
              <w:t xml:space="preserve"> = 1 bod, a skutečnost, že se RH </w:t>
            </w:r>
            <w:r w:rsidRPr="00067299">
              <w:rPr>
                <w:rFonts w:ascii="Segoe UI" w:hAnsi="Segoe UI" w:cs="Segoe UI"/>
                <w:noProof/>
                <w:szCs w:val="20"/>
              </w:rPr>
              <w:t>určí dle statistiky SZÚ. Pro stanovení NMH pro arsen je dle statistiky SZÚ. celorepublikový průměr 60 / 4476 = 1,34 %. Jelikož je požadováno 90 stanovení, referenční hodnota se určí následovně:</w:t>
            </w:r>
          </w:p>
          <w:p w14:paraId="10843A67"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 xml:space="preserve">RH = 90 x 0,0134 = 1,206 = 1,2 </w:t>
            </w:r>
          </w:p>
          <w:p w14:paraId="3BC1435B" w14:textId="77777777" w:rsidR="00067299" w:rsidRPr="00067299" w:rsidRDefault="00067299" w:rsidP="000123FE">
            <w:pPr>
              <w:pStyle w:val="Odrkytextpod"/>
              <w:spacing w:before="160"/>
              <w:rPr>
                <w:rFonts w:ascii="Segoe UI" w:hAnsi="Segoe UI" w:cs="Segoe UI"/>
                <w:i/>
                <w:szCs w:val="20"/>
              </w:rPr>
            </w:pPr>
            <w:r w:rsidRPr="00067299">
              <w:rPr>
                <w:rFonts w:ascii="Segoe UI" w:hAnsi="Segoe UI" w:cs="Segoe UI"/>
                <w:i/>
                <w:szCs w:val="20"/>
              </w:rPr>
              <w:lastRenderedPageBreak/>
              <w:t>Postup pro stanovení hodnoty smluvního ukazatele:</w:t>
            </w:r>
          </w:p>
          <w:p w14:paraId="0041CDE8"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PVz1</w:t>
            </w:r>
            <w:r w:rsidRPr="00067299">
              <w:rPr>
                <w:rFonts w:ascii="Segoe UI" w:hAnsi="Segoe UI" w:cs="Segoe UI"/>
                <w:szCs w:val="20"/>
                <w:vertAlign w:val="subscript"/>
              </w:rPr>
              <w:t xml:space="preserve">arsen </w:t>
            </w:r>
            <w:r w:rsidRPr="00067299">
              <w:rPr>
                <w:rFonts w:ascii="Segoe UI" w:hAnsi="Segoe UI" w:cs="Segoe UI"/>
                <w:szCs w:val="20"/>
              </w:rPr>
              <w:t>= (pv2 – pv1)  – RH = (90 – 88) – 1,2 = 0,8</w:t>
            </w:r>
          </w:p>
          <w:p w14:paraId="7784FA92" w14:textId="77777777" w:rsidR="00067299" w:rsidRPr="00067299" w:rsidRDefault="00067299" w:rsidP="000123FE">
            <w:pPr>
              <w:pStyle w:val="Odrkytextpod"/>
              <w:spacing w:before="160"/>
              <w:rPr>
                <w:rFonts w:ascii="Segoe UI" w:hAnsi="Segoe UI" w:cs="Segoe UI"/>
                <w:i/>
                <w:szCs w:val="20"/>
              </w:rPr>
            </w:pPr>
            <w:r w:rsidRPr="00067299">
              <w:rPr>
                <w:rFonts w:ascii="Segoe UI" w:hAnsi="Segoe UI" w:cs="Segoe UI"/>
                <w:i/>
                <w:szCs w:val="20"/>
              </w:rPr>
              <w:t xml:space="preserve">Postup při stanovení dílčích pokutových bodů: </w:t>
            </w:r>
          </w:p>
          <w:p w14:paraId="438DA335"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Počet dílčích pokutových bodů za daný rok = PVz1</w:t>
            </w:r>
            <w:r w:rsidRPr="00067299">
              <w:rPr>
                <w:rFonts w:ascii="Segoe UI" w:hAnsi="Segoe UI" w:cs="Segoe UI"/>
                <w:szCs w:val="20"/>
                <w:vertAlign w:val="subscript"/>
              </w:rPr>
              <w:t>arsen</w:t>
            </w:r>
            <w:r w:rsidRPr="00067299">
              <w:rPr>
                <w:rFonts w:ascii="Segoe UI" w:hAnsi="Segoe UI" w:cs="Segoe UI"/>
                <w:szCs w:val="20"/>
              </w:rPr>
              <w:t xml:space="preserve"> x V</w:t>
            </w:r>
            <w:r w:rsidRPr="00067299">
              <w:rPr>
                <w:rFonts w:ascii="Segoe UI" w:hAnsi="Segoe UI" w:cs="Segoe UI"/>
                <w:szCs w:val="20"/>
                <w:vertAlign w:val="subscript"/>
              </w:rPr>
              <w:t>1</w:t>
            </w:r>
            <w:r w:rsidRPr="00067299">
              <w:rPr>
                <w:rFonts w:ascii="Segoe UI" w:hAnsi="Segoe UI" w:cs="Segoe UI"/>
                <w:szCs w:val="20"/>
              </w:rPr>
              <w:t xml:space="preserve"> = 0,8 x 1 = 0,8</w:t>
            </w:r>
          </w:p>
          <w:p w14:paraId="2BBB0D55" w14:textId="77777777" w:rsidR="00067299" w:rsidRPr="00067299" w:rsidRDefault="00067299" w:rsidP="000123FE">
            <w:pPr>
              <w:pStyle w:val="Zkladntext"/>
              <w:rPr>
                <w:rFonts w:ascii="Segoe UI" w:hAnsi="Segoe UI" w:cs="Segoe UI"/>
                <w:noProof/>
                <w:sz w:val="20"/>
                <w:szCs w:val="20"/>
              </w:rPr>
            </w:pPr>
          </w:p>
          <w:p w14:paraId="41FB50FE" w14:textId="77777777" w:rsidR="00067299" w:rsidRPr="00067299" w:rsidDel="002A79F8"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Počet bodů za daný rok = Σ PVz1  = PVz1</w:t>
            </w:r>
            <w:r w:rsidRPr="00067299">
              <w:rPr>
                <w:rFonts w:ascii="Segoe UI" w:hAnsi="Segoe UI" w:cs="Segoe UI"/>
                <w:noProof/>
                <w:szCs w:val="20"/>
                <w:vertAlign w:val="subscript"/>
              </w:rPr>
              <w:t xml:space="preserve">dusičnany </w:t>
            </w:r>
            <w:r w:rsidRPr="00067299">
              <w:rPr>
                <w:rFonts w:ascii="Segoe UI" w:hAnsi="Segoe UI" w:cs="Segoe UI"/>
                <w:noProof/>
                <w:szCs w:val="20"/>
              </w:rPr>
              <w:t>+ PVz1</w:t>
            </w:r>
            <w:r w:rsidRPr="00067299">
              <w:rPr>
                <w:rFonts w:ascii="Segoe UI" w:hAnsi="Segoe UI" w:cs="Segoe UI"/>
                <w:noProof/>
                <w:szCs w:val="20"/>
                <w:vertAlign w:val="subscript"/>
              </w:rPr>
              <w:t xml:space="preserve">arsen </w:t>
            </w:r>
            <w:r w:rsidRPr="00067299">
              <w:rPr>
                <w:rFonts w:ascii="Segoe UI" w:hAnsi="Segoe UI" w:cs="Segoe UI"/>
                <w:noProof/>
                <w:szCs w:val="20"/>
              </w:rPr>
              <w:t>= 3,5 + 0,8 = 4,3</w:t>
            </w:r>
          </w:p>
        </w:tc>
      </w:tr>
    </w:tbl>
    <w:p w14:paraId="12F6047D" w14:textId="77777777" w:rsidR="00067299" w:rsidRPr="00067299" w:rsidRDefault="00067299" w:rsidP="00CE723A">
      <w:pPr>
        <w:pStyle w:val="Nadpis2"/>
      </w:pPr>
      <w:r w:rsidRPr="00067299">
        <w:lastRenderedPageBreak/>
        <w:t>Odpadní voda</w:t>
      </w:r>
    </w:p>
    <w:p w14:paraId="0316DDA5" w14:textId="77777777" w:rsidR="00067299" w:rsidRPr="00067299" w:rsidRDefault="00067299" w:rsidP="00067299">
      <w:pPr>
        <w:pStyle w:val="Nadpis3"/>
      </w:pPr>
      <w:r w:rsidRPr="00067299">
        <w:t>Počet nevyhovujících vzorků vypouštěných odpadních vod (iOVz1, OVz1)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969"/>
        <w:gridCol w:w="6635"/>
      </w:tblGrid>
      <w:tr w:rsidR="00067299" w:rsidRPr="00067299" w14:paraId="24A4737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F41B93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376A53C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vzorků vypouštěných odpadních vod, které nesplňují požadavky vodoprávního rozhodnutí, v poměru k celkovému počtu vzorků vypouštěných odpadních vod vyžadovaných platným vodoprávním rozhodnutím, vyjádřeno v procentech.</w:t>
            </w:r>
          </w:p>
          <w:p w14:paraId="051C2AD9"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63EDD4B1"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3EF6624"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222E43DA"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iOVz1 = ((</w:t>
            </w:r>
            <w:proofErr w:type="gramStart"/>
            <w:r w:rsidRPr="00067299">
              <w:rPr>
                <w:rFonts w:ascii="Segoe UI" w:hAnsi="Segoe UI" w:cs="Segoe UI"/>
                <w:sz w:val="20"/>
                <w:szCs w:val="20"/>
              </w:rPr>
              <w:t>ov2 - ov1</w:t>
            </w:r>
            <w:proofErr w:type="gramEnd"/>
            <w:r w:rsidRPr="00067299">
              <w:rPr>
                <w:rFonts w:ascii="Segoe UI" w:hAnsi="Segoe UI" w:cs="Segoe UI"/>
                <w:sz w:val="20"/>
                <w:szCs w:val="20"/>
              </w:rPr>
              <w:t xml:space="preserve">) / ov2) x 100 </w:t>
            </w:r>
            <w:r w:rsidRPr="00067299">
              <w:rPr>
                <w:rFonts w:ascii="Segoe UI" w:hAnsi="Segoe UI" w:cs="Segoe UI"/>
                <w:sz w:val="20"/>
                <w:szCs w:val="20"/>
              </w:rPr>
              <w:tab/>
            </w:r>
            <w:r w:rsidRPr="00067299">
              <w:rPr>
                <w:rFonts w:ascii="Segoe UI" w:hAnsi="Segoe UI" w:cs="Segoe UI"/>
                <w:i/>
                <w:sz w:val="20"/>
                <w:szCs w:val="20"/>
              </w:rPr>
              <w:t>[%]</w:t>
            </w:r>
          </w:p>
        </w:tc>
      </w:tr>
      <w:tr w:rsidR="00067299" w:rsidRPr="00067299" w14:paraId="3D1A1EE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605639E"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07CB6BA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celkovým počtem vzorků vypouštěných odpadních vod vyžadovaných platným vodoprávním rozhodnutím a počtem vzorků vypouštěných odpadních vod, které splňují požadavky vodoprávního rozhodnutí. </w:t>
            </w:r>
          </w:p>
          <w:p w14:paraId="21EDDBE8"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nejdéle jeden rok.</w:t>
            </w:r>
          </w:p>
        </w:tc>
      </w:tr>
      <w:tr w:rsidR="00067299" w:rsidRPr="00067299" w14:paraId="2CD9CEA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1FA88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0F9045FE" w14:textId="77777777" w:rsidR="00067299" w:rsidRPr="00067299" w:rsidRDefault="00067299" w:rsidP="000123FE">
            <w:pPr>
              <w:pStyle w:val="Zkladntext"/>
              <w:tabs>
                <w:tab w:val="right" w:pos="7434"/>
              </w:tabs>
              <w:rPr>
                <w:rFonts w:ascii="Segoe UI" w:hAnsi="Segoe UI" w:cs="Segoe UI"/>
                <w:sz w:val="20"/>
                <w:szCs w:val="20"/>
              </w:rPr>
            </w:pPr>
            <w:r w:rsidRPr="00067299">
              <w:rPr>
                <w:rFonts w:ascii="Segoe UI" w:hAnsi="Segoe UI" w:cs="Segoe UI"/>
                <w:sz w:val="20"/>
                <w:szCs w:val="20"/>
              </w:rPr>
              <w:t xml:space="preserve">OVz1 = </w:t>
            </w:r>
            <w:proofErr w:type="gramStart"/>
            <w:r w:rsidRPr="00067299">
              <w:rPr>
                <w:rFonts w:ascii="Segoe UI" w:hAnsi="Segoe UI" w:cs="Segoe UI"/>
                <w:sz w:val="20"/>
                <w:szCs w:val="20"/>
              </w:rPr>
              <w:t>ov2 - ov1</w:t>
            </w:r>
            <w:proofErr w:type="gramEnd"/>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1E01AA2" w14:textId="77777777" w:rsidTr="000123FE">
        <w:trPr>
          <w:trHeight w:val="1093"/>
        </w:trPr>
        <w:tc>
          <w:tcPr>
            <w:tcW w:w="1587" w:type="dxa"/>
            <w:vMerge w:val="restart"/>
          </w:tcPr>
          <w:p w14:paraId="3ADAC5E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969" w:type="dxa"/>
          </w:tcPr>
          <w:p w14:paraId="75E6D67A"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ov1</w:t>
            </w:r>
            <w:r w:rsidRPr="00067299">
              <w:rPr>
                <w:rFonts w:ascii="Segoe UI" w:hAnsi="Segoe UI" w:cs="Segoe UI"/>
                <w:sz w:val="20"/>
                <w:szCs w:val="20"/>
              </w:rPr>
              <w:tab/>
            </w:r>
          </w:p>
        </w:tc>
        <w:tc>
          <w:tcPr>
            <w:tcW w:w="6635" w:type="dxa"/>
          </w:tcPr>
          <w:p w14:paraId="33BF02ED" w14:textId="77777777" w:rsidR="00067299" w:rsidRPr="00067299" w:rsidRDefault="00067299" w:rsidP="000123FE">
            <w:pPr>
              <w:pStyle w:val="Zkladntext"/>
              <w:tabs>
                <w:tab w:val="right" w:pos="6269"/>
              </w:tabs>
              <w:rPr>
                <w:rFonts w:ascii="Segoe UI" w:hAnsi="Segoe UI" w:cs="Segoe UI"/>
                <w:sz w:val="20"/>
                <w:szCs w:val="20"/>
              </w:rPr>
            </w:pPr>
            <w:r w:rsidRPr="00067299">
              <w:rPr>
                <w:rFonts w:ascii="Segoe UI" w:hAnsi="Segoe UI" w:cs="Segoe UI"/>
                <w:sz w:val="20"/>
                <w:szCs w:val="20"/>
              </w:rPr>
              <w:t>Počet vzorků vypouštěných odpadních vod vyžadovaných platným vodoprávním rozhodnutím, které ve všech parametrech splňují požadavky platného vodoprávního rozhodnutí v parametru maximální hodnoty (m), během jednoho roku [</w:t>
            </w:r>
            <w:r w:rsidRPr="00067299">
              <w:rPr>
                <w:rFonts w:ascii="Segoe UI" w:hAnsi="Segoe UI" w:cs="Segoe UI"/>
                <w:i/>
                <w:sz w:val="20"/>
                <w:szCs w:val="20"/>
              </w:rPr>
              <w:t>počet</w:t>
            </w:r>
            <w:r w:rsidRPr="00067299">
              <w:rPr>
                <w:rFonts w:ascii="Segoe UI" w:hAnsi="Segoe UI" w:cs="Segoe UI"/>
                <w:sz w:val="20"/>
                <w:szCs w:val="20"/>
              </w:rPr>
              <w:t xml:space="preserve">] </w:t>
            </w:r>
          </w:p>
        </w:tc>
      </w:tr>
      <w:tr w:rsidR="00067299" w:rsidRPr="00067299" w14:paraId="7687B2EB" w14:textId="77777777" w:rsidTr="000123FE">
        <w:trPr>
          <w:trHeight w:val="227"/>
        </w:trPr>
        <w:tc>
          <w:tcPr>
            <w:tcW w:w="1587" w:type="dxa"/>
            <w:vMerge/>
          </w:tcPr>
          <w:p w14:paraId="4D6A9F34" w14:textId="77777777" w:rsidR="00067299" w:rsidRPr="00067299" w:rsidRDefault="00067299" w:rsidP="000123FE">
            <w:pPr>
              <w:pStyle w:val="Zkladntextvlevo"/>
              <w:rPr>
                <w:rFonts w:ascii="Segoe UI" w:hAnsi="Segoe UI" w:cs="Segoe UI"/>
                <w:b/>
                <w:szCs w:val="20"/>
              </w:rPr>
            </w:pPr>
          </w:p>
        </w:tc>
        <w:tc>
          <w:tcPr>
            <w:tcW w:w="969" w:type="dxa"/>
          </w:tcPr>
          <w:p w14:paraId="0E6A6C6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ov2</w:t>
            </w:r>
          </w:p>
        </w:tc>
        <w:tc>
          <w:tcPr>
            <w:tcW w:w="6635" w:type="dxa"/>
          </w:tcPr>
          <w:p w14:paraId="23CC7A97" w14:textId="77777777" w:rsidR="00067299" w:rsidRPr="00067299" w:rsidRDefault="00067299" w:rsidP="000123FE">
            <w:pPr>
              <w:pStyle w:val="Zkladntext"/>
              <w:tabs>
                <w:tab w:val="right" w:pos="6368"/>
              </w:tabs>
              <w:rPr>
                <w:rFonts w:ascii="Segoe UI" w:hAnsi="Segoe UI" w:cs="Segoe UI"/>
                <w:i/>
                <w:noProof/>
                <w:sz w:val="20"/>
                <w:szCs w:val="20"/>
              </w:rPr>
            </w:pPr>
            <w:r w:rsidRPr="00067299">
              <w:rPr>
                <w:rFonts w:ascii="Segoe UI" w:hAnsi="Segoe UI" w:cs="Segoe UI"/>
                <w:sz w:val="20"/>
                <w:szCs w:val="20"/>
              </w:rPr>
              <w:t>Celkový počet vzorků vypouštěných odpadních vod vyžadovaných platným vodoprávním rozhodnutím,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5EEF4511" w14:textId="77777777" w:rsidTr="000123FE">
        <w:trPr>
          <w:trHeight w:val="227"/>
        </w:trPr>
        <w:tc>
          <w:tcPr>
            <w:tcW w:w="1587" w:type="dxa"/>
          </w:tcPr>
          <w:p w14:paraId="4EE7C6D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04" w:type="dxa"/>
            <w:gridSpan w:val="2"/>
            <w:vAlign w:val="center"/>
          </w:tcPr>
          <w:p w14:paraId="2CC3646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6F401F3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C3976D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6391E66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Nula nevyhovujících nebo neprovedených vzorků</w:t>
            </w:r>
          </w:p>
        </w:tc>
      </w:tr>
      <w:tr w:rsidR="00067299" w:rsidRPr="00067299" w14:paraId="7CE0330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9FB0E47"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F5F665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rok = suma dílčích pokutových bodů za daný rok</w:t>
            </w:r>
          </w:p>
          <w:p w14:paraId="09E74DA4" w14:textId="77777777" w:rsidR="00067299" w:rsidRPr="00067299" w:rsidRDefault="00067299" w:rsidP="000123FE">
            <w:pPr>
              <w:pStyle w:val="Zkladntext"/>
              <w:rPr>
                <w:rFonts w:ascii="Segoe UI" w:hAnsi="Segoe UI" w:cs="Segoe UI"/>
                <w:sz w:val="20"/>
                <w:szCs w:val="20"/>
                <w:vertAlign w:val="subscript"/>
              </w:rPr>
            </w:pPr>
            <w:r w:rsidRPr="00067299">
              <w:rPr>
                <w:rFonts w:ascii="Segoe UI" w:hAnsi="Segoe UI" w:cs="Segoe UI"/>
                <w:noProof/>
                <w:sz w:val="20"/>
                <w:szCs w:val="20"/>
              </w:rPr>
              <w:t xml:space="preserve">Dílčí pokutové body za daný rok pro každou ČOV = </w:t>
            </w:r>
            <w:r w:rsidRPr="00067299">
              <w:rPr>
                <w:rFonts w:ascii="Segoe UI" w:hAnsi="Segoe UI" w:cs="Segoe UI"/>
                <w:sz w:val="20"/>
                <w:szCs w:val="20"/>
              </w:rPr>
              <w:t>OVz1 x V</w:t>
            </w:r>
            <w:r w:rsidRPr="00067299">
              <w:rPr>
                <w:rFonts w:ascii="Segoe UI" w:hAnsi="Segoe UI" w:cs="Segoe UI"/>
                <w:sz w:val="20"/>
                <w:szCs w:val="20"/>
                <w:vertAlign w:val="subscript"/>
              </w:rPr>
              <w:t>6</w:t>
            </w:r>
          </w:p>
          <w:p w14:paraId="099A3B4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6</w:t>
            </w:r>
            <w:r w:rsidRPr="00067299">
              <w:rPr>
                <w:rFonts w:ascii="Segoe UI" w:hAnsi="Segoe UI" w:cs="Segoe UI"/>
                <w:sz w:val="20"/>
                <w:szCs w:val="20"/>
              </w:rPr>
              <w:t> je počet bodů za každý nevyhovující nebo neprovedený vzorek, ve výši 1.</w:t>
            </w:r>
          </w:p>
        </w:tc>
      </w:tr>
      <w:tr w:rsidR="00067299" w:rsidRPr="00067299" w14:paraId="46D6E78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012B4D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7604" w:type="dxa"/>
            <w:gridSpan w:val="2"/>
            <w:tcBorders>
              <w:top w:val="single" w:sz="4" w:space="0" w:color="auto"/>
              <w:left w:val="single" w:sz="4" w:space="0" w:color="auto"/>
              <w:bottom w:val="single" w:sz="4" w:space="0" w:color="auto"/>
              <w:right w:val="single" w:sz="4" w:space="0" w:color="auto"/>
            </w:tcBorders>
          </w:tcPr>
          <w:p w14:paraId="28B15EF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Ukazatel je třeba vyhodnocovat pro jednotlivé čistírny odpadních vod (ČOV), ve vztahu k jejich platným vodoprávním rozhodnutím. </w:t>
            </w:r>
          </w:p>
          <w:p w14:paraId="37954462"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Pokutové body se zaměřují na vzorky čištěných odpadních vod, které nevyhovují platnému vodoprávnímu rozhodnutí. </w:t>
            </w:r>
          </w:p>
          <w:p w14:paraId="746D39D7"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Přístup předpokládá, že z pohledu daných ukazatelů nejsou vyhodnocovány vzorky nad rámec vyžadovaný vodoprávním rozhodnutím.</w:t>
            </w:r>
          </w:p>
          <w:p w14:paraId="1D50EFE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Kvalita čištěných odpadních vod je řešena v povolení k vypouštění odpadních vod, které vydává vodoprávní úřad, zejména dle zákona č. 254/2001 Sb., o vodách a o změně některých zákonů (vodní zákon), ve znění pozdějších předpisů, a nařízení vlády č. 401/2015 Sb., o ukazatelích a hodnotách přípustného znečištění povrchových vod a odpadních vod, náležitostech povolení k vypouštění odpadních vod do vod povrchových a do kanalizací a o citlivých oblastech.</w:t>
            </w:r>
          </w:p>
          <w:p w14:paraId="45115CFF" w14:textId="77777777" w:rsidR="00067299" w:rsidRPr="00067299" w:rsidRDefault="00067299" w:rsidP="000123FE">
            <w:pPr>
              <w:pStyle w:val="Zkladntext"/>
              <w:rPr>
                <w:rFonts w:ascii="Segoe UI" w:hAnsi="Segoe UI" w:cs="Segoe UI"/>
                <w:noProof/>
                <w:sz w:val="20"/>
                <w:szCs w:val="20"/>
              </w:rPr>
            </w:pPr>
          </w:p>
          <w:p w14:paraId="46296CD1"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Stanovení budou provedena buď v rámci vlastních provozních laboratoří provozovatele, které splňují požadavky na akreditaci (dle ČSN EN ISO/IEC 17025), a nebo akreditovanou laboratoří v rámci subdododávky.</w:t>
            </w:r>
          </w:p>
          <w:p w14:paraId="3E40610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4045DE9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D7C7F9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6C38302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Provozovatel spravuje 2 čistírny odpadních vod (ČOV):</w:t>
            </w:r>
          </w:p>
          <w:p w14:paraId="429D2A81" w14:textId="77777777" w:rsidR="00067299" w:rsidRPr="00067299" w:rsidRDefault="00067299" w:rsidP="000123FE">
            <w:pPr>
              <w:pStyle w:val="odrky"/>
              <w:rPr>
                <w:rFonts w:ascii="Segoe UI" w:hAnsi="Segoe UI" w:cs="Segoe UI"/>
                <w:noProof/>
              </w:rPr>
            </w:pPr>
            <w:r w:rsidRPr="00067299">
              <w:rPr>
                <w:rFonts w:ascii="Segoe UI" w:hAnsi="Segoe UI" w:cs="Segoe UI"/>
              </w:rPr>
              <w:t xml:space="preserve">ČOV </w:t>
            </w:r>
            <w:proofErr w:type="gramStart"/>
            <w:r w:rsidRPr="00067299">
              <w:rPr>
                <w:rFonts w:ascii="Segoe UI" w:hAnsi="Segoe UI" w:cs="Segoe UI"/>
              </w:rPr>
              <w:t xml:space="preserve">A - </w:t>
            </w:r>
            <w:r w:rsidRPr="00067299">
              <w:rPr>
                <w:rFonts w:ascii="Segoe UI" w:hAnsi="Segoe UI" w:cs="Segoe UI"/>
                <w:noProof/>
              </w:rPr>
              <w:t>vodoprávní</w:t>
            </w:r>
            <w:proofErr w:type="gramEnd"/>
            <w:r w:rsidRPr="00067299">
              <w:rPr>
                <w:rFonts w:ascii="Segoe UI" w:hAnsi="Segoe UI" w:cs="Segoe UI"/>
                <w:noProof/>
              </w:rPr>
              <w:t xml:space="preserve"> rozhodnutí vyžaduje celkem 52 vzorků vypouštěných odpadních vod – z nichž 49 vzorků </w:t>
            </w:r>
            <w:r w:rsidRPr="00067299">
              <w:rPr>
                <w:rFonts w:ascii="Segoe UI" w:hAnsi="Segoe UI" w:cs="Segoe UI"/>
              </w:rPr>
              <w:t>ve všech parametrech splňovalo požadavky platného vodoprávního rozhodnutí v parametru maximální hodnoty (m)</w:t>
            </w:r>
          </w:p>
          <w:p w14:paraId="22746FF5" w14:textId="77777777" w:rsidR="00067299" w:rsidRPr="00067299" w:rsidRDefault="00067299" w:rsidP="000123FE">
            <w:pPr>
              <w:pStyle w:val="odrky"/>
              <w:rPr>
                <w:rFonts w:ascii="Segoe UI" w:hAnsi="Segoe UI" w:cs="Segoe UI"/>
                <w:noProof/>
              </w:rPr>
            </w:pPr>
            <w:r w:rsidRPr="00067299">
              <w:rPr>
                <w:rFonts w:ascii="Segoe UI" w:hAnsi="Segoe UI" w:cs="Segoe UI"/>
              </w:rPr>
              <w:t xml:space="preserve">ČOV </w:t>
            </w:r>
            <w:proofErr w:type="gramStart"/>
            <w:r w:rsidRPr="00067299">
              <w:rPr>
                <w:rFonts w:ascii="Segoe UI" w:hAnsi="Segoe UI" w:cs="Segoe UI"/>
              </w:rPr>
              <w:t>B - vyžadováno</w:t>
            </w:r>
            <w:proofErr w:type="gramEnd"/>
            <w:r w:rsidRPr="00067299">
              <w:rPr>
                <w:rFonts w:ascii="Segoe UI" w:hAnsi="Segoe UI" w:cs="Segoe UI"/>
              </w:rPr>
              <w:t xml:space="preserve"> 52 vzorků, z nichž 51 vzorků splňovalo požadavky platného vodoprávního rozhodnutí v parametru maximální hodnoty (m).</w:t>
            </w:r>
          </w:p>
          <w:p w14:paraId="67F7BC5B"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Postup při stanovení pokutových bodů:</w:t>
            </w:r>
          </w:p>
          <w:p w14:paraId="2601CB4C" w14:textId="77777777" w:rsidR="00067299" w:rsidRPr="00067299" w:rsidRDefault="00067299" w:rsidP="0082599F">
            <w:pPr>
              <w:pStyle w:val="odrky"/>
              <w:numPr>
                <w:ilvl w:val="0"/>
                <w:numId w:val="15"/>
              </w:numPr>
              <w:rPr>
                <w:rFonts w:ascii="Segoe UI" w:hAnsi="Segoe UI" w:cs="Segoe UI"/>
                <w:noProof/>
              </w:rPr>
            </w:pPr>
            <w:r w:rsidRPr="00067299">
              <w:rPr>
                <w:rFonts w:ascii="Segoe UI" w:hAnsi="Segoe UI" w:cs="Segoe UI"/>
                <w:noProof/>
              </w:rPr>
              <w:t>ČOV A: dílčí pokutové body za daný rok = (52 – 49) x 1 = 3</w:t>
            </w:r>
          </w:p>
          <w:p w14:paraId="2DE0ED17" w14:textId="77777777" w:rsidR="00067299" w:rsidRPr="00067299" w:rsidRDefault="00067299" w:rsidP="000123FE">
            <w:pPr>
              <w:pStyle w:val="odrky"/>
              <w:rPr>
                <w:rFonts w:ascii="Segoe UI" w:hAnsi="Segoe UI" w:cs="Segoe UI"/>
                <w:noProof/>
              </w:rPr>
            </w:pPr>
            <w:r w:rsidRPr="00067299">
              <w:rPr>
                <w:rFonts w:ascii="Segoe UI" w:hAnsi="Segoe UI" w:cs="Segoe UI"/>
                <w:noProof/>
              </w:rPr>
              <w:t>ČOV B: dílčí pokutová body za daný rok = (52 – 51) x 1 = 1</w:t>
            </w:r>
          </w:p>
          <w:p w14:paraId="28F453F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daný rok = 3 + 1 = 4</w:t>
            </w:r>
          </w:p>
        </w:tc>
      </w:tr>
    </w:tbl>
    <w:p w14:paraId="5378C847" w14:textId="6B504E33" w:rsidR="00067299" w:rsidRPr="00067299" w:rsidRDefault="00417F75" w:rsidP="00067299">
      <w:pPr>
        <w:pStyle w:val="Nadpis1"/>
      </w:pPr>
      <w:bookmarkStart w:id="19" w:name="_Toc517856443"/>
      <w:bookmarkStart w:id="20" w:name="_Toc8897928"/>
      <w:r>
        <w:t>VU část B</w:t>
      </w:r>
      <w:r w:rsidR="00D6593D">
        <w:t xml:space="preserve"> (základní VU)</w:t>
      </w:r>
      <w:r>
        <w:t xml:space="preserve"> - </w:t>
      </w:r>
      <w:r w:rsidR="00067299" w:rsidRPr="00067299">
        <w:t>PROVOZNÍ VÝKONOVÉ UKAZATELE – VPR</w:t>
      </w:r>
      <w:bookmarkEnd w:id="19"/>
      <w:bookmarkEnd w:id="20"/>
    </w:p>
    <w:p w14:paraId="5BA836F0" w14:textId="77777777" w:rsidR="00067299" w:rsidRPr="001544D9" w:rsidRDefault="00067299" w:rsidP="00CE723A">
      <w:pPr>
        <w:pStyle w:val="Nadpis2"/>
      </w:pPr>
      <w:r w:rsidRPr="001544D9">
        <w:t>Pitná voda</w:t>
      </w:r>
    </w:p>
    <w:p w14:paraId="5F508BA6" w14:textId="77777777" w:rsidR="00067299" w:rsidRPr="001544D9" w:rsidRDefault="00067299" w:rsidP="00067299">
      <w:pPr>
        <w:pStyle w:val="Nadpis3"/>
        <w:widowControl w:val="0"/>
        <w:tabs>
          <w:tab w:val="clear" w:pos="1276"/>
          <w:tab w:val="left" w:pos="1560"/>
        </w:tabs>
        <w:spacing w:after="0"/>
        <w:ind w:left="1560"/>
      </w:pPr>
      <w:r w:rsidRPr="001544D9">
        <w:t>Havarijní přerušení dodávek pitné vody – domácnosti (iPVz2, PVz2) (základní ukazatel)</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725"/>
        <w:gridCol w:w="6987"/>
      </w:tblGrid>
      <w:tr w:rsidR="00067299" w:rsidRPr="00067299" w14:paraId="3E0C235F" w14:textId="77777777" w:rsidTr="000123FE">
        <w:trPr>
          <w:trHeight w:val="227"/>
        </w:trPr>
        <w:tc>
          <w:tcPr>
            <w:tcW w:w="1587" w:type="dxa"/>
          </w:tcPr>
          <w:p w14:paraId="300A3FD0"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712" w:type="dxa"/>
            <w:gridSpan w:val="2"/>
          </w:tcPr>
          <w:p w14:paraId="143EE69B"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Celkový počet hodin přerušení dodávky pitné vody z důvodu havárie v poměru k celkovému počtu přerušení dodávky pitné vody z důvodů havárie.</w:t>
            </w:r>
          </w:p>
          <w:p w14:paraId="4C218C31" w14:textId="77777777" w:rsidR="00067299" w:rsidRPr="00067299" w:rsidRDefault="00067299" w:rsidP="000123FE">
            <w:pPr>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21B07AAF" w14:textId="77777777" w:rsidTr="000123FE">
        <w:trPr>
          <w:trHeight w:val="227"/>
        </w:trPr>
        <w:tc>
          <w:tcPr>
            <w:tcW w:w="1587" w:type="dxa"/>
          </w:tcPr>
          <w:p w14:paraId="72B5B8BE"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lastRenderedPageBreak/>
              <w:t>Výpočet dle vzorce</w:t>
            </w:r>
          </w:p>
        </w:tc>
        <w:tc>
          <w:tcPr>
            <w:tcW w:w="7712" w:type="dxa"/>
            <w:gridSpan w:val="2"/>
          </w:tcPr>
          <w:p w14:paraId="407D4AEF" w14:textId="77777777" w:rsidR="00067299" w:rsidRPr="00067299" w:rsidRDefault="00067299" w:rsidP="000123FE">
            <w:pPr>
              <w:pStyle w:val="Zkladntext"/>
              <w:tabs>
                <w:tab w:val="right" w:pos="7513"/>
              </w:tabs>
              <w:rPr>
                <w:rFonts w:ascii="Segoe UI" w:hAnsi="Segoe UI" w:cs="Segoe UI"/>
                <w:sz w:val="20"/>
                <w:szCs w:val="20"/>
              </w:rPr>
            </w:pPr>
            <w:r w:rsidRPr="00067299">
              <w:rPr>
                <w:rFonts w:ascii="Segoe UI" w:hAnsi="Segoe UI" w:cs="Segoe UI"/>
                <w:sz w:val="20"/>
                <w:szCs w:val="20"/>
              </w:rPr>
              <w:t>iPVz2 = (Σpv4) / pv5</w:t>
            </w:r>
            <w:r w:rsidRPr="00067299">
              <w:rPr>
                <w:rFonts w:ascii="Segoe UI" w:hAnsi="Segoe UI" w:cs="Segoe UI"/>
                <w:sz w:val="20"/>
                <w:szCs w:val="20"/>
              </w:rPr>
              <w:tab/>
              <w:t>[</w:t>
            </w:r>
            <w:r w:rsidRPr="00067299">
              <w:rPr>
                <w:rFonts w:ascii="Segoe UI" w:hAnsi="Segoe UI" w:cs="Segoe UI"/>
                <w:i/>
                <w:sz w:val="20"/>
                <w:szCs w:val="20"/>
              </w:rPr>
              <w:t>hodiny/havárii</w:t>
            </w:r>
            <w:r w:rsidRPr="00067299">
              <w:rPr>
                <w:rFonts w:ascii="Segoe UI" w:hAnsi="Segoe UI" w:cs="Segoe UI"/>
                <w:sz w:val="20"/>
                <w:szCs w:val="20"/>
              </w:rPr>
              <w:t xml:space="preserve">] </w:t>
            </w:r>
          </w:p>
        </w:tc>
      </w:tr>
      <w:tr w:rsidR="00067299" w:rsidRPr="00067299" w14:paraId="4D85A2ED" w14:textId="77777777" w:rsidTr="000123FE">
        <w:trPr>
          <w:trHeight w:val="227"/>
        </w:trPr>
        <w:tc>
          <w:tcPr>
            <w:tcW w:w="1587" w:type="dxa"/>
          </w:tcPr>
          <w:p w14:paraId="0A5F4679"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712" w:type="dxa"/>
            <w:gridSpan w:val="2"/>
          </w:tcPr>
          <w:p w14:paraId="041F3A98"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Počet vodovodních přípojek, s výjimkou přípojek vybraných odběratelů, postižených přerušením dodávky pitné vody (udává počet postižených obyvatel) násobený počtem hodin přerušení dodávky, které překročí referenční hodnotu.</w:t>
            </w:r>
          </w:p>
          <w:p w14:paraId="3D179A42" w14:textId="77777777" w:rsidR="00067299" w:rsidRPr="00067299" w:rsidRDefault="00067299" w:rsidP="000123FE">
            <w:pPr>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AC53BDC" w14:textId="77777777" w:rsidTr="000123FE">
        <w:trPr>
          <w:trHeight w:val="227"/>
        </w:trPr>
        <w:tc>
          <w:tcPr>
            <w:tcW w:w="1587" w:type="dxa"/>
          </w:tcPr>
          <w:p w14:paraId="1AC84CD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712" w:type="dxa"/>
            <w:gridSpan w:val="2"/>
          </w:tcPr>
          <w:p w14:paraId="1138BFC8" w14:textId="77777777" w:rsidR="00067299" w:rsidRPr="00067299" w:rsidRDefault="00067299" w:rsidP="000123FE">
            <w:pPr>
              <w:pStyle w:val="Zkladntext"/>
              <w:tabs>
                <w:tab w:val="right" w:pos="7513"/>
              </w:tabs>
              <w:rPr>
                <w:rFonts w:ascii="Segoe UI" w:hAnsi="Segoe UI" w:cs="Segoe UI"/>
                <w:i/>
                <w:sz w:val="20"/>
                <w:szCs w:val="20"/>
              </w:rPr>
            </w:pPr>
            <w:r w:rsidRPr="00067299">
              <w:rPr>
                <w:rFonts w:ascii="Segoe UI" w:hAnsi="Segoe UI" w:cs="Segoe UI"/>
                <w:sz w:val="20"/>
                <w:szCs w:val="20"/>
              </w:rPr>
              <w:t xml:space="preserve">PVz2 = pv3 x (pv4 – RH) </w:t>
            </w:r>
            <w:r w:rsidRPr="00067299">
              <w:rPr>
                <w:rFonts w:ascii="Segoe UI" w:hAnsi="Segoe UI" w:cs="Segoe UI"/>
                <w:sz w:val="20"/>
                <w:szCs w:val="20"/>
              </w:rPr>
              <w:tab/>
            </w:r>
            <w:r w:rsidRPr="00067299">
              <w:rPr>
                <w:rFonts w:ascii="Segoe UI" w:hAnsi="Segoe UI" w:cs="Segoe UI"/>
                <w:i/>
                <w:sz w:val="20"/>
                <w:szCs w:val="20"/>
              </w:rPr>
              <w:t>[</w:t>
            </w:r>
            <w:r w:rsidRPr="00067299">
              <w:rPr>
                <w:rFonts w:ascii="Segoe UI" w:hAnsi="Segoe UI" w:cs="Segoe UI"/>
                <w:i/>
                <w:noProof/>
                <w:sz w:val="20"/>
                <w:szCs w:val="20"/>
              </w:rPr>
              <w:t>hodiny</w:t>
            </w:r>
            <w:r w:rsidRPr="00067299">
              <w:rPr>
                <w:rFonts w:ascii="Segoe UI" w:hAnsi="Segoe UI" w:cs="Segoe UI"/>
                <w:i/>
                <w:sz w:val="20"/>
                <w:szCs w:val="20"/>
              </w:rPr>
              <w:t>]</w:t>
            </w:r>
          </w:p>
          <w:p w14:paraId="49220FCE" w14:textId="77777777" w:rsidR="00067299" w:rsidRPr="00067299" w:rsidRDefault="00067299" w:rsidP="000123FE">
            <w:pPr>
              <w:rPr>
                <w:rFonts w:ascii="Segoe UI" w:hAnsi="Segoe UI" w:cs="Segoe UI"/>
                <w:i/>
                <w:noProof/>
                <w:sz w:val="20"/>
                <w:szCs w:val="20"/>
              </w:rPr>
            </w:pPr>
            <w:r w:rsidRPr="00067299">
              <w:rPr>
                <w:rFonts w:ascii="Segoe UI" w:hAnsi="Segoe UI" w:cs="Segoe UI"/>
                <w:i/>
                <w:noProof/>
                <w:sz w:val="20"/>
                <w:szCs w:val="20"/>
              </w:rPr>
              <w:t>Výpočet se provádí pouze pro havárie, kde počet hodin přerušení dodávky pitné vody je větší než požadovaná doba (dána referenční hodnotou), tzn. pv4 &gt; RH.</w:t>
            </w:r>
          </w:p>
        </w:tc>
      </w:tr>
      <w:tr w:rsidR="00067299" w:rsidRPr="00067299" w14:paraId="0BB549A5" w14:textId="77777777" w:rsidTr="000123FE">
        <w:trPr>
          <w:trHeight w:val="227"/>
        </w:trPr>
        <w:tc>
          <w:tcPr>
            <w:tcW w:w="1587" w:type="dxa"/>
            <w:vMerge w:val="restart"/>
          </w:tcPr>
          <w:p w14:paraId="3B96419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725" w:type="dxa"/>
          </w:tcPr>
          <w:p w14:paraId="0E5EE918"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pv3</w:t>
            </w:r>
          </w:p>
        </w:tc>
        <w:tc>
          <w:tcPr>
            <w:tcW w:w="6987" w:type="dxa"/>
          </w:tcPr>
          <w:p w14:paraId="6A20E9C6" w14:textId="77777777" w:rsidR="00067299" w:rsidRPr="00067299" w:rsidRDefault="00067299" w:rsidP="000123FE">
            <w:pPr>
              <w:pStyle w:val="Zkladntext"/>
              <w:rPr>
                <w:rFonts w:ascii="Segoe UI" w:hAnsi="Segoe UI" w:cs="Segoe UI"/>
                <w:i/>
                <w:iCs/>
                <w:sz w:val="20"/>
                <w:szCs w:val="20"/>
              </w:rPr>
            </w:pPr>
            <w:r w:rsidRPr="00067299">
              <w:rPr>
                <w:rFonts w:ascii="Segoe UI" w:hAnsi="Segoe UI" w:cs="Segoe UI"/>
                <w:sz w:val="20"/>
                <w:szCs w:val="20"/>
              </w:rPr>
              <w:t>Počet přípojek, s výjimkou přípojek vybraných odběratelů, postižených přerušením dodávky pitné vody během jedné havárie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716C188E" w14:textId="77777777" w:rsidTr="000123FE">
        <w:trPr>
          <w:trHeight w:val="227"/>
        </w:trPr>
        <w:tc>
          <w:tcPr>
            <w:tcW w:w="1587" w:type="dxa"/>
            <w:vMerge/>
          </w:tcPr>
          <w:p w14:paraId="44D6E3F5" w14:textId="77777777" w:rsidR="00067299" w:rsidRPr="00067299" w:rsidRDefault="00067299" w:rsidP="000123FE">
            <w:pPr>
              <w:pStyle w:val="Zkladntextvlevo"/>
              <w:rPr>
                <w:rFonts w:ascii="Segoe UI" w:hAnsi="Segoe UI" w:cs="Segoe UI"/>
                <w:b/>
                <w:szCs w:val="20"/>
              </w:rPr>
            </w:pPr>
          </w:p>
        </w:tc>
        <w:tc>
          <w:tcPr>
            <w:tcW w:w="725" w:type="dxa"/>
          </w:tcPr>
          <w:p w14:paraId="02F3FD82"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pv4</w:t>
            </w:r>
          </w:p>
        </w:tc>
        <w:tc>
          <w:tcPr>
            <w:tcW w:w="6987" w:type="dxa"/>
          </w:tcPr>
          <w:p w14:paraId="65510CFC" w14:textId="77777777" w:rsidR="00067299" w:rsidRPr="00067299" w:rsidRDefault="00067299" w:rsidP="000123FE">
            <w:pPr>
              <w:rPr>
                <w:rFonts w:ascii="Segoe UI" w:hAnsi="Segoe UI" w:cs="Segoe UI"/>
                <w:i/>
                <w:iCs/>
                <w:sz w:val="20"/>
                <w:szCs w:val="20"/>
              </w:rPr>
            </w:pPr>
            <w:r w:rsidRPr="00067299">
              <w:rPr>
                <w:rFonts w:ascii="Segoe UI" w:hAnsi="Segoe UI" w:cs="Segoe UI"/>
                <w:sz w:val="20"/>
                <w:szCs w:val="20"/>
              </w:rPr>
              <w:t>Počet hodin přerušení dodávky pitné vody během jedné havárie [</w:t>
            </w:r>
            <w:r w:rsidRPr="00067299">
              <w:rPr>
                <w:rFonts w:ascii="Segoe UI" w:hAnsi="Segoe UI" w:cs="Segoe UI"/>
                <w:i/>
                <w:iCs/>
                <w:sz w:val="20"/>
                <w:szCs w:val="20"/>
              </w:rPr>
              <w:t>hodiny</w:t>
            </w:r>
            <w:r w:rsidRPr="00067299">
              <w:rPr>
                <w:rFonts w:ascii="Segoe UI" w:hAnsi="Segoe UI" w:cs="Segoe UI"/>
                <w:sz w:val="20"/>
                <w:szCs w:val="20"/>
              </w:rPr>
              <w:t>]</w:t>
            </w:r>
          </w:p>
        </w:tc>
      </w:tr>
      <w:tr w:rsidR="00067299" w:rsidRPr="00067299" w14:paraId="78DA4F29" w14:textId="77777777" w:rsidTr="000123FE">
        <w:trPr>
          <w:trHeight w:val="227"/>
        </w:trPr>
        <w:tc>
          <w:tcPr>
            <w:tcW w:w="1587" w:type="dxa"/>
            <w:vMerge/>
          </w:tcPr>
          <w:p w14:paraId="5AF6FDD7" w14:textId="77777777" w:rsidR="00067299" w:rsidRPr="00067299" w:rsidRDefault="00067299" w:rsidP="000123FE">
            <w:pPr>
              <w:pStyle w:val="Zkladntextvlevo"/>
              <w:rPr>
                <w:rFonts w:ascii="Segoe UI" w:hAnsi="Segoe UI" w:cs="Segoe UI"/>
                <w:b/>
                <w:szCs w:val="20"/>
              </w:rPr>
            </w:pPr>
          </w:p>
        </w:tc>
        <w:tc>
          <w:tcPr>
            <w:tcW w:w="725" w:type="dxa"/>
          </w:tcPr>
          <w:p w14:paraId="5074FD7E"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pv5</w:t>
            </w:r>
          </w:p>
        </w:tc>
        <w:tc>
          <w:tcPr>
            <w:tcW w:w="6987" w:type="dxa"/>
          </w:tcPr>
          <w:p w14:paraId="332DA33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přerušení dodávky pitné vody z důvodu havárie,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208A19A" w14:textId="77777777" w:rsidTr="000123FE">
        <w:trPr>
          <w:trHeight w:val="227"/>
        </w:trPr>
        <w:tc>
          <w:tcPr>
            <w:tcW w:w="1587" w:type="dxa"/>
          </w:tcPr>
          <w:p w14:paraId="6A1BD93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712" w:type="dxa"/>
            <w:gridSpan w:val="2"/>
          </w:tcPr>
          <w:p w14:paraId="496926F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36AF9E8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02C82E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712" w:type="dxa"/>
            <w:gridSpan w:val="2"/>
            <w:tcBorders>
              <w:top w:val="single" w:sz="4" w:space="0" w:color="auto"/>
              <w:left w:val="single" w:sz="4" w:space="0" w:color="auto"/>
              <w:bottom w:val="single" w:sz="4" w:space="0" w:color="auto"/>
              <w:right w:val="single" w:sz="4" w:space="0" w:color="auto"/>
            </w:tcBorders>
          </w:tcPr>
          <w:p w14:paraId="46A7090C"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Dělení přerušení dodávky pitné vody do kategorií dle délky přerušení:</w:t>
            </w:r>
          </w:p>
          <w:p w14:paraId="1112FA7D"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75 % </w:t>
            </w:r>
            <w:proofErr w:type="gramStart"/>
            <w:r w:rsidRPr="00067299">
              <w:rPr>
                <w:rFonts w:ascii="Segoe UI" w:hAnsi="Segoe UI" w:cs="Segoe UI"/>
                <w:sz w:val="20"/>
                <w:szCs w:val="20"/>
              </w:rPr>
              <w:t>přerušení - do</w:t>
            </w:r>
            <w:proofErr w:type="gramEnd"/>
            <w:r w:rsidRPr="00067299">
              <w:rPr>
                <w:rFonts w:ascii="Segoe UI" w:hAnsi="Segoe UI" w:cs="Segoe UI"/>
                <w:sz w:val="20"/>
                <w:szCs w:val="20"/>
              </w:rPr>
              <w:t xml:space="preserve"> 32 hodin </w:t>
            </w:r>
          </w:p>
          <w:p w14:paraId="20204935"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15 % </w:t>
            </w:r>
            <w:proofErr w:type="gramStart"/>
            <w:r w:rsidRPr="00067299">
              <w:rPr>
                <w:rFonts w:ascii="Segoe UI" w:hAnsi="Segoe UI" w:cs="Segoe UI"/>
                <w:sz w:val="20"/>
                <w:szCs w:val="20"/>
              </w:rPr>
              <w:t>přerušení - do</w:t>
            </w:r>
            <w:proofErr w:type="gramEnd"/>
            <w:r w:rsidRPr="00067299">
              <w:rPr>
                <w:rFonts w:ascii="Segoe UI" w:hAnsi="Segoe UI" w:cs="Segoe UI"/>
                <w:sz w:val="20"/>
                <w:szCs w:val="20"/>
              </w:rPr>
              <w:t xml:space="preserve"> 56 hodin </w:t>
            </w:r>
          </w:p>
          <w:p w14:paraId="11A527C9"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10 % </w:t>
            </w:r>
            <w:proofErr w:type="gramStart"/>
            <w:r w:rsidRPr="00067299">
              <w:rPr>
                <w:rFonts w:ascii="Segoe UI" w:hAnsi="Segoe UI" w:cs="Segoe UI"/>
                <w:sz w:val="20"/>
                <w:szCs w:val="20"/>
              </w:rPr>
              <w:t>přerušení - do</w:t>
            </w:r>
            <w:proofErr w:type="gramEnd"/>
            <w:r w:rsidRPr="00067299">
              <w:rPr>
                <w:rFonts w:ascii="Segoe UI" w:hAnsi="Segoe UI" w:cs="Segoe UI"/>
                <w:sz w:val="20"/>
                <w:szCs w:val="20"/>
              </w:rPr>
              <w:t xml:space="preserve"> 80 hodin</w:t>
            </w:r>
          </w:p>
          <w:p w14:paraId="07F3FFF9" w14:textId="77777777" w:rsidR="00067299" w:rsidRPr="00067299" w:rsidRDefault="00067299" w:rsidP="000123FE">
            <w:pPr>
              <w:rPr>
                <w:rFonts w:ascii="Segoe UI" w:hAnsi="Segoe UI" w:cs="Segoe UI"/>
                <w:i/>
                <w:sz w:val="20"/>
                <w:szCs w:val="20"/>
              </w:rPr>
            </w:pPr>
            <w:r w:rsidRPr="00067299">
              <w:rPr>
                <w:rFonts w:ascii="Segoe UI" w:hAnsi="Segoe UI" w:cs="Segoe UI"/>
                <w:i/>
                <w:sz w:val="20"/>
                <w:szCs w:val="20"/>
              </w:rPr>
              <w:t xml:space="preserve">Při stanovení referenčního počtu (přípustného počtu) přerušení dodávky v rozložení na 75 %, 15 % a 10 % se zaokrouhlí referenční počet havárií (do 80 hodin od nahlášení) a referenční počet havárií (do 56 hodin od nahlášení) vždy na celé číslo nahoru, zbývající referenční počet havárií se dopočítá do celkového počtu havárií. </w:t>
            </w:r>
          </w:p>
        </w:tc>
      </w:tr>
      <w:tr w:rsidR="00067299" w:rsidRPr="00067299" w14:paraId="0FB6542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A61FEF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712" w:type="dxa"/>
            <w:gridSpan w:val="2"/>
            <w:tcBorders>
              <w:top w:val="single" w:sz="4" w:space="0" w:color="auto"/>
              <w:left w:val="single" w:sz="4" w:space="0" w:color="auto"/>
              <w:bottom w:val="single" w:sz="4" w:space="0" w:color="auto"/>
              <w:right w:val="single" w:sz="4" w:space="0" w:color="auto"/>
            </w:tcBorders>
          </w:tcPr>
          <w:p w14:paraId="6C7FBDC5" w14:textId="77777777" w:rsidR="00067299" w:rsidRPr="00067299" w:rsidRDefault="00067299" w:rsidP="000123FE">
            <w:pPr>
              <w:rPr>
                <w:rFonts w:ascii="Segoe UI" w:hAnsi="Segoe UI" w:cs="Segoe UI"/>
                <w:noProof/>
                <w:sz w:val="20"/>
                <w:szCs w:val="20"/>
              </w:rPr>
            </w:pPr>
            <w:r w:rsidRPr="00067299">
              <w:rPr>
                <w:rFonts w:ascii="Segoe UI" w:hAnsi="Segoe UI" w:cs="Segoe UI"/>
                <w:noProof/>
                <w:sz w:val="20"/>
                <w:szCs w:val="20"/>
              </w:rPr>
              <w:t xml:space="preserve">Počet bodů za rok = suma dílčích pokutových bodů za daný rok </w:t>
            </w:r>
          </w:p>
          <w:p w14:paraId="7BA01F8E"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 xml:space="preserve">Dílčí pokutové body pro každé přerušení = </w:t>
            </w:r>
            <w:r w:rsidRPr="00067299">
              <w:rPr>
                <w:rFonts w:ascii="Segoe UI" w:hAnsi="Segoe UI" w:cs="Segoe UI"/>
                <w:sz w:val="20"/>
                <w:szCs w:val="20"/>
              </w:rPr>
              <w:t>PVz2 x V</w:t>
            </w:r>
            <w:r w:rsidRPr="00067299">
              <w:rPr>
                <w:rFonts w:ascii="Segoe UI" w:hAnsi="Segoe UI" w:cs="Segoe UI"/>
                <w:sz w:val="20"/>
                <w:szCs w:val="20"/>
                <w:vertAlign w:val="subscript"/>
              </w:rPr>
              <w:t>2</w:t>
            </w:r>
          </w:p>
          <w:p w14:paraId="48E7877E"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kde </w:t>
            </w:r>
            <w:bookmarkStart w:id="21" w:name="OLE_LINK1"/>
            <w:bookmarkStart w:id="22" w:name="OLE_LINK2"/>
            <w:r w:rsidRPr="00067299">
              <w:rPr>
                <w:rFonts w:ascii="Segoe UI" w:hAnsi="Segoe UI" w:cs="Segoe UI"/>
                <w:sz w:val="20"/>
                <w:szCs w:val="20"/>
              </w:rPr>
              <w:t>V</w:t>
            </w:r>
            <w:r w:rsidRPr="00067299">
              <w:rPr>
                <w:rFonts w:ascii="Segoe UI" w:hAnsi="Segoe UI" w:cs="Segoe UI"/>
                <w:sz w:val="20"/>
                <w:szCs w:val="20"/>
                <w:vertAlign w:val="subscript"/>
              </w:rPr>
              <w:t>2</w:t>
            </w:r>
            <w:bookmarkEnd w:id="21"/>
            <w:bookmarkEnd w:id="22"/>
            <w:r w:rsidRPr="00067299">
              <w:rPr>
                <w:rFonts w:ascii="Segoe UI" w:hAnsi="Segoe UI" w:cs="Segoe UI"/>
                <w:sz w:val="20"/>
                <w:szCs w:val="20"/>
              </w:rPr>
              <w:t xml:space="preserve"> je počet bodů za jednu přípojku a jednu hodinu přerušení dodávky pitné vody nad referenční hodnotou, ve výši 0,005. </w:t>
            </w:r>
          </w:p>
          <w:p w14:paraId="7545BED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Maximální počet bodů za jednu událost je 10.</w:t>
            </w:r>
          </w:p>
        </w:tc>
      </w:tr>
      <w:tr w:rsidR="00067299" w:rsidRPr="00067299" w14:paraId="5F21F8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C762A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712" w:type="dxa"/>
            <w:gridSpan w:val="2"/>
            <w:tcBorders>
              <w:top w:val="single" w:sz="4" w:space="0" w:color="auto"/>
              <w:left w:val="single" w:sz="4" w:space="0" w:color="auto"/>
              <w:bottom w:val="single" w:sz="4" w:space="0" w:color="auto"/>
              <w:right w:val="single" w:sz="4" w:space="0" w:color="auto"/>
            </w:tcBorders>
          </w:tcPr>
          <w:p w14:paraId="5C20EF52"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Statistické vyjádření referenční hodnoty znamená, že lze hodnotit referenční hodnotu pro jednotlivé události pouze na konci hodnoceného období (jednoho roku).</w:t>
            </w:r>
          </w:p>
          <w:p w14:paraId="7689F54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Stanovení pokutových bodů sleduje počty vodovodních přípojek</w:t>
            </w:r>
            <w:r w:rsidRPr="00067299">
              <w:rPr>
                <w:rStyle w:val="Znakapoznpodarou"/>
                <w:rFonts w:ascii="Segoe UI" w:hAnsi="Segoe UI" w:cs="Segoe UI"/>
                <w:sz w:val="20"/>
                <w:szCs w:val="20"/>
              </w:rPr>
              <w:footnoteReference w:id="1"/>
            </w:r>
            <w:r w:rsidRPr="00067299">
              <w:rPr>
                <w:rFonts w:ascii="Segoe UI" w:hAnsi="Segoe UI" w:cs="Segoe UI"/>
                <w:sz w:val="20"/>
                <w:szCs w:val="20"/>
              </w:rPr>
              <w:t xml:space="preserve"> postižených přerušením dodávky pitné vody a počet hodin nad referenční hodnotou. </w:t>
            </w:r>
          </w:p>
          <w:p w14:paraId="2593927D" w14:textId="77777777" w:rsidR="00067299" w:rsidRPr="00067299" w:rsidRDefault="00067299" w:rsidP="000123FE">
            <w:pPr>
              <w:spacing w:before="120" w:after="60"/>
              <w:rPr>
                <w:rFonts w:ascii="Segoe UI" w:hAnsi="Segoe UI" w:cs="Segoe UI"/>
                <w:sz w:val="20"/>
                <w:szCs w:val="20"/>
              </w:rPr>
            </w:pPr>
            <w:r w:rsidRPr="00067299">
              <w:rPr>
                <w:rFonts w:ascii="Segoe UI" w:hAnsi="Segoe UI" w:cs="Segoe UI"/>
                <w:sz w:val="20"/>
                <w:szCs w:val="20"/>
              </w:rPr>
              <w:t xml:space="preserve">Počet přípojek postižených </w:t>
            </w:r>
            <w:proofErr w:type="spellStart"/>
            <w:r w:rsidRPr="00067299">
              <w:rPr>
                <w:rFonts w:ascii="Segoe UI" w:hAnsi="Segoe UI" w:cs="Segoe UI"/>
                <w:sz w:val="20"/>
                <w:szCs w:val="20"/>
              </w:rPr>
              <w:t>bezvodím</w:t>
            </w:r>
            <w:proofErr w:type="spellEnd"/>
            <w:r w:rsidRPr="00067299">
              <w:rPr>
                <w:rFonts w:ascii="Segoe UI" w:hAnsi="Segoe UI" w:cs="Segoe UI"/>
                <w:sz w:val="20"/>
                <w:szCs w:val="20"/>
              </w:rPr>
              <w:t xml:space="preserve"> určí provozovatel kvalifikovaným odhadem. Pokud s tímto odhadem vlastník nesouhlasí, postupuje se dle čl. 67 Smlouvy.</w:t>
            </w:r>
          </w:p>
          <w:p w14:paraId="29679C4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dodávky z důvodů havárií musí být vedeny v evidenci havárií a poruch (nejlépe na příslušném vodohospodářském dispečinku provozovatele s nepřetržitým provozem). </w:t>
            </w:r>
            <w:r w:rsidRPr="00067299">
              <w:rPr>
                <w:rFonts w:ascii="Segoe UI" w:hAnsi="Segoe UI" w:cs="Segoe UI"/>
                <w:noProof/>
                <w:sz w:val="20"/>
                <w:szCs w:val="20"/>
              </w:rPr>
              <w:t>Čl. 21.1.3. Smlouvy obsahuje podrobnější pravidla pro</w:t>
            </w:r>
            <w:r w:rsidRPr="00067299">
              <w:rPr>
                <w:rFonts w:ascii="Segoe UI" w:hAnsi="Segoe UI" w:cs="Segoe UI"/>
                <w:noProof/>
                <w:sz w:val="20"/>
                <w:szCs w:val="20"/>
              </w:rPr>
              <w:br/>
              <w:t xml:space="preserve">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p w14:paraId="06E23119"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lastRenderedPageBreak/>
              <w:t>Havárie znamená jakoukoliv neplánovanou událost, která způsobí ztrátu funkčnosti Vodovodu a/nebo Kanalizace, přičemž dojde k přerušení nebo omezení zásobování pitnou vodou a/nebo přerušení nebo omezení odvádění odpadních vod a/</w:t>
            </w:r>
            <w:proofErr w:type="gramStart"/>
            <w:r w:rsidRPr="00067299">
              <w:rPr>
                <w:rFonts w:ascii="Segoe UI" w:hAnsi="Segoe UI" w:cs="Segoe UI"/>
                <w:sz w:val="20"/>
                <w:szCs w:val="20"/>
              </w:rPr>
              <w:t>nebo  ohrožení</w:t>
            </w:r>
            <w:proofErr w:type="gramEnd"/>
            <w:r w:rsidRPr="00067299">
              <w:rPr>
                <w:rFonts w:ascii="Segoe UI" w:hAnsi="Segoe UI" w:cs="Segoe UI"/>
                <w:sz w:val="20"/>
                <w:szCs w:val="20"/>
              </w:rPr>
              <w:t xml:space="preserve">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2E824A80"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Doba přerušení dodávky pitné vody z důvodu havárie se stanoví:</w:t>
            </w:r>
          </w:p>
          <w:p w14:paraId="5770CFBD"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kdy je nahlášeno přerušení dodávky pitné vody, se doba přerušení stanoví od okamžiku nahlášení přerušení dodávky pitné vody na dispečink provozovatele. Okamžikem ukončení se rozumí termín potvrzení (libovolnou cestou s preferencí pro způsoby, které jsou zpětně dohledatelné, např. email nebo fax) od provozovatele vlastníkovi</w:t>
            </w:r>
            <w:r w:rsidRPr="00067299">
              <w:rPr>
                <w:rStyle w:val="Znakapoznpodarou"/>
                <w:rFonts w:ascii="Segoe UI" w:hAnsi="Segoe UI" w:cs="Segoe UI"/>
                <w:sz w:val="20"/>
              </w:rPr>
              <w:footnoteReference w:id="2"/>
            </w:r>
            <w:r w:rsidRPr="00067299">
              <w:rPr>
                <w:rFonts w:ascii="Segoe UI" w:hAnsi="Segoe UI" w:cs="Segoe UI"/>
                <w:sz w:val="20"/>
              </w:rPr>
              <w:t>, že byla obnovena dodávka vody.</w:t>
            </w:r>
          </w:p>
          <w:p w14:paraId="1DDE6B31"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které jsou nahlášeny na dispečink v okamžiku, kdy ještě není přerušena dodávka vody odběratelům, se doba přerušení stanoví od zahájení manipulace provozovatele na síti (dojde k přerušení dodávky pitné vody odběratelům). Okamžikem ukončení se rozumí termín potvrzení (libovolnou cestou s preferencí pro způsoby, které jsou zpětně dohledatelné, např. email nebo fax) od provozovatele vlastníkovi, že byla obnovena dodávka vody.</w:t>
            </w:r>
          </w:p>
          <w:p w14:paraId="78C2EEFE" w14:textId="71DAF528" w:rsidR="00067299" w:rsidRPr="00067299" w:rsidRDefault="00067299" w:rsidP="000123FE">
            <w:pPr>
              <w:rPr>
                <w:rFonts w:ascii="Segoe UI" w:hAnsi="Segoe UI" w:cs="Segoe UI"/>
                <w:sz w:val="20"/>
                <w:szCs w:val="20"/>
              </w:rPr>
            </w:pPr>
            <w:bookmarkStart w:id="23" w:name="OLE_LINK7"/>
            <w:bookmarkStart w:id="24" w:name="OLE_LINK8"/>
            <w:r w:rsidRPr="00067299">
              <w:rPr>
                <w:rFonts w:ascii="Segoe UI" w:hAnsi="Segoe UI" w:cs="Segoe UI"/>
                <w:sz w:val="20"/>
                <w:szCs w:val="20"/>
              </w:rPr>
              <w:t>Vybraní odběratelé jsou odběratelé, u nichž může dojít k ohrožení zdraví (života) člověka (</w:t>
            </w:r>
            <w:r w:rsidRPr="00067299">
              <w:rPr>
                <w:rFonts w:ascii="Segoe UI" w:hAnsi="Segoe UI" w:cs="Segoe UI"/>
                <w:i/>
                <w:sz w:val="20"/>
                <w:szCs w:val="20"/>
              </w:rPr>
              <w:t>např.</w:t>
            </w:r>
            <w:r w:rsidR="00B73F2F">
              <w:rPr>
                <w:rFonts w:ascii="Segoe UI" w:hAnsi="Segoe UI" w:cs="Segoe UI"/>
                <w:i/>
                <w:sz w:val="20"/>
                <w:szCs w:val="20"/>
              </w:rPr>
              <w:t xml:space="preserve"> </w:t>
            </w:r>
            <w:r w:rsidRPr="00067299">
              <w:rPr>
                <w:rFonts w:ascii="Segoe UI" w:hAnsi="Segoe UI" w:cs="Segoe UI"/>
                <w:i/>
                <w:sz w:val="20"/>
                <w:szCs w:val="20"/>
              </w:rPr>
              <w:t xml:space="preserve">nemocnice) </w:t>
            </w:r>
            <w:r w:rsidRPr="00067299">
              <w:rPr>
                <w:rFonts w:ascii="Segoe UI" w:hAnsi="Segoe UI" w:cs="Segoe UI"/>
                <w:sz w:val="20"/>
                <w:szCs w:val="20"/>
              </w:rPr>
              <w:t>nebo neodvratitelným škodám (</w:t>
            </w:r>
            <w:r w:rsidRPr="00067299">
              <w:rPr>
                <w:rFonts w:ascii="Segoe UI" w:hAnsi="Segoe UI" w:cs="Segoe UI"/>
                <w:i/>
                <w:sz w:val="20"/>
                <w:szCs w:val="20"/>
              </w:rPr>
              <w:t>např.</w:t>
            </w:r>
            <w:r w:rsidR="00B73F2F">
              <w:rPr>
                <w:rFonts w:ascii="Segoe UI" w:hAnsi="Segoe UI" w:cs="Segoe UI"/>
                <w:i/>
                <w:sz w:val="20"/>
                <w:szCs w:val="20"/>
              </w:rPr>
              <w:t xml:space="preserve"> </w:t>
            </w:r>
            <w:r w:rsidRPr="00067299">
              <w:rPr>
                <w:rFonts w:ascii="Segoe UI" w:hAnsi="Segoe UI" w:cs="Segoe UI"/>
                <w:i/>
                <w:sz w:val="20"/>
                <w:szCs w:val="20"/>
              </w:rPr>
              <w:t>živočišná výroba</w:t>
            </w:r>
            <w:r w:rsidRPr="00067299">
              <w:rPr>
                <w:rFonts w:ascii="Segoe UI" w:hAnsi="Segoe UI" w:cs="Segoe UI"/>
                <w:sz w:val="20"/>
                <w:szCs w:val="20"/>
              </w:rPr>
              <w:t>). U těchto odběratelů je stanovena maximální přípustná délka přerušení dodávky pitné vody, kratší než 32 hodin, v provozním řádu vodovodu nebo v provozní smlouvě. Pokud je tato maximální přípustná délka delší než 32 hodin, nejedná se o vybraného odběratele ve smyslu tohoto ukazatele.</w:t>
            </w:r>
            <w:bookmarkEnd w:id="23"/>
            <w:bookmarkEnd w:id="24"/>
          </w:p>
          <w:p w14:paraId="69578F5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Délka havarijního přerušení dodávek pitné vody vybraným odběratelům je monitorována výkonovým ukazatelem „Havarijní přerušení dodávek </w:t>
            </w:r>
            <w:proofErr w:type="gramStart"/>
            <w:r w:rsidRPr="00067299">
              <w:rPr>
                <w:rFonts w:ascii="Segoe UI" w:hAnsi="Segoe UI" w:cs="Segoe UI"/>
                <w:sz w:val="20"/>
                <w:szCs w:val="20"/>
              </w:rPr>
              <w:t>vody - vybraní</w:t>
            </w:r>
            <w:proofErr w:type="gramEnd"/>
            <w:r w:rsidRPr="00067299">
              <w:rPr>
                <w:rFonts w:ascii="Segoe UI" w:hAnsi="Segoe UI" w:cs="Segoe UI"/>
                <w:sz w:val="20"/>
                <w:szCs w:val="20"/>
              </w:rPr>
              <w:t xml:space="preserve"> odběratelé“.</w:t>
            </w:r>
          </w:p>
        </w:tc>
      </w:tr>
      <w:tr w:rsidR="00067299" w:rsidRPr="00067299" w14:paraId="5F4A76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552E3A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712" w:type="dxa"/>
            <w:gridSpan w:val="2"/>
            <w:tcBorders>
              <w:top w:val="single" w:sz="4" w:space="0" w:color="auto"/>
              <w:left w:val="single" w:sz="4" w:space="0" w:color="auto"/>
              <w:bottom w:val="single" w:sz="4" w:space="0" w:color="auto"/>
              <w:right w:val="single" w:sz="4" w:space="0" w:color="auto"/>
            </w:tcBorders>
          </w:tcPr>
          <w:p w14:paraId="47F38DCD"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V průběhu daného roku došlo k 75 haváriím. 50 jich bylo vyřešeno do 32 hodin, 25 do 56 hodin.</w:t>
            </w:r>
          </w:p>
          <w:p w14:paraId="6593C40B"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Stanovení referenčního počtu havárií (pomocí procent): </w:t>
            </w:r>
          </w:p>
          <w:p w14:paraId="70D4BA4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Dělení havárií do kategorií dle délky přerušení:</w:t>
            </w:r>
          </w:p>
          <w:p w14:paraId="2BFB1F4B"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 xml:space="preserve">10 % </w:t>
            </w:r>
            <w:proofErr w:type="gramStart"/>
            <w:r w:rsidRPr="00067299">
              <w:rPr>
                <w:rFonts w:ascii="Segoe UI" w:hAnsi="Segoe UI" w:cs="Segoe UI"/>
                <w:sz w:val="20"/>
                <w:szCs w:val="20"/>
              </w:rPr>
              <w:t>havárií - do</w:t>
            </w:r>
            <w:proofErr w:type="gramEnd"/>
            <w:r w:rsidRPr="00067299">
              <w:rPr>
                <w:rFonts w:ascii="Segoe UI" w:hAnsi="Segoe UI" w:cs="Segoe UI"/>
                <w:sz w:val="20"/>
                <w:szCs w:val="20"/>
              </w:rPr>
              <w:t xml:space="preserve"> 80 hodin = 0,1 x 75 = 7,5 (zaokrouhlí se nahoru) tj. 8</w:t>
            </w:r>
          </w:p>
          <w:p w14:paraId="5BEC507E"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 xml:space="preserve">15 % </w:t>
            </w:r>
            <w:proofErr w:type="gramStart"/>
            <w:r w:rsidRPr="00067299">
              <w:rPr>
                <w:rFonts w:ascii="Segoe UI" w:hAnsi="Segoe UI" w:cs="Segoe UI"/>
                <w:sz w:val="20"/>
                <w:szCs w:val="20"/>
              </w:rPr>
              <w:t>havárií - do</w:t>
            </w:r>
            <w:proofErr w:type="gramEnd"/>
            <w:r w:rsidRPr="00067299">
              <w:rPr>
                <w:rFonts w:ascii="Segoe UI" w:hAnsi="Segoe UI" w:cs="Segoe UI"/>
                <w:sz w:val="20"/>
                <w:szCs w:val="20"/>
              </w:rPr>
              <w:t xml:space="preserve"> 56 hodin = 0,15 x 75 = 11,25 (zaokrouhlí se nahoru) tj. 12</w:t>
            </w:r>
          </w:p>
          <w:p w14:paraId="13D8E039"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 xml:space="preserve">75 % </w:t>
            </w:r>
            <w:proofErr w:type="gramStart"/>
            <w:r w:rsidRPr="00067299">
              <w:rPr>
                <w:rFonts w:ascii="Segoe UI" w:hAnsi="Segoe UI" w:cs="Segoe UI"/>
                <w:sz w:val="20"/>
                <w:szCs w:val="20"/>
              </w:rPr>
              <w:t>havárií - do</w:t>
            </w:r>
            <w:proofErr w:type="gramEnd"/>
            <w:r w:rsidRPr="00067299">
              <w:rPr>
                <w:rFonts w:ascii="Segoe UI" w:hAnsi="Segoe UI" w:cs="Segoe UI"/>
                <w:sz w:val="20"/>
                <w:szCs w:val="20"/>
              </w:rPr>
              <w:t xml:space="preserve"> 32 hodin = dopočítáme do </w:t>
            </w:r>
            <w:proofErr w:type="spellStart"/>
            <w:r w:rsidRPr="00067299">
              <w:rPr>
                <w:rFonts w:ascii="Segoe UI" w:hAnsi="Segoe UI" w:cs="Segoe UI"/>
                <w:sz w:val="20"/>
                <w:szCs w:val="20"/>
              </w:rPr>
              <w:t>celk</w:t>
            </w:r>
            <w:proofErr w:type="spellEnd"/>
            <w:r w:rsidRPr="00067299">
              <w:rPr>
                <w:rFonts w:ascii="Segoe UI" w:hAnsi="Segoe UI" w:cs="Segoe UI"/>
                <w:sz w:val="20"/>
                <w:szCs w:val="20"/>
              </w:rPr>
              <w:t>. počtu = 75 - 8 -12 = 55</w:t>
            </w:r>
          </w:p>
          <w:p w14:paraId="021E9426" w14:textId="53D5B8AC"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Zatřídění skutečných havárií do jednotlivých </w:t>
            </w:r>
            <w:r w:rsidR="00B73F2F" w:rsidRPr="00067299">
              <w:rPr>
                <w:rFonts w:ascii="Segoe UI" w:hAnsi="Segoe UI" w:cs="Segoe UI"/>
                <w:sz w:val="20"/>
                <w:szCs w:val="20"/>
              </w:rPr>
              <w:t>kategorií:</w:t>
            </w:r>
          </w:p>
          <w:p w14:paraId="6A261413"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do 32 hodin – 50 přerušení</w:t>
            </w:r>
          </w:p>
          <w:p w14:paraId="51DD056E"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do 56 hodin – 12 přerušení (13 zbývá)</w:t>
            </w:r>
          </w:p>
          <w:p w14:paraId="2726265A"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lastRenderedPageBreak/>
              <w:t xml:space="preserve">do 80 hodin – 8 přerušení (do této kategorie lze tedy přesunout </w:t>
            </w:r>
            <w:r w:rsidRPr="00067299">
              <w:rPr>
                <w:rFonts w:ascii="Segoe UI" w:hAnsi="Segoe UI" w:cs="Segoe UI"/>
                <w:sz w:val="20"/>
                <w:szCs w:val="20"/>
              </w:rPr>
              <w:br/>
              <w:t>8 přerušení, která byla ve skutečnosti vyřešena do 56 hodin)</w:t>
            </w:r>
          </w:p>
          <w:p w14:paraId="7D9A18EB"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5 přerušení nebylo možno zatřídit do žádné kategorie.</w:t>
            </w:r>
          </w:p>
          <w:p w14:paraId="1BBAE17D"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To znamená, že v průběhu roku došlo u 5 přerušení (přestože byla vyřešena do 56 hodin) k překročení referenční hodnoty:</w:t>
            </w:r>
          </w:p>
          <w:p w14:paraId="6B694476"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první přerušení ovlivnilo 11 přípojek a počet hodin přerušení dodávky byl 35 hodin</w:t>
            </w:r>
          </w:p>
          <w:p w14:paraId="40744AB8"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11 x (</w:t>
            </w:r>
            <w:proofErr w:type="gramStart"/>
            <w:r w:rsidRPr="00067299">
              <w:rPr>
                <w:rFonts w:ascii="Segoe UI" w:hAnsi="Segoe UI" w:cs="Segoe UI"/>
                <w:sz w:val="20"/>
                <w:szCs w:val="20"/>
              </w:rPr>
              <w:t>35 - 32</w:t>
            </w:r>
            <w:proofErr w:type="gramEnd"/>
            <w:r w:rsidRPr="00067299">
              <w:rPr>
                <w:rFonts w:ascii="Segoe UI" w:hAnsi="Segoe UI" w:cs="Segoe UI"/>
                <w:sz w:val="20"/>
                <w:szCs w:val="20"/>
              </w:rPr>
              <w:t>) = 33</w:t>
            </w:r>
          </w:p>
          <w:p w14:paraId="48634564"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druhé přerušení ovlivnilo 20 přípojek a počet hodin přerušení dodávky byl 37 hodin</w:t>
            </w:r>
          </w:p>
          <w:p w14:paraId="2369F149"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20 x (</w:t>
            </w:r>
            <w:proofErr w:type="gramStart"/>
            <w:r w:rsidRPr="00067299">
              <w:rPr>
                <w:rFonts w:ascii="Segoe UI" w:hAnsi="Segoe UI" w:cs="Segoe UI"/>
                <w:sz w:val="20"/>
                <w:szCs w:val="20"/>
              </w:rPr>
              <w:t>37 - 32</w:t>
            </w:r>
            <w:proofErr w:type="gramEnd"/>
            <w:r w:rsidRPr="00067299">
              <w:rPr>
                <w:rFonts w:ascii="Segoe UI" w:hAnsi="Segoe UI" w:cs="Segoe UI"/>
                <w:sz w:val="20"/>
                <w:szCs w:val="20"/>
              </w:rPr>
              <w:t>) = 100</w:t>
            </w:r>
          </w:p>
          <w:p w14:paraId="325A3CD6"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třetí přerušení ovlivnilo 5 přípojek a počet hodin přerušení dodávky byl 44 hodin</w:t>
            </w:r>
          </w:p>
          <w:p w14:paraId="4ADCA3E0"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5 x (</w:t>
            </w:r>
            <w:proofErr w:type="gramStart"/>
            <w:r w:rsidRPr="00067299">
              <w:rPr>
                <w:rFonts w:ascii="Segoe UI" w:hAnsi="Segoe UI" w:cs="Segoe UI"/>
                <w:sz w:val="20"/>
                <w:szCs w:val="20"/>
              </w:rPr>
              <w:t>44 - 32</w:t>
            </w:r>
            <w:proofErr w:type="gramEnd"/>
            <w:r w:rsidRPr="00067299">
              <w:rPr>
                <w:rFonts w:ascii="Segoe UI" w:hAnsi="Segoe UI" w:cs="Segoe UI"/>
                <w:sz w:val="20"/>
                <w:szCs w:val="20"/>
              </w:rPr>
              <w:t>) = 60</w:t>
            </w:r>
          </w:p>
          <w:p w14:paraId="0D87A2D1"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 xml:space="preserve">čtvrté přerušení ovlivnilo 15 přípojek a počet hodin přerušení dodávky byl 49 hodin </w:t>
            </w:r>
          </w:p>
          <w:p w14:paraId="277DE89F"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15 x (</w:t>
            </w:r>
            <w:proofErr w:type="gramStart"/>
            <w:r w:rsidRPr="00067299">
              <w:rPr>
                <w:rFonts w:ascii="Segoe UI" w:hAnsi="Segoe UI" w:cs="Segoe UI"/>
                <w:sz w:val="20"/>
                <w:szCs w:val="20"/>
              </w:rPr>
              <w:t>49 - 32</w:t>
            </w:r>
            <w:proofErr w:type="gramEnd"/>
            <w:r w:rsidRPr="00067299">
              <w:rPr>
                <w:rFonts w:ascii="Segoe UI" w:hAnsi="Segoe UI" w:cs="Segoe UI"/>
                <w:sz w:val="20"/>
                <w:szCs w:val="20"/>
              </w:rPr>
              <w:t>) = 255</w:t>
            </w:r>
          </w:p>
          <w:p w14:paraId="2451D42F"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 xml:space="preserve">páté přerušení ovlivnilo 6 přípojek a počet hodin přerušení dodávky byl 52 hodin </w:t>
            </w:r>
          </w:p>
          <w:p w14:paraId="7245E04B"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6 x (</w:t>
            </w:r>
            <w:proofErr w:type="gramStart"/>
            <w:r w:rsidRPr="00067299">
              <w:rPr>
                <w:rFonts w:ascii="Segoe UI" w:hAnsi="Segoe UI" w:cs="Segoe UI"/>
                <w:sz w:val="20"/>
                <w:szCs w:val="20"/>
              </w:rPr>
              <w:t>52 - 32</w:t>
            </w:r>
            <w:proofErr w:type="gramEnd"/>
            <w:r w:rsidRPr="00067299">
              <w:rPr>
                <w:rFonts w:ascii="Segoe UI" w:hAnsi="Segoe UI" w:cs="Segoe UI"/>
                <w:sz w:val="20"/>
                <w:szCs w:val="20"/>
              </w:rPr>
              <w:t>) = 120</w:t>
            </w:r>
          </w:p>
          <w:p w14:paraId="7DBA998C" w14:textId="77777777" w:rsidR="00067299" w:rsidRPr="00067299" w:rsidRDefault="00067299" w:rsidP="000123FE">
            <w:pPr>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7AA19D3F" w14:textId="77777777" w:rsidR="00067299" w:rsidRPr="00067299" w:rsidRDefault="00067299" w:rsidP="000123FE">
            <w:pPr>
              <w:rPr>
                <w:rFonts w:ascii="Segoe UI" w:hAnsi="Segoe UI" w:cs="Segoe UI"/>
                <w:noProof/>
                <w:sz w:val="20"/>
                <w:szCs w:val="20"/>
              </w:rPr>
            </w:pPr>
            <w:r w:rsidRPr="00067299">
              <w:rPr>
                <w:rFonts w:ascii="Segoe UI" w:hAnsi="Segoe UI" w:cs="Segoe UI"/>
                <w:noProof/>
                <w:sz w:val="20"/>
                <w:szCs w:val="20"/>
              </w:rPr>
              <w:t xml:space="preserve">Počet bodů za daný rok = suma dílčích pokutových bodů za daný rok </w:t>
            </w:r>
          </w:p>
          <w:p w14:paraId="251A70CD"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Stanovení dílčích pokutových bodů pro jednotlivé Havárie = PVz</w:t>
            </w:r>
            <w:r w:rsidRPr="00067299">
              <w:rPr>
                <w:rFonts w:ascii="Segoe UI" w:hAnsi="Segoe UI" w:cs="Segoe UI"/>
                <w:sz w:val="20"/>
                <w:szCs w:val="20"/>
              </w:rPr>
              <w:t>2 x V</w:t>
            </w:r>
            <w:r w:rsidRPr="00067299">
              <w:rPr>
                <w:rFonts w:ascii="Segoe UI" w:hAnsi="Segoe UI" w:cs="Segoe UI"/>
                <w:sz w:val="20"/>
                <w:szCs w:val="20"/>
                <w:vertAlign w:val="subscript"/>
              </w:rPr>
              <w:t>2</w:t>
            </w:r>
          </w:p>
          <w:p w14:paraId="02662625"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první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33 x 0,005 = 0,165</w:t>
            </w:r>
          </w:p>
          <w:p w14:paraId="23D1F95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druhé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100 x 0,005 = 0,5</w:t>
            </w:r>
          </w:p>
          <w:p w14:paraId="495826C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třetí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60 x 0,005 = 0,3</w:t>
            </w:r>
          </w:p>
          <w:p w14:paraId="55D551E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čtvrté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255 x 0,005 = 1,275</w:t>
            </w:r>
          </w:p>
          <w:p w14:paraId="73B4C790"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páté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120 x 0,005 = 0,6</w:t>
            </w:r>
          </w:p>
          <w:p w14:paraId="7958D0AD"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Počet bodů za daný rok = 0,165 + 0,5 + 0,3 + 1,275 + 0,6 = 2,84</w:t>
            </w:r>
          </w:p>
        </w:tc>
      </w:tr>
    </w:tbl>
    <w:p w14:paraId="46A9791C" w14:textId="77777777" w:rsidR="00067299" w:rsidRDefault="00067299" w:rsidP="00067299">
      <w:pPr>
        <w:pStyle w:val="Nadpis3"/>
        <w:keepLines/>
        <w:tabs>
          <w:tab w:val="clear" w:pos="1276"/>
        </w:tabs>
        <w:spacing w:after="200"/>
        <w:ind w:left="1588" w:hanging="737"/>
      </w:pPr>
      <w:r w:rsidRPr="004529C9">
        <w:lastRenderedPageBreak/>
        <w:t>Limity vývoje ztrát pitné vody (jednotkový únik vody nefakturované) (iPVz3, PVz3)</w:t>
      </w:r>
      <w:r>
        <w:t xml:space="preserve"> (základní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10"/>
        <w:gridCol w:w="6956"/>
      </w:tblGrid>
      <w:tr w:rsidR="00067299" w:rsidRPr="00067299" w14:paraId="27AD77B4" w14:textId="77777777" w:rsidTr="000123FE">
        <w:trPr>
          <w:trHeight w:val="227"/>
        </w:trPr>
        <w:tc>
          <w:tcPr>
            <w:tcW w:w="853" w:type="pct"/>
          </w:tcPr>
          <w:p w14:paraId="6E97FAC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informativního ukazatele</w:t>
            </w:r>
          </w:p>
        </w:tc>
        <w:tc>
          <w:tcPr>
            <w:tcW w:w="4147" w:type="pct"/>
            <w:gridSpan w:val="2"/>
          </w:tcPr>
          <w:p w14:paraId="577D0C7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Objem nefakturované vody (VNF) v poměru k přepočtené délce sítě na profil DN150.</w:t>
            </w:r>
          </w:p>
          <w:p w14:paraId="73553A6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5F7FEFDE" w14:textId="77777777" w:rsidTr="000123FE">
        <w:trPr>
          <w:trHeight w:val="227"/>
        </w:trPr>
        <w:tc>
          <w:tcPr>
            <w:tcW w:w="853" w:type="pct"/>
          </w:tcPr>
          <w:p w14:paraId="44D5ED9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5E07777D"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iPVz3 = (pv6 / 1000) / pv7 </w:t>
            </w:r>
            <w:r w:rsidRPr="00067299">
              <w:rPr>
                <w:rFonts w:ascii="Segoe UI" w:hAnsi="Segoe UI" w:cs="Segoe UI"/>
                <w:sz w:val="20"/>
                <w:szCs w:val="20"/>
              </w:rPr>
              <w:tab/>
              <w:t xml:space="preserve"> [</w:t>
            </w:r>
            <w:r w:rsidRPr="00067299">
              <w:rPr>
                <w:rFonts w:ascii="Segoe UI" w:hAnsi="Segoe UI" w:cs="Segoe UI"/>
                <w:i/>
                <w:sz w:val="20"/>
                <w:szCs w:val="20"/>
              </w:rPr>
              <w:t>tis.m</w:t>
            </w:r>
            <w:r w:rsidRPr="00067299">
              <w:rPr>
                <w:rFonts w:ascii="Segoe UI" w:hAnsi="Segoe UI" w:cs="Segoe UI"/>
                <w:i/>
                <w:sz w:val="20"/>
                <w:szCs w:val="20"/>
                <w:vertAlign w:val="superscript"/>
              </w:rPr>
              <w:t>3</w:t>
            </w:r>
            <w:r w:rsidRPr="00067299">
              <w:rPr>
                <w:rFonts w:ascii="Segoe UI" w:hAnsi="Segoe UI" w:cs="Segoe UI"/>
                <w:i/>
                <w:sz w:val="20"/>
                <w:szCs w:val="20"/>
              </w:rPr>
              <w:t>/km/rok</w:t>
            </w:r>
            <w:r w:rsidRPr="00067299">
              <w:rPr>
                <w:rFonts w:ascii="Segoe UI" w:hAnsi="Segoe UI" w:cs="Segoe UI"/>
                <w:sz w:val="20"/>
                <w:szCs w:val="20"/>
              </w:rPr>
              <w:t>]</w:t>
            </w:r>
          </w:p>
        </w:tc>
      </w:tr>
      <w:tr w:rsidR="00067299" w:rsidRPr="00067299" w14:paraId="199A18AB" w14:textId="77777777" w:rsidTr="000123FE">
        <w:trPr>
          <w:trHeight w:val="227"/>
        </w:trPr>
        <w:tc>
          <w:tcPr>
            <w:tcW w:w="853" w:type="pct"/>
          </w:tcPr>
          <w:p w14:paraId="4A220259"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Definice smluvního ukazatele</w:t>
            </w:r>
          </w:p>
        </w:tc>
        <w:tc>
          <w:tcPr>
            <w:tcW w:w="4147" w:type="pct"/>
            <w:gridSpan w:val="2"/>
          </w:tcPr>
          <w:p w14:paraId="15C0DCF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Objem nefakturované vody (VNF) v poměru k přepočtené délce sítě na profil DN150.</w:t>
            </w:r>
          </w:p>
          <w:p w14:paraId="22EA826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3C871035" w14:textId="77777777" w:rsidTr="000123FE">
        <w:trPr>
          <w:trHeight w:val="227"/>
        </w:trPr>
        <w:tc>
          <w:tcPr>
            <w:tcW w:w="853" w:type="pct"/>
          </w:tcPr>
          <w:p w14:paraId="47B10AC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6DF71FAD"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PVz3 = (pv6 / 1000) / pv7 </w:t>
            </w:r>
            <w:r w:rsidRPr="00067299">
              <w:rPr>
                <w:rFonts w:ascii="Segoe UI" w:hAnsi="Segoe UI" w:cs="Segoe UI"/>
                <w:sz w:val="20"/>
                <w:szCs w:val="20"/>
              </w:rPr>
              <w:tab/>
              <w:t xml:space="preserve"> [</w:t>
            </w:r>
            <w:r w:rsidRPr="00067299">
              <w:rPr>
                <w:rFonts w:ascii="Segoe UI" w:hAnsi="Segoe UI" w:cs="Segoe UI"/>
                <w:i/>
                <w:sz w:val="20"/>
                <w:szCs w:val="20"/>
              </w:rPr>
              <w:t>tis.m</w:t>
            </w:r>
            <w:r w:rsidRPr="00067299">
              <w:rPr>
                <w:rFonts w:ascii="Segoe UI" w:hAnsi="Segoe UI" w:cs="Segoe UI"/>
                <w:i/>
                <w:sz w:val="20"/>
                <w:szCs w:val="20"/>
                <w:vertAlign w:val="superscript"/>
              </w:rPr>
              <w:t>3</w:t>
            </w:r>
            <w:r w:rsidRPr="00067299">
              <w:rPr>
                <w:rFonts w:ascii="Segoe UI" w:hAnsi="Segoe UI" w:cs="Segoe UI"/>
                <w:i/>
                <w:sz w:val="20"/>
                <w:szCs w:val="20"/>
              </w:rPr>
              <w:t>/km/rok</w:t>
            </w:r>
            <w:r w:rsidRPr="00067299">
              <w:rPr>
                <w:rFonts w:ascii="Segoe UI" w:hAnsi="Segoe UI" w:cs="Segoe UI"/>
                <w:sz w:val="20"/>
                <w:szCs w:val="20"/>
              </w:rPr>
              <w:t>]</w:t>
            </w:r>
          </w:p>
        </w:tc>
      </w:tr>
      <w:tr w:rsidR="00067299" w:rsidRPr="00067299" w14:paraId="34BAD8E5" w14:textId="77777777" w:rsidTr="000123FE">
        <w:trPr>
          <w:trHeight w:val="227"/>
        </w:trPr>
        <w:tc>
          <w:tcPr>
            <w:tcW w:w="853" w:type="pct"/>
            <w:vMerge w:val="restart"/>
          </w:tcPr>
          <w:p w14:paraId="24858B8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384" w:type="pct"/>
          </w:tcPr>
          <w:p w14:paraId="3245D44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pv6</w:t>
            </w:r>
          </w:p>
        </w:tc>
        <w:tc>
          <w:tcPr>
            <w:tcW w:w="3764" w:type="pct"/>
          </w:tcPr>
          <w:p w14:paraId="3BEE0176" w14:textId="77777777" w:rsidR="00067299" w:rsidRPr="00067299" w:rsidRDefault="00067299" w:rsidP="000123FE">
            <w:pPr>
              <w:pStyle w:val="Zkladntext"/>
              <w:tabs>
                <w:tab w:val="right" w:pos="6669"/>
              </w:tabs>
              <w:rPr>
                <w:rFonts w:ascii="Segoe UI" w:hAnsi="Segoe UI" w:cs="Segoe UI"/>
                <w:sz w:val="20"/>
                <w:szCs w:val="20"/>
              </w:rPr>
            </w:pPr>
            <w:r w:rsidRPr="00067299">
              <w:rPr>
                <w:rFonts w:ascii="Segoe UI" w:hAnsi="Segoe UI" w:cs="Segoe UI"/>
                <w:sz w:val="20"/>
                <w:szCs w:val="20"/>
              </w:rPr>
              <w:t>Objem nefakturované vody (VNF) vyjádřený jako rozdíl objemu vody k realizaci a objemu vody celkem fakturované (dodané), během jednoho roku [</w:t>
            </w:r>
            <w:r w:rsidRPr="00067299">
              <w:rPr>
                <w:rFonts w:ascii="Segoe UI" w:hAnsi="Segoe UI" w:cs="Segoe UI"/>
                <w:i/>
                <w:sz w:val="20"/>
                <w:szCs w:val="20"/>
              </w:rPr>
              <w:t>m</w:t>
            </w:r>
            <w:r w:rsidRPr="00067299">
              <w:rPr>
                <w:rFonts w:ascii="Segoe UI" w:hAnsi="Segoe UI" w:cs="Segoe UI"/>
                <w:i/>
                <w:sz w:val="20"/>
                <w:szCs w:val="20"/>
                <w:vertAlign w:val="superscript"/>
              </w:rPr>
              <w:t>3</w:t>
            </w:r>
            <w:r w:rsidRPr="00067299">
              <w:rPr>
                <w:rFonts w:ascii="Segoe UI" w:hAnsi="Segoe UI" w:cs="Segoe UI"/>
                <w:sz w:val="20"/>
                <w:szCs w:val="20"/>
              </w:rPr>
              <w:t>]</w:t>
            </w:r>
          </w:p>
        </w:tc>
      </w:tr>
      <w:tr w:rsidR="00067299" w:rsidRPr="00067299" w14:paraId="055A8C4D" w14:textId="77777777" w:rsidTr="000123FE">
        <w:trPr>
          <w:trHeight w:val="227"/>
        </w:trPr>
        <w:tc>
          <w:tcPr>
            <w:tcW w:w="853" w:type="pct"/>
            <w:vMerge/>
          </w:tcPr>
          <w:p w14:paraId="7F1F9889" w14:textId="77777777" w:rsidR="00067299" w:rsidRPr="00067299" w:rsidRDefault="00067299" w:rsidP="000123FE">
            <w:pPr>
              <w:pStyle w:val="Zkladntextvlevo"/>
              <w:rPr>
                <w:rFonts w:ascii="Segoe UI" w:hAnsi="Segoe UI" w:cs="Segoe UI"/>
                <w:b/>
                <w:szCs w:val="20"/>
              </w:rPr>
            </w:pPr>
          </w:p>
        </w:tc>
        <w:tc>
          <w:tcPr>
            <w:tcW w:w="384" w:type="pct"/>
          </w:tcPr>
          <w:p w14:paraId="7A2BCDA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pv7</w:t>
            </w:r>
          </w:p>
        </w:tc>
        <w:tc>
          <w:tcPr>
            <w:tcW w:w="3764" w:type="pct"/>
          </w:tcPr>
          <w:p w14:paraId="7D7E8D9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DN150 [</w:t>
            </w:r>
            <w:r w:rsidRPr="00067299">
              <w:rPr>
                <w:rFonts w:ascii="Segoe UI" w:hAnsi="Segoe UI" w:cs="Segoe UI"/>
                <w:i/>
                <w:sz w:val="20"/>
                <w:szCs w:val="20"/>
              </w:rPr>
              <w:t>km</w:t>
            </w:r>
            <w:r w:rsidRPr="00067299">
              <w:rPr>
                <w:rFonts w:ascii="Segoe UI" w:hAnsi="Segoe UI" w:cs="Segoe UI"/>
                <w:sz w:val="20"/>
                <w:szCs w:val="20"/>
              </w:rPr>
              <w:t>]</w:t>
            </w:r>
          </w:p>
          <w:p w14:paraId="7B0B8E2F" w14:textId="25C909F9" w:rsidR="00067299" w:rsidRPr="00067299" w:rsidRDefault="00067299" w:rsidP="000123FE">
            <w:pPr>
              <w:pStyle w:val="Zkladntext"/>
              <w:rPr>
                <w:rFonts w:ascii="Segoe UI" w:hAnsi="Segoe UI" w:cs="Segoe UI"/>
                <w:sz w:val="20"/>
                <w:szCs w:val="20"/>
              </w:rPr>
            </w:pPr>
            <w:r w:rsidRPr="00AE3BA9">
              <w:rPr>
                <w:rFonts w:ascii="Segoe UI" w:hAnsi="Segoe UI" w:cs="Segoe UI"/>
                <w:sz w:val="20"/>
                <w:szCs w:val="20"/>
              </w:rPr>
              <w:t>Pro první rok provozování je přepočtená délka sítě na profil DN150 19</w:t>
            </w:r>
            <w:r w:rsidR="00DD7004">
              <w:rPr>
                <w:rFonts w:ascii="Segoe UI" w:hAnsi="Segoe UI" w:cs="Segoe UI"/>
                <w:sz w:val="20"/>
                <w:szCs w:val="20"/>
              </w:rPr>
              <w:t>5</w:t>
            </w:r>
            <w:r w:rsidRPr="00AE3BA9">
              <w:rPr>
                <w:rFonts w:ascii="Segoe UI" w:hAnsi="Segoe UI" w:cs="Segoe UI"/>
                <w:sz w:val="20"/>
                <w:szCs w:val="20"/>
              </w:rPr>
              <w:t>,</w:t>
            </w:r>
            <w:r w:rsidR="006365EC">
              <w:rPr>
                <w:rFonts w:ascii="Segoe UI" w:hAnsi="Segoe UI" w:cs="Segoe UI"/>
                <w:sz w:val="20"/>
                <w:szCs w:val="20"/>
              </w:rPr>
              <w:t>579 k</w:t>
            </w:r>
            <w:r w:rsidRPr="00AE3BA9">
              <w:rPr>
                <w:rFonts w:ascii="Segoe UI" w:hAnsi="Segoe UI" w:cs="Segoe UI"/>
                <w:sz w:val="20"/>
                <w:szCs w:val="20"/>
              </w:rPr>
              <w:t>m.</w:t>
            </w:r>
          </w:p>
        </w:tc>
      </w:tr>
      <w:tr w:rsidR="00067299" w:rsidRPr="00067299" w14:paraId="53458B40" w14:textId="77777777" w:rsidTr="000123FE">
        <w:trPr>
          <w:trHeight w:val="227"/>
        </w:trPr>
        <w:tc>
          <w:tcPr>
            <w:tcW w:w="853" w:type="pct"/>
          </w:tcPr>
          <w:p w14:paraId="7DC516BF"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4147" w:type="pct"/>
            <w:gridSpan w:val="2"/>
          </w:tcPr>
          <w:p w14:paraId="0D06A71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250DF56C"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DFC0B4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3949E51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Stanoví se jako průměrná hodnota ročních ztrát, vyjádřených jednotkovým únikem vody nefakturované na přepočtenou délku DN150 za posledních 5 let. Pro první rok provozování je: </w:t>
            </w:r>
          </w:p>
          <w:p w14:paraId="62E6303E" w14:textId="743AC0E1" w:rsidR="00067299" w:rsidRPr="00067299" w:rsidRDefault="00067299" w:rsidP="000123FE">
            <w:pPr>
              <w:pStyle w:val="Zkladntext"/>
              <w:rPr>
                <w:rFonts w:ascii="Segoe UI" w:hAnsi="Segoe UI" w:cs="Segoe UI"/>
                <w:sz w:val="20"/>
                <w:szCs w:val="20"/>
              </w:rPr>
            </w:pPr>
            <w:r w:rsidRPr="00AE3BA9">
              <w:rPr>
                <w:rFonts w:ascii="Segoe UI" w:hAnsi="Segoe UI" w:cs="Segoe UI"/>
                <w:sz w:val="20"/>
                <w:szCs w:val="20"/>
              </w:rPr>
              <w:t xml:space="preserve">RH = </w:t>
            </w:r>
            <w:r w:rsidRPr="00AE3BA9">
              <w:rPr>
                <w:rFonts w:ascii="Segoe UI" w:hAnsi="Segoe UI" w:cs="Segoe UI"/>
                <w:b/>
                <w:sz w:val="20"/>
                <w:szCs w:val="20"/>
              </w:rPr>
              <w:t>1,</w:t>
            </w:r>
            <w:r w:rsidR="00AE3BA9" w:rsidRPr="00AE3BA9">
              <w:rPr>
                <w:rFonts w:ascii="Segoe UI" w:hAnsi="Segoe UI" w:cs="Segoe UI"/>
                <w:b/>
                <w:sz w:val="20"/>
                <w:szCs w:val="20"/>
              </w:rPr>
              <w:t>2</w:t>
            </w:r>
            <w:r w:rsidRPr="00AE3BA9">
              <w:rPr>
                <w:rFonts w:ascii="Segoe UI" w:hAnsi="Segoe UI" w:cs="Segoe UI"/>
                <w:sz w:val="20"/>
                <w:szCs w:val="20"/>
              </w:rPr>
              <w:t xml:space="preserve"> [</w:t>
            </w:r>
            <w:r w:rsidRPr="00AE3BA9">
              <w:rPr>
                <w:rFonts w:ascii="Segoe UI" w:hAnsi="Segoe UI" w:cs="Segoe UI"/>
                <w:i/>
                <w:sz w:val="20"/>
                <w:szCs w:val="20"/>
              </w:rPr>
              <w:t>tis.m</w:t>
            </w:r>
            <w:r w:rsidRPr="00AE3BA9">
              <w:rPr>
                <w:rFonts w:ascii="Segoe UI" w:hAnsi="Segoe UI" w:cs="Segoe UI"/>
                <w:i/>
                <w:sz w:val="20"/>
                <w:szCs w:val="20"/>
                <w:vertAlign w:val="superscript"/>
              </w:rPr>
              <w:t>3</w:t>
            </w:r>
            <w:r w:rsidRPr="00AE3BA9">
              <w:rPr>
                <w:rFonts w:ascii="Segoe UI" w:hAnsi="Segoe UI" w:cs="Segoe UI"/>
                <w:i/>
                <w:sz w:val="20"/>
                <w:szCs w:val="20"/>
              </w:rPr>
              <w:t>/km/rok</w:t>
            </w:r>
            <w:r w:rsidRPr="00AE3BA9">
              <w:rPr>
                <w:rFonts w:ascii="Segoe UI" w:hAnsi="Segoe UI" w:cs="Segoe UI"/>
                <w:sz w:val="20"/>
                <w:szCs w:val="20"/>
              </w:rPr>
              <w:t>]</w:t>
            </w:r>
          </w:p>
          <w:p w14:paraId="33D59DA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Následně je RH každoročně automaticky aktualizována dle uvedeného postupu výše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129B085B"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38CFD5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72DFA28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rok = ((PVz3 – RH) / RH) x 100 x V</w:t>
            </w:r>
            <w:r w:rsidRPr="00067299">
              <w:rPr>
                <w:rFonts w:ascii="Segoe UI" w:hAnsi="Segoe UI" w:cs="Segoe UI"/>
                <w:sz w:val="20"/>
                <w:szCs w:val="20"/>
                <w:vertAlign w:val="subscript"/>
              </w:rPr>
              <w:t>3</w:t>
            </w:r>
            <w:r w:rsidRPr="00067299">
              <w:rPr>
                <w:rFonts w:ascii="Segoe UI" w:hAnsi="Segoe UI" w:cs="Segoe UI"/>
                <w:sz w:val="20"/>
                <w:szCs w:val="20"/>
              </w:rPr>
              <w:t> x pv7</w:t>
            </w:r>
          </w:p>
          <w:p w14:paraId="086C2B6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3</w:t>
            </w:r>
            <w:r w:rsidRPr="00067299">
              <w:rPr>
                <w:rFonts w:ascii="Segoe UI" w:hAnsi="Segoe UI" w:cs="Segoe UI"/>
                <w:sz w:val="20"/>
                <w:szCs w:val="20"/>
              </w:rPr>
              <w:t xml:space="preserve"> je počet bodů za jednotkový únik vody nefakturované na jeden kilometr za rok, ve výši 0,005.</w:t>
            </w:r>
          </w:p>
          <w:p w14:paraId="38C9039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(Pokud je skutečná hodnota jednotkového úniku (PVz3) menší než referenční hodnota, výkonový ukazatel je splněn, nedochází k odečtu bodů.)</w:t>
            </w:r>
          </w:p>
        </w:tc>
      </w:tr>
      <w:tr w:rsidR="00067299" w:rsidRPr="00067299" w14:paraId="2B277F4A"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609C386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642C2A0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rozdíl mezi referenční hodnotou a skutečnou hodnotou jednotkového úniku nefakturované vody v závislosti na velikosti provozovatele (pomocí parametru „přepočtená délka sítě na profil DN150“).</w:t>
            </w:r>
          </w:p>
          <w:p w14:paraId="0D55E06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DN150 (náhradní délka potrubí) je definována jako taková délka potrubí o DN 150 mm, jehož vnitřní povrch se rovná součtu vnitřních povrchů všech skutečných potrubí rozvodných řadů a sítí</w:t>
            </w:r>
            <w:r w:rsidRPr="00067299">
              <w:rPr>
                <w:rFonts w:ascii="Segoe UI" w:hAnsi="Segoe UI" w:cs="Segoe UI"/>
                <w:sz w:val="20"/>
                <w:szCs w:val="20"/>
                <w:vertAlign w:val="superscript"/>
              </w:rPr>
              <w:footnoteReference w:id="3"/>
            </w:r>
            <w:r w:rsidRPr="00067299">
              <w:rPr>
                <w:rFonts w:ascii="Segoe UI" w:hAnsi="Segoe UI" w:cs="Segoe UI"/>
                <w:sz w:val="20"/>
                <w:szCs w:val="20"/>
              </w:rPr>
              <w:t>.</w:t>
            </w:r>
          </w:p>
          <w:p w14:paraId="328ECBA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46B3C81E"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54B078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4147" w:type="pct"/>
            <w:gridSpan w:val="2"/>
            <w:tcBorders>
              <w:top w:val="single" w:sz="4" w:space="0" w:color="auto"/>
              <w:left w:val="single" w:sz="4" w:space="0" w:color="auto"/>
              <w:bottom w:val="single" w:sz="4" w:space="0" w:color="auto"/>
              <w:right w:val="single" w:sz="4" w:space="0" w:color="auto"/>
            </w:tcBorders>
          </w:tcPr>
          <w:p w14:paraId="4A6BE6F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Za daný rok byl objem nefakturované vody (VNF) 300 000 m</w:t>
            </w:r>
            <w:r w:rsidRPr="00067299">
              <w:rPr>
                <w:rFonts w:ascii="Segoe UI" w:hAnsi="Segoe UI" w:cs="Segoe UI"/>
                <w:sz w:val="20"/>
                <w:szCs w:val="20"/>
                <w:vertAlign w:val="superscript"/>
              </w:rPr>
              <w:t>3</w:t>
            </w:r>
            <w:r w:rsidRPr="00067299">
              <w:rPr>
                <w:rFonts w:ascii="Segoe UI" w:hAnsi="Segoe UI" w:cs="Segoe UI"/>
                <w:sz w:val="20"/>
                <w:szCs w:val="20"/>
              </w:rPr>
              <w:t>/ rok</w:t>
            </w:r>
          </w:p>
          <w:p w14:paraId="288831F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 150 je 89,3 km</w:t>
            </w:r>
          </w:p>
          <w:p w14:paraId="0BF1152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Jednotkový únik (PVz3) = (300 000 / 1000) / 89,3 = 3,36 tis.m</w:t>
            </w:r>
            <w:r w:rsidRPr="00067299">
              <w:rPr>
                <w:rFonts w:ascii="Segoe UI" w:hAnsi="Segoe UI" w:cs="Segoe UI"/>
                <w:sz w:val="20"/>
                <w:szCs w:val="20"/>
                <w:vertAlign w:val="superscript"/>
              </w:rPr>
              <w:t>3</w:t>
            </w:r>
            <w:r w:rsidRPr="00067299">
              <w:rPr>
                <w:rFonts w:ascii="Segoe UI" w:hAnsi="Segoe UI" w:cs="Segoe UI"/>
                <w:sz w:val="20"/>
                <w:szCs w:val="20"/>
              </w:rPr>
              <w:t>/km/rok</w:t>
            </w:r>
          </w:p>
          <w:p w14:paraId="3AC5B69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Referenční hodnota z průměru za posledních 5 </w:t>
            </w:r>
            <w:proofErr w:type="gramStart"/>
            <w:r w:rsidRPr="00067299">
              <w:rPr>
                <w:rFonts w:ascii="Segoe UI" w:hAnsi="Segoe UI" w:cs="Segoe UI"/>
                <w:sz w:val="20"/>
                <w:szCs w:val="20"/>
              </w:rPr>
              <w:t>let  =</w:t>
            </w:r>
            <w:proofErr w:type="gramEnd"/>
            <w:r w:rsidRPr="00067299">
              <w:rPr>
                <w:rFonts w:ascii="Segoe UI" w:hAnsi="Segoe UI" w:cs="Segoe UI"/>
                <w:sz w:val="20"/>
                <w:szCs w:val="20"/>
              </w:rPr>
              <w:t xml:space="preserve"> 3,20 tis.m</w:t>
            </w:r>
            <w:r w:rsidRPr="00067299">
              <w:rPr>
                <w:rFonts w:ascii="Segoe UI" w:hAnsi="Segoe UI" w:cs="Segoe UI"/>
                <w:sz w:val="20"/>
                <w:szCs w:val="20"/>
                <w:vertAlign w:val="superscript"/>
              </w:rPr>
              <w:t>3</w:t>
            </w:r>
            <w:r w:rsidRPr="00067299">
              <w:rPr>
                <w:rFonts w:ascii="Segoe UI" w:hAnsi="Segoe UI" w:cs="Segoe UI"/>
                <w:sz w:val="20"/>
                <w:szCs w:val="20"/>
              </w:rPr>
              <w:t>/km/rok</w:t>
            </w:r>
          </w:p>
          <w:p w14:paraId="4DFA7986"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1D14EC2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((3,36 – 3,20) / 3,20) x 100 x 0,005 x 89,3 = 2,23</w:t>
            </w:r>
          </w:p>
        </w:tc>
      </w:tr>
    </w:tbl>
    <w:p w14:paraId="7A10F2B9" w14:textId="0D067D0A" w:rsidR="00067299" w:rsidRDefault="00067299" w:rsidP="00067299">
      <w:pPr>
        <w:pStyle w:val="Nadpis3"/>
        <w:keepLines/>
        <w:tabs>
          <w:tab w:val="clear" w:pos="1276"/>
        </w:tabs>
        <w:spacing w:after="200"/>
        <w:ind w:left="1588" w:hanging="737"/>
      </w:pPr>
      <w:r>
        <w:t>Čištění</w:t>
      </w:r>
      <w:r w:rsidR="00AE3BA9">
        <w:t xml:space="preserve"> </w:t>
      </w:r>
      <w:r w:rsidRPr="004529C9">
        <w:t>akumulačních nádrží, údržba vodojemů (iPVz4, PVz4)</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067299" w:rsidRPr="00067299" w14:paraId="646DEBD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73C9C83"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B4D50C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Objem vyčištěných sekcí akumulačních nádrží vodojemů v poměru k celkovému objemu akumulačních nádrží vodojemů, vyjádřeno v procentech. </w:t>
            </w:r>
          </w:p>
          <w:p w14:paraId="10213153"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DEFA9C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7FD2A6F"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7651DF47" w14:textId="77777777" w:rsidR="00067299" w:rsidRPr="00067299" w:rsidRDefault="00067299" w:rsidP="000123FE">
            <w:pPr>
              <w:pStyle w:val="Zkladntext"/>
              <w:tabs>
                <w:tab w:val="right" w:pos="7405"/>
              </w:tabs>
              <w:rPr>
                <w:rFonts w:ascii="Segoe UI" w:hAnsi="Segoe UI" w:cs="Segoe UI"/>
                <w:noProof/>
                <w:sz w:val="20"/>
                <w:szCs w:val="20"/>
              </w:rPr>
            </w:pPr>
            <w:r w:rsidRPr="00067299">
              <w:rPr>
                <w:rFonts w:ascii="Segoe UI" w:hAnsi="Segoe UI" w:cs="Segoe UI"/>
                <w:noProof/>
                <w:sz w:val="20"/>
                <w:szCs w:val="20"/>
              </w:rPr>
              <w:t xml:space="preserve">iPVz4 = (pv8 / pv9) x 100 </w:t>
            </w:r>
            <w:r w:rsidRPr="00067299">
              <w:rPr>
                <w:rFonts w:ascii="Segoe UI" w:hAnsi="Segoe UI" w:cs="Segoe UI"/>
                <w:sz w:val="20"/>
                <w:szCs w:val="20"/>
              </w:rPr>
              <w:tab/>
              <w:t xml:space="preserve"> [</w:t>
            </w:r>
            <w:r w:rsidRPr="00067299">
              <w:rPr>
                <w:rFonts w:ascii="Segoe UI" w:hAnsi="Segoe UI" w:cs="Segoe UI"/>
                <w:i/>
                <w:sz w:val="20"/>
                <w:szCs w:val="20"/>
              </w:rPr>
              <w:t>%</w:t>
            </w:r>
            <w:r w:rsidRPr="00067299">
              <w:rPr>
                <w:rFonts w:ascii="Segoe UI" w:hAnsi="Segoe UI" w:cs="Segoe UI"/>
                <w:sz w:val="20"/>
                <w:szCs w:val="20"/>
              </w:rPr>
              <w:t>]</w:t>
            </w:r>
          </w:p>
        </w:tc>
      </w:tr>
      <w:tr w:rsidR="00067299" w:rsidRPr="00067299" w14:paraId="59CB5E8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50B186"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8B73C0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Rozdíl mezi celkovým počtem úkonů požadovaných plánem preventivní údržby (na čištění akumulačních nádrží a údržbu vodojemů) a počtem skutečně provedených úkonů požadovaných plánem preventivní údržby (na čištění akumulačních nádrží a údržbu vodojemů).</w:t>
            </w:r>
          </w:p>
          <w:p w14:paraId="58874E15"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12E58F7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9F67E9D"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30644CDD" w14:textId="77777777" w:rsidR="00067299" w:rsidRPr="00067299" w:rsidRDefault="00067299" w:rsidP="000123FE">
            <w:pPr>
              <w:pStyle w:val="Zkladntext"/>
              <w:tabs>
                <w:tab w:val="right" w:pos="7405"/>
              </w:tabs>
              <w:rPr>
                <w:rFonts w:ascii="Segoe UI" w:hAnsi="Segoe UI" w:cs="Segoe UI"/>
                <w:noProof/>
                <w:sz w:val="20"/>
                <w:szCs w:val="20"/>
              </w:rPr>
            </w:pPr>
            <w:r w:rsidRPr="00067299">
              <w:rPr>
                <w:rFonts w:ascii="Segoe UI" w:hAnsi="Segoe UI" w:cs="Segoe UI"/>
                <w:noProof/>
                <w:sz w:val="20"/>
                <w:szCs w:val="20"/>
              </w:rPr>
              <w:t xml:space="preserve">PVz4 = pv11 – pv10 </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566F3F1" w14:textId="77777777" w:rsidTr="000123FE">
        <w:trPr>
          <w:trHeight w:val="227"/>
        </w:trPr>
        <w:tc>
          <w:tcPr>
            <w:tcW w:w="1587" w:type="dxa"/>
            <w:vMerge w:val="restart"/>
          </w:tcPr>
          <w:p w14:paraId="0BBE295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811" w:type="dxa"/>
          </w:tcPr>
          <w:p w14:paraId="1943D4C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pv8</w:t>
            </w:r>
          </w:p>
        </w:tc>
        <w:tc>
          <w:tcPr>
            <w:tcW w:w="6793" w:type="dxa"/>
          </w:tcPr>
          <w:p w14:paraId="5A46B3A7" w14:textId="77777777" w:rsidR="00067299" w:rsidRPr="00067299" w:rsidRDefault="00067299" w:rsidP="000123FE">
            <w:pPr>
              <w:pStyle w:val="Zkladntext"/>
              <w:tabs>
                <w:tab w:val="right" w:pos="6163"/>
              </w:tabs>
              <w:rPr>
                <w:rFonts w:ascii="Segoe UI" w:hAnsi="Segoe UI" w:cs="Segoe UI"/>
                <w:i/>
                <w:noProof/>
                <w:sz w:val="20"/>
                <w:szCs w:val="20"/>
              </w:rPr>
            </w:pPr>
            <w:r w:rsidRPr="00067299">
              <w:rPr>
                <w:rFonts w:ascii="Segoe UI" w:hAnsi="Segoe UI" w:cs="Segoe UI"/>
                <w:noProof/>
                <w:sz w:val="20"/>
                <w:szCs w:val="20"/>
              </w:rPr>
              <w:t xml:space="preserve">Celkový objem vyčištěných sekcí akumulačních nádrží vodojemů, během jednoho roku </w:t>
            </w:r>
            <w:r w:rsidRPr="00067299">
              <w:rPr>
                <w:rFonts w:ascii="Segoe UI" w:hAnsi="Segoe UI" w:cs="Segoe UI"/>
                <w:sz w:val="20"/>
                <w:szCs w:val="20"/>
              </w:rPr>
              <w:t>[</w:t>
            </w:r>
            <w:r w:rsidRPr="00067299">
              <w:rPr>
                <w:rFonts w:ascii="Segoe UI" w:hAnsi="Segoe UI" w:cs="Segoe UI"/>
                <w:i/>
                <w:sz w:val="20"/>
                <w:szCs w:val="20"/>
              </w:rPr>
              <w:t>m</w:t>
            </w:r>
            <w:r w:rsidRPr="00067299">
              <w:rPr>
                <w:rFonts w:ascii="Segoe UI" w:hAnsi="Segoe UI" w:cs="Segoe UI"/>
                <w:i/>
                <w:sz w:val="20"/>
                <w:szCs w:val="20"/>
                <w:vertAlign w:val="superscript"/>
              </w:rPr>
              <w:t>3</w:t>
            </w:r>
            <w:r w:rsidRPr="00067299">
              <w:rPr>
                <w:rFonts w:ascii="Segoe UI" w:hAnsi="Segoe UI" w:cs="Segoe UI"/>
                <w:sz w:val="20"/>
                <w:szCs w:val="20"/>
              </w:rPr>
              <w:t>]</w:t>
            </w:r>
          </w:p>
        </w:tc>
      </w:tr>
      <w:tr w:rsidR="00067299" w:rsidRPr="00067299" w14:paraId="1E4F22D4" w14:textId="77777777" w:rsidTr="000123FE">
        <w:trPr>
          <w:trHeight w:val="227"/>
        </w:trPr>
        <w:tc>
          <w:tcPr>
            <w:tcW w:w="1587" w:type="dxa"/>
            <w:vMerge/>
          </w:tcPr>
          <w:p w14:paraId="39A9626E" w14:textId="77777777" w:rsidR="00067299" w:rsidRPr="00067299" w:rsidRDefault="00067299" w:rsidP="000123FE">
            <w:pPr>
              <w:pStyle w:val="Zkladntextvlevo"/>
              <w:rPr>
                <w:rFonts w:ascii="Segoe UI" w:hAnsi="Segoe UI" w:cs="Segoe UI"/>
                <w:b/>
                <w:szCs w:val="20"/>
              </w:rPr>
            </w:pPr>
          </w:p>
        </w:tc>
        <w:tc>
          <w:tcPr>
            <w:tcW w:w="811" w:type="dxa"/>
          </w:tcPr>
          <w:p w14:paraId="3231F5CC" w14:textId="77777777" w:rsidR="00067299" w:rsidRPr="00067299" w:rsidRDefault="00067299" w:rsidP="000123FE">
            <w:pPr>
              <w:pStyle w:val="Zkladntext"/>
              <w:rPr>
                <w:rFonts w:ascii="Segoe UI" w:hAnsi="Segoe UI" w:cs="Segoe UI"/>
                <w:b/>
                <w:i/>
                <w:sz w:val="20"/>
                <w:szCs w:val="20"/>
              </w:rPr>
            </w:pPr>
            <w:r w:rsidRPr="00067299">
              <w:rPr>
                <w:rFonts w:ascii="Segoe UI" w:hAnsi="Segoe UI" w:cs="Segoe UI"/>
                <w:sz w:val="20"/>
                <w:szCs w:val="20"/>
              </w:rPr>
              <w:t>pv9</w:t>
            </w:r>
          </w:p>
        </w:tc>
        <w:tc>
          <w:tcPr>
            <w:tcW w:w="6793" w:type="dxa"/>
          </w:tcPr>
          <w:p w14:paraId="41AF52CC" w14:textId="77777777" w:rsidR="00067299" w:rsidRPr="00067299" w:rsidRDefault="00067299" w:rsidP="000123FE">
            <w:pPr>
              <w:pStyle w:val="Zkladntextvlevo"/>
              <w:tabs>
                <w:tab w:val="right" w:pos="6148"/>
              </w:tabs>
              <w:rPr>
                <w:rFonts w:ascii="Segoe UI" w:hAnsi="Segoe UI" w:cs="Segoe UI"/>
                <w:noProof/>
                <w:szCs w:val="20"/>
              </w:rPr>
            </w:pPr>
            <w:r w:rsidRPr="00067299">
              <w:rPr>
                <w:rFonts w:ascii="Segoe UI" w:hAnsi="Segoe UI" w:cs="Segoe UI"/>
                <w:noProof/>
                <w:szCs w:val="20"/>
              </w:rPr>
              <w:t xml:space="preserve">Celkový objem akumulačních nádrží vodojemů, k referenčnímu datu </w:t>
            </w:r>
            <w:r w:rsidRPr="00067299">
              <w:rPr>
                <w:rFonts w:ascii="Segoe UI" w:hAnsi="Segoe UI" w:cs="Segoe UI"/>
                <w:szCs w:val="20"/>
              </w:rPr>
              <w:t>[</w:t>
            </w:r>
            <w:r w:rsidRPr="00067299">
              <w:rPr>
                <w:rFonts w:ascii="Segoe UI" w:hAnsi="Segoe UI" w:cs="Segoe UI"/>
                <w:i/>
                <w:szCs w:val="20"/>
              </w:rPr>
              <w:t>m</w:t>
            </w:r>
            <w:r w:rsidRPr="00067299">
              <w:rPr>
                <w:rFonts w:ascii="Segoe UI" w:hAnsi="Segoe UI" w:cs="Segoe UI"/>
                <w:i/>
                <w:szCs w:val="20"/>
                <w:vertAlign w:val="superscript"/>
              </w:rPr>
              <w:t>3</w:t>
            </w:r>
            <w:r w:rsidRPr="00067299">
              <w:rPr>
                <w:rFonts w:ascii="Segoe UI" w:hAnsi="Segoe UI" w:cs="Segoe UI"/>
                <w:szCs w:val="20"/>
              </w:rPr>
              <w:t xml:space="preserve">] </w:t>
            </w:r>
          </w:p>
          <w:p w14:paraId="7E084515"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116F2613" w14:textId="77777777" w:rsidTr="000123FE">
        <w:trPr>
          <w:trHeight w:val="227"/>
        </w:trPr>
        <w:tc>
          <w:tcPr>
            <w:tcW w:w="1587" w:type="dxa"/>
            <w:vMerge/>
          </w:tcPr>
          <w:p w14:paraId="5CF7DD94" w14:textId="77777777" w:rsidR="00067299" w:rsidRPr="00067299" w:rsidRDefault="00067299" w:rsidP="000123FE">
            <w:pPr>
              <w:pStyle w:val="Zkladntextvlevo"/>
              <w:rPr>
                <w:rFonts w:ascii="Segoe UI" w:hAnsi="Segoe UI" w:cs="Segoe UI"/>
                <w:b/>
                <w:szCs w:val="20"/>
              </w:rPr>
            </w:pPr>
          </w:p>
        </w:tc>
        <w:tc>
          <w:tcPr>
            <w:tcW w:w="811" w:type="dxa"/>
          </w:tcPr>
          <w:p w14:paraId="2BFC6A4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pv10</w:t>
            </w:r>
          </w:p>
        </w:tc>
        <w:tc>
          <w:tcPr>
            <w:tcW w:w="6793" w:type="dxa"/>
          </w:tcPr>
          <w:p w14:paraId="0D870FA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Počet skutečně provedených úkonů požadovaných plánem preventivní údržby (na čištění akumulačních nádrží a údržbu vodojemů), během jednoho roku </w:t>
            </w:r>
            <w:r w:rsidRPr="00067299">
              <w:rPr>
                <w:rFonts w:ascii="Segoe UI" w:hAnsi="Segoe UI" w:cs="Segoe UI"/>
                <w:sz w:val="20"/>
                <w:szCs w:val="20"/>
              </w:rPr>
              <w:t>[</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64F0C1A" w14:textId="77777777" w:rsidTr="000123FE">
        <w:trPr>
          <w:trHeight w:val="227"/>
        </w:trPr>
        <w:tc>
          <w:tcPr>
            <w:tcW w:w="1587" w:type="dxa"/>
            <w:vMerge/>
          </w:tcPr>
          <w:p w14:paraId="70145C2C" w14:textId="77777777" w:rsidR="00067299" w:rsidRPr="00067299" w:rsidRDefault="00067299" w:rsidP="000123FE">
            <w:pPr>
              <w:pStyle w:val="Zkladntextvlevo"/>
              <w:rPr>
                <w:rFonts w:ascii="Segoe UI" w:hAnsi="Segoe UI" w:cs="Segoe UI"/>
                <w:b/>
                <w:szCs w:val="20"/>
              </w:rPr>
            </w:pPr>
          </w:p>
        </w:tc>
        <w:tc>
          <w:tcPr>
            <w:tcW w:w="811" w:type="dxa"/>
          </w:tcPr>
          <w:p w14:paraId="582109C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pv11</w:t>
            </w:r>
          </w:p>
        </w:tc>
        <w:tc>
          <w:tcPr>
            <w:tcW w:w="6793" w:type="dxa"/>
          </w:tcPr>
          <w:p w14:paraId="06820D90" w14:textId="77777777" w:rsidR="00067299" w:rsidRPr="00067299" w:rsidDel="001304D1"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Celkový počet úkonů požadovaných plánem preventivní údržby (na čištění akumulačních nádrží a údržbu vodojemů), během jednoho roku </w:t>
            </w:r>
            <w:r w:rsidRPr="00067299">
              <w:rPr>
                <w:rFonts w:ascii="Segoe UI" w:hAnsi="Segoe UI" w:cs="Segoe UI"/>
                <w:sz w:val="20"/>
                <w:szCs w:val="20"/>
              </w:rPr>
              <w:tab/>
              <w:t xml:space="preserve"> [počet] </w:t>
            </w:r>
          </w:p>
        </w:tc>
      </w:tr>
      <w:tr w:rsidR="00067299" w:rsidRPr="00067299" w14:paraId="7ED75E29" w14:textId="77777777" w:rsidTr="000123FE">
        <w:trPr>
          <w:trHeight w:val="227"/>
        </w:trPr>
        <w:tc>
          <w:tcPr>
            <w:tcW w:w="1587" w:type="dxa"/>
          </w:tcPr>
          <w:p w14:paraId="6190238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04" w:type="dxa"/>
            <w:gridSpan w:val="2"/>
          </w:tcPr>
          <w:p w14:paraId="71AFC2F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 preventivní údržby.</w:t>
            </w:r>
          </w:p>
        </w:tc>
      </w:tr>
      <w:tr w:rsidR="00067299" w:rsidRPr="00067299" w14:paraId="5D4FAED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744426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00B45ED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čištění akumulačních nádrží a úkonů spojených s údržbou vodojemů za rok musí vycházet z plánu preventivní údržby. Je třeba plnit 100 % požadavků dle plánu preventivní údržby.</w:t>
            </w:r>
          </w:p>
          <w:p w14:paraId="22A6DD0F"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Pro první rok provozování RH=1 pro každou akumulační nádrž vodojemu.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2"/>
              <w:gridCol w:w="3712"/>
            </w:tblGrid>
            <w:tr w:rsidR="00067299" w:rsidRPr="00B24E60" w14:paraId="7CBD998E" w14:textId="77777777" w:rsidTr="00B24E60">
              <w:tc>
                <w:tcPr>
                  <w:tcW w:w="3712" w:type="dxa"/>
                  <w:shd w:val="clear" w:color="auto" w:fill="FFFFFF" w:themeFill="background1"/>
                </w:tcPr>
                <w:p w14:paraId="767B4D75" w14:textId="77777777" w:rsidR="00067299" w:rsidRPr="00B24E60" w:rsidRDefault="00067299" w:rsidP="000123FE">
                  <w:pPr>
                    <w:pStyle w:val="Zkladntext"/>
                    <w:rPr>
                      <w:rFonts w:ascii="Segoe UI" w:hAnsi="Segoe UI" w:cs="Segoe UI"/>
                      <w:b/>
                      <w:sz w:val="20"/>
                      <w:szCs w:val="20"/>
                    </w:rPr>
                  </w:pPr>
                  <w:r w:rsidRPr="00B24E60">
                    <w:rPr>
                      <w:rFonts w:ascii="Segoe UI" w:hAnsi="Segoe UI" w:cs="Segoe UI"/>
                      <w:b/>
                      <w:sz w:val="20"/>
                      <w:szCs w:val="20"/>
                    </w:rPr>
                    <w:t>Název vodojemu</w:t>
                  </w:r>
                </w:p>
              </w:tc>
              <w:tc>
                <w:tcPr>
                  <w:tcW w:w="3712" w:type="dxa"/>
                  <w:shd w:val="clear" w:color="auto" w:fill="FFFFFF" w:themeFill="background1"/>
                </w:tcPr>
                <w:p w14:paraId="73577202" w14:textId="5FFB4907" w:rsidR="00067299" w:rsidRPr="00B24E60" w:rsidRDefault="00067299" w:rsidP="000123FE">
                  <w:pPr>
                    <w:pStyle w:val="Zkladntext"/>
                    <w:rPr>
                      <w:rFonts w:ascii="Segoe UI" w:hAnsi="Segoe UI" w:cs="Segoe UI"/>
                      <w:b/>
                      <w:sz w:val="20"/>
                      <w:szCs w:val="20"/>
                    </w:rPr>
                  </w:pPr>
                  <w:r w:rsidRPr="00B24E60">
                    <w:rPr>
                      <w:rFonts w:ascii="Segoe UI" w:hAnsi="Segoe UI" w:cs="Segoe UI"/>
                      <w:b/>
                      <w:sz w:val="20"/>
                      <w:szCs w:val="20"/>
                    </w:rPr>
                    <w:t xml:space="preserve">RH </w:t>
                  </w:r>
                  <w:r w:rsidRPr="00A0473E">
                    <w:rPr>
                      <w:rFonts w:ascii="Segoe UI" w:hAnsi="Segoe UI" w:cs="Segoe UI"/>
                      <w:b/>
                      <w:sz w:val="20"/>
                      <w:szCs w:val="20"/>
                    </w:rPr>
                    <w:t>[po</w:t>
                  </w:r>
                  <w:r w:rsidRPr="00B24E60">
                    <w:rPr>
                      <w:rFonts w:ascii="Segoe UI" w:hAnsi="Segoe UI" w:cs="Segoe UI"/>
                      <w:b/>
                      <w:sz w:val="20"/>
                      <w:szCs w:val="20"/>
                    </w:rPr>
                    <w:t>čet</w:t>
                  </w:r>
                  <w:r w:rsidRPr="00A0473E">
                    <w:rPr>
                      <w:rFonts w:ascii="Segoe UI" w:hAnsi="Segoe UI" w:cs="Segoe UI"/>
                      <w:b/>
                      <w:sz w:val="20"/>
                      <w:szCs w:val="20"/>
                    </w:rPr>
                    <w:t xml:space="preserve">] za </w:t>
                  </w:r>
                  <w:r w:rsidRPr="00B24E60">
                    <w:rPr>
                      <w:rFonts w:ascii="Segoe UI" w:hAnsi="Segoe UI" w:cs="Segoe UI"/>
                      <w:b/>
                      <w:sz w:val="20"/>
                      <w:szCs w:val="20"/>
                    </w:rPr>
                    <w:t>kalendářní</w:t>
                  </w:r>
                  <w:r w:rsidR="00B24E60" w:rsidRPr="00B24E60">
                    <w:rPr>
                      <w:rFonts w:ascii="Segoe UI" w:hAnsi="Segoe UI" w:cs="Segoe UI"/>
                      <w:b/>
                      <w:sz w:val="20"/>
                      <w:szCs w:val="20"/>
                    </w:rPr>
                    <w:t xml:space="preserve"> </w:t>
                  </w:r>
                  <w:r w:rsidRPr="00B24E60">
                    <w:rPr>
                      <w:rFonts w:ascii="Segoe UI" w:hAnsi="Segoe UI" w:cs="Segoe UI"/>
                      <w:b/>
                      <w:sz w:val="20"/>
                      <w:szCs w:val="20"/>
                    </w:rPr>
                    <w:t>rok</w:t>
                  </w:r>
                </w:p>
              </w:tc>
            </w:tr>
            <w:tr w:rsidR="00067299" w:rsidRPr="00B24E60" w14:paraId="4C643886" w14:textId="77777777" w:rsidTr="000123FE">
              <w:tc>
                <w:tcPr>
                  <w:tcW w:w="3712" w:type="dxa"/>
                </w:tcPr>
                <w:p w14:paraId="10B8CCE8" w14:textId="77777777" w:rsidR="00067299" w:rsidRPr="00B24E60" w:rsidRDefault="00067299" w:rsidP="000123FE">
                  <w:pPr>
                    <w:pStyle w:val="Zkladntext"/>
                    <w:rPr>
                      <w:rFonts w:ascii="Segoe UI" w:hAnsi="Segoe UI" w:cs="Segoe UI"/>
                      <w:sz w:val="20"/>
                      <w:szCs w:val="20"/>
                    </w:rPr>
                  </w:pPr>
                  <w:proofErr w:type="gramStart"/>
                  <w:r w:rsidRPr="00B24E60">
                    <w:rPr>
                      <w:rFonts w:ascii="Segoe UI" w:hAnsi="Segoe UI" w:cs="Segoe UI"/>
                      <w:sz w:val="20"/>
                      <w:szCs w:val="20"/>
                    </w:rPr>
                    <w:lastRenderedPageBreak/>
                    <w:t>Větrovy - nový</w:t>
                  </w:r>
                  <w:proofErr w:type="gramEnd"/>
                </w:p>
              </w:tc>
              <w:tc>
                <w:tcPr>
                  <w:tcW w:w="3712" w:type="dxa"/>
                </w:tcPr>
                <w:p w14:paraId="1C999E8D"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r w:rsidR="00067299" w:rsidRPr="00B24E60" w14:paraId="07E22338" w14:textId="77777777" w:rsidTr="000123FE">
              <w:tc>
                <w:tcPr>
                  <w:tcW w:w="3712" w:type="dxa"/>
                </w:tcPr>
                <w:p w14:paraId="3BD95A73" w14:textId="77777777" w:rsidR="00067299" w:rsidRPr="00B24E60" w:rsidRDefault="00067299" w:rsidP="000123FE">
                  <w:pPr>
                    <w:pStyle w:val="Zkladntext"/>
                    <w:rPr>
                      <w:rFonts w:ascii="Segoe UI" w:hAnsi="Segoe UI" w:cs="Segoe UI"/>
                      <w:sz w:val="20"/>
                      <w:szCs w:val="20"/>
                    </w:rPr>
                  </w:pPr>
                  <w:proofErr w:type="gramStart"/>
                  <w:r w:rsidRPr="00B24E60">
                    <w:rPr>
                      <w:rFonts w:ascii="Segoe UI" w:hAnsi="Segoe UI" w:cs="Segoe UI"/>
                      <w:sz w:val="20"/>
                      <w:szCs w:val="20"/>
                    </w:rPr>
                    <w:t>Větrovy - starý</w:t>
                  </w:r>
                  <w:proofErr w:type="gramEnd"/>
                </w:p>
              </w:tc>
              <w:tc>
                <w:tcPr>
                  <w:tcW w:w="3712" w:type="dxa"/>
                </w:tcPr>
                <w:p w14:paraId="1C6FCB97"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r w:rsidR="007644EA" w:rsidRPr="00B24E60" w14:paraId="50EFAFEA" w14:textId="77777777" w:rsidTr="000123FE">
              <w:tc>
                <w:tcPr>
                  <w:tcW w:w="3712" w:type="dxa"/>
                </w:tcPr>
                <w:p w14:paraId="5F40EEFD" w14:textId="73A80F00" w:rsidR="007644EA" w:rsidRPr="00B24E60" w:rsidRDefault="007644EA" w:rsidP="000123FE">
                  <w:pPr>
                    <w:pStyle w:val="Zkladntext"/>
                    <w:rPr>
                      <w:rFonts w:ascii="Segoe UI" w:hAnsi="Segoe UI" w:cs="Segoe UI"/>
                      <w:sz w:val="20"/>
                      <w:szCs w:val="20"/>
                    </w:rPr>
                  </w:pPr>
                  <w:r>
                    <w:rPr>
                      <w:rFonts w:ascii="Segoe UI" w:hAnsi="Segoe UI" w:cs="Segoe UI"/>
                      <w:sz w:val="20"/>
                      <w:szCs w:val="20"/>
                    </w:rPr>
                    <w:t xml:space="preserve">Horky – nový </w:t>
                  </w:r>
                </w:p>
              </w:tc>
              <w:tc>
                <w:tcPr>
                  <w:tcW w:w="3712" w:type="dxa"/>
                </w:tcPr>
                <w:p w14:paraId="591D37BA" w14:textId="11546651" w:rsidR="007644EA" w:rsidRPr="00B24E60" w:rsidRDefault="007644EA" w:rsidP="000123FE">
                  <w:pPr>
                    <w:pStyle w:val="Zkladntext"/>
                    <w:rPr>
                      <w:rFonts w:ascii="Segoe UI" w:hAnsi="Segoe UI" w:cs="Segoe UI"/>
                      <w:sz w:val="20"/>
                      <w:szCs w:val="20"/>
                    </w:rPr>
                  </w:pPr>
                  <w:r>
                    <w:rPr>
                      <w:rFonts w:ascii="Segoe UI" w:hAnsi="Segoe UI" w:cs="Segoe UI"/>
                      <w:sz w:val="20"/>
                      <w:szCs w:val="20"/>
                    </w:rPr>
                    <w:t>1</w:t>
                  </w:r>
                </w:p>
              </w:tc>
            </w:tr>
            <w:tr w:rsidR="00067299" w:rsidRPr="00067299" w14:paraId="42F36F3F" w14:textId="77777777" w:rsidTr="000123FE">
              <w:tc>
                <w:tcPr>
                  <w:tcW w:w="3712" w:type="dxa"/>
                </w:tcPr>
                <w:p w14:paraId="096DDA23" w14:textId="55A0CD29" w:rsidR="00067299" w:rsidRPr="00B24E60" w:rsidRDefault="00067299" w:rsidP="000123FE">
                  <w:pPr>
                    <w:pStyle w:val="Zkladntext"/>
                    <w:rPr>
                      <w:rFonts w:ascii="Segoe UI" w:hAnsi="Segoe UI" w:cs="Segoe UI"/>
                      <w:sz w:val="20"/>
                      <w:szCs w:val="20"/>
                    </w:rPr>
                  </w:pPr>
                  <w:proofErr w:type="gramStart"/>
                  <w:r w:rsidRPr="00B24E60">
                    <w:rPr>
                      <w:rFonts w:ascii="Segoe UI" w:hAnsi="Segoe UI" w:cs="Segoe UI"/>
                      <w:sz w:val="20"/>
                      <w:szCs w:val="20"/>
                    </w:rPr>
                    <w:t>Horky</w:t>
                  </w:r>
                  <w:r w:rsidR="00AE110F">
                    <w:rPr>
                      <w:rFonts w:ascii="Segoe UI" w:hAnsi="Segoe UI" w:cs="Segoe UI"/>
                      <w:sz w:val="20"/>
                      <w:szCs w:val="20"/>
                    </w:rPr>
                    <w:t xml:space="preserve"> - starý</w:t>
                  </w:r>
                  <w:proofErr w:type="gramEnd"/>
                </w:p>
              </w:tc>
              <w:tc>
                <w:tcPr>
                  <w:tcW w:w="3712" w:type="dxa"/>
                </w:tcPr>
                <w:p w14:paraId="56562C6F" w14:textId="77777777" w:rsidR="00067299" w:rsidRPr="00067299"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bl>
          <w:p w14:paraId="0FFFA453" w14:textId="77777777" w:rsidR="00067299" w:rsidRPr="00067299" w:rsidRDefault="00067299" w:rsidP="000123FE">
            <w:pPr>
              <w:pStyle w:val="Zkladntext"/>
              <w:rPr>
                <w:rFonts w:ascii="Segoe UI" w:hAnsi="Segoe UI" w:cs="Segoe UI"/>
                <w:sz w:val="20"/>
                <w:szCs w:val="20"/>
              </w:rPr>
            </w:pPr>
          </w:p>
        </w:tc>
      </w:tr>
      <w:tr w:rsidR="00067299" w:rsidRPr="00067299" w14:paraId="366891F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4F41C4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33EE3214" w14:textId="77777777" w:rsidR="00067299" w:rsidRPr="00067299" w:rsidRDefault="00067299" w:rsidP="000123FE">
            <w:pPr>
              <w:pStyle w:val="Zkladntext"/>
              <w:rPr>
                <w:rFonts w:ascii="Segoe UI" w:hAnsi="Segoe UI" w:cs="Segoe UI"/>
                <w:noProof/>
                <w:sz w:val="20"/>
                <w:szCs w:val="20"/>
                <w:vertAlign w:val="subscript"/>
              </w:rPr>
            </w:pPr>
            <w:r w:rsidRPr="00067299">
              <w:rPr>
                <w:rFonts w:ascii="Segoe UI" w:hAnsi="Segoe UI" w:cs="Segoe UI"/>
                <w:noProof/>
                <w:sz w:val="20"/>
                <w:szCs w:val="20"/>
              </w:rPr>
              <w:t>Počet bodů za rok = PVz4 x V</w:t>
            </w:r>
            <w:r w:rsidRPr="00067299">
              <w:rPr>
                <w:rFonts w:ascii="Segoe UI" w:hAnsi="Segoe UI" w:cs="Segoe UI"/>
                <w:noProof/>
                <w:sz w:val="20"/>
                <w:szCs w:val="20"/>
                <w:vertAlign w:val="subscript"/>
              </w:rPr>
              <w:t>4</w:t>
            </w:r>
          </w:p>
          <w:p w14:paraId="5403F205"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kde V</w:t>
            </w:r>
            <w:r w:rsidRPr="00067299">
              <w:rPr>
                <w:rFonts w:ascii="Segoe UI" w:hAnsi="Segoe UI" w:cs="Segoe UI"/>
                <w:noProof/>
                <w:sz w:val="20"/>
                <w:szCs w:val="20"/>
                <w:vertAlign w:val="subscript"/>
              </w:rPr>
              <w:t>4</w:t>
            </w:r>
            <w:r w:rsidRPr="00067299">
              <w:rPr>
                <w:rFonts w:ascii="Segoe UI" w:hAnsi="Segoe UI" w:cs="Segoe UI"/>
                <w:noProof/>
                <w:sz w:val="20"/>
                <w:szCs w:val="20"/>
              </w:rPr>
              <w:t xml:space="preserve"> je počet bodů za každé nesplnění úkonů vyplývajících z plánu preventivní údržby, ve výši 1. </w:t>
            </w:r>
          </w:p>
        </w:tc>
      </w:tr>
      <w:tr w:rsidR="00067299" w:rsidRPr="00067299" w14:paraId="13A1126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B49D0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7FF7F4E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čištění akumulačních nádrží a úkonů spojených s údržbou vodojemů vychází z plánu preventivní údržby (přičemž akumulační nádrže a vodojemy, které jsou mimo provoz, do plánu čištění nebudou zahrnuty). Plán preventivní údržby vypracuje provozovatel dle čl. 17.5 Smlouvy. </w:t>
            </w:r>
          </w:p>
          <w:p w14:paraId="667AE49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254FEB2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4C028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700A2B0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Provozovatel spravuje 3 vodojemy. Z plánu preventivní údržby vyplývá, že každý vodojem je třeba 2x ročně vyčistit a u každého je třeba jednou ročně provést výměnu vzduchových filtrů. Provozovatel v daném roce neprovedl výměnu filtrů ani na jednom vodojemu</w:t>
            </w:r>
            <w:r w:rsidRPr="00067299">
              <w:rPr>
                <w:rFonts w:ascii="Segoe UI" w:hAnsi="Segoe UI" w:cs="Segoe UI"/>
                <w:noProof/>
                <w:sz w:val="20"/>
                <w:szCs w:val="20"/>
              </w:rPr>
              <w:t>.</w:t>
            </w:r>
          </w:p>
          <w:p w14:paraId="512226B4"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Postup při stanovení pokutových bodů:</w:t>
            </w:r>
          </w:p>
          <w:p w14:paraId="26339BD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pv11 = RH = (3 x 2) + (3 x 1) = 9</w:t>
            </w:r>
          </w:p>
          <w:p w14:paraId="24EE2F6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pv10 = 3 x 2 = 6</w:t>
            </w:r>
          </w:p>
          <w:p w14:paraId="609DEB12"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daný rok = (9 – 6) x 1 = 3</w:t>
            </w:r>
          </w:p>
        </w:tc>
      </w:tr>
    </w:tbl>
    <w:p w14:paraId="05FD1A4D" w14:textId="77777777" w:rsidR="00067299" w:rsidRDefault="00067299" w:rsidP="00067299">
      <w:pPr>
        <w:pStyle w:val="Nadpis3"/>
        <w:keepLines/>
        <w:tabs>
          <w:tab w:val="clear" w:pos="1276"/>
        </w:tabs>
        <w:spacing w:after="200"/>
        <w:ind w:left="1588" w:hanging="737"/>
      </w:pPr>
      <w:r w:rsidRPr="00A66AE5">
        <w:t>Preventivní kontrola úniků na vodovodní síti (iPVz5, PVz5)</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97"/>
        <w:gridCol w:w="659"/>
        <w:gridCol w:w="6935"/>
      </w:tblGrid>
      <w:tr w:rsidR="00067299" w:rsidRPr="00067299" w14:paraId="5CEF5116"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9E6BB5C"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594" w:type="dxa"/>
            <w:gridSpan w:val="2"/>
            <w:tcBorders>
              <w:top w:val="single" w:sz="4" w:space="0" w:color="auto"/>
              <w:left w:val="single" w:sz="4" w:space="0" w:color="auto"/>
              <w:bottom w:val="single" w:sz="4" w:space="0" w:color="auto"/>
              <w:right w:val="single" w:sz="4" w:space="0" w:color="auto"/>
            </w:tcBorders>
          </w:tcPr>
          <w:p w14:paraId="03AEABE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Délka vodovodních řadů </w:t>
            </w:r>
            <w:r w:rsidRPr="00067299">
              <w:rPr>
                <w:rFonts w:ascii="Segoe UI" w:hAnsi="Segoe UI" w:cs="Segoe UI"/>
                <w:noProof/>
                <w:sz w:val="20"/>
                <w:szCs w:val="20"/>
              </w:rPr>
              <w:t xml:space="preserve">(bez přivaděčů a vodovodních přípojek) </w:t>
            </w:r>
            <w:r w:rsidRPr="00067299">
              <w:rPr>
                <w:rFonts w:ascii="Segoe UI" w:hAnsi="Segoe UI" w:cs="Segoe UI"/>
                <w:sz w:val="20"/>
                <w:szCs w:val="20"/>
              </w:rPr>
              <w:t xml:space="preserve">s preventivní kontrolou úniků v poměru k celkové délce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vyjádřeno v procentech.</w:t>
            </w:r>
          </w:p>
          <w:p w14:paraId="5F04F9C8"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1E89F309"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6406944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594" w:type="dxa"/>
            <w:gridSpan w:val="2"/>
            <w:tcBorders>
              <w:top w:val="single" w:sz="4" w:space="0" w:color="auto"/>
              <w:left w:val="single" w:sz="4" w:space="0" w:color="auto"/>
              <w:bottom w:val="single" w:sz="4" w:space="0" w:color="auto"/>
              <w:right w:val="single" w:sz="4" w:space="0" w:color="auto"/>
            </w:tcBorders>
          </w:tcPr>
          <w:p w14:paraId="6B726497"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iPVz5 = (pv12 / pv13) x 100 </w:t>
            </w:r>
            <w:r w:rsidRPr="00067299">
              <w:rPr>
                <w:rFonts w:ascii="Segoe UI" w:hAnsi="Segoe UI" w:cs="Segoe UI"/>
                <w:sz w:val="20"/>
                <w:szCs w:val="20"/>
              </w:rPr>
              <w:tab/>
              <w:t xml:space="preserve"> [</w:t>
            </w:r>
            <w:r w:rsidRPr="00067299">
              <w:rPr>
                <w:rFonts w:ascii="Segoe UI" w:hAnsi="Segoe UI" w:cs="Segoe UI"/>
                <w:i/>
                <w:sz w:val="20"/>
                <w:szCs w:val="20"/>
              </w:rPr>
              <w:t>%</w:t>
            </w:r>
            <w:r w:rsidRPr="00067299">
              <w:rPr>
                <w:rFonts w:ascii="Segoe UI" w:hAnsi="Segoe UI" w:cs="Segoe UI"/>
                <w:sz w:val="20"/>
                <w:szCs w:val="20"/>
              </w:rPr>
              <w:t>]</w:t>
            </w:r>
          </w:p>
        </w:tc>
      </w:tr>
      <w:tr w:rsidR="00067299" w:rsidRPr="00067299" w14:paraId="6EF7B1FA"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2D3D759D"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594" w:type="dxa"/>
            <w:gridSpan w:val="2"/>
            <w:tcBorders>
              <w:top w:val="single" w:sz="4" w:space="0" w:color="auto"/>
              <w:left w:val="single" w:sz="4" w:space="0" w:color="auto"/>
              <w:bottom w:val="single" w:sz="4" w:space="0" w:color="auto"/>
              <w:right w:val="single" w:sz="4" w:space="0" w:color="auto"/>
            </w:tcBorders>
          </w:tcPr>
          <w:p w14:paraId="29D5DD9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požadovanou délkou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xml:space="preserve">, kde má být provedena preventivní kontrola úniků (RH), a skutečnou délkou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kde byla preventivní kontrola úniků provedena, vyjádřeno v kilometrech.</w:t>
            </w:r>
          </w:p>
          <w:p w14:paraId="0CA3476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71BC8B95"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2F73C96B"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lastRenderedPageBreak/>
              <w:t>Výpočet dle vzorce</w:t>
            </w:r>
          </w:p>
        </w:tc>
        <w:tc>
          <w:tcPr>
            <w:tcW w:w="7594" w:type="dxa"/>
            <w:gridSpan w:val="2"/>
            <w:tcBorders>
              <w:top w:val="single" w:sz="4" w:space="0" w:color="auto"/>
              <w:left w:val="single" w:sz="4" w:space="0" w:color="auto"/>
              <w:bottom w:val="single" w:sz="4" w:space="0" w:color="auto"/>
              <w:right w:val="single" w:sz="4" w:space="0" w:color="auto"/>
            </w:tcBorders>
          </w:tcPr>
          <w:p w14:paraId="0802E29E" w14:textId="77777777" w:rsidR="00067299" w:rsidRPr="00067299" w:rsidRDefault="00067299" w:rsidP="000123FE">
            <w:pPr>
              <w:pStyle w:val="Zkladntext"/>
              <w:tabs>
                <w:tab w:val="right" w:pos="7405"/>
              </w:tabs>
              <w:rPr>
                <w:rFonts w:ascii="Segoe UI" w:hAnsi="Segoe UI" w:cs="Segoe UI"/>
                <w:i/>
                <w:sz w:val="20"/>
                <w:szCs w:val="20"/>
              </w:rPr>
            </w:pPr>
            <w:r w:rsidRPr="00067299">
              <w:rPr>
                <w:rFonts w:ascii="Segoe UI" w:hAnsi="Segoe UI" w:cs="Segoe UI"/>
                <w:sz w:val="20"/>
                <w:szCs w:val="20"/>
              </w:rPr>
              <w:t xml:space="preserve">PVz5 = </w:t>
            </w:r>
            <w:proofErr w:type="gramStart"/>
            <w:r w:rsidRPr="00067299">
              <w:rPr>
                <w:rFonts w:ascii="Segoe UI" w:hAnsi="Segoe UI" w:cs="Segoe UI"/>
                <w:sz w:val="20"/>
                <w:szCs w:val="20"/>
              </w:rPr>
              <w:t>RH - pv12</w:t>
            </w:r>
            <w:proofErr w:type="gramEnd"/>
            <w:r w:rsidRPr="00067299">
              <w:rPr>
                <w:rFonts w:ascii="Segoe UI" w:hAnsi="Segoe UI" w:cs="Segoe UI"/>
                <w:sz w:val="20"/>
                <w:szCs w:val="20"/>
              </w:rPr>
              <w:tab/>
              <w:t xml:space="preserve"> [</w:t>
            </w:r>
            <w:r w:rsidRPr="00067299">
              <w:rPr>
                <w:rFonts w:ascii="Segoe UI" w:hAnsi="Segoe UI" w:cs="Segoe UI"/>
                <w:i/>
                <w:sz w:val="20"/>
                <w:szCs w:val="20"/>
              </w:rPr>
              <w:t>km</w:t>
            </w:r>
            <w:r w:rsidRPr="00067299">
              <w:rPr>
                <w:rFonts w:ascii="Segoe UI" w:hAnsi="Segoe UI" w:cs="Segoe UI"/>
                <w:sz w:val="20"/>
                <w:szCs w:val="20"/>
              </w:rPr>
              <w:t>]</w:t>
            </w:r>
          </w:p>
        </w:tc>
      </w:tr>
      <w:tr w:rsidR="00067299" w:rsidRPr="00067299" w14:paraId="5106C4C0" w14:textId="77777777" w:rsidTr="000123FE">
        <w:trPr>
          <w:trHeight w:val="227"/>
        </w:trPr>
        <w:tc>
          <w:tcPr>
            <w:tcW w:w="1597" w:type="dxa"/>
            <w:vMerge w:val="restart"/>
          </w:tcPr>
          <w:p w14:paraId="6943B83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659" w:type="dxa"/>
          </w:tcPr>
          <w:p w14:paraId="65FEA47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pv12</w:t>
            </w:r>
          </w:p>
        </w:tc>
        <w:tc>
          <w:tcPr>
            <w:tcW w:w="6935" w:type="dxa"/>
          </w:tcPr>
          <w:p w14:paraId="74F75F0F" w14:textId="77777777" w:rsidR="00067299" w:rsidRPr="00067299" w:rsidRDefault="00067299" w:rsidP="000123FE">
            <w:pPr>
              <w:pStyle w:val="Zkladntext"/>
              <w:tabs>
                <w:tab w:val="right" w:pos="6163"/>
              </w:tabs>
              <w:rPr>
                <w:rFonts w:ascii="Segoe UI" w:hAnsi="Segoe UI" w:cs="Segoe UI"/>
                <w:i/>
                <w:noProof/>
                <w:sz w:val="20"/>
                <w:szCs w:val="20"/>
              </w:rPr>
            </w:pPr>
            <w:r w:rsidRPr="00067299">
              <w:rPr>
                <w:rFonts w:ascii="Segoe UI" w:hAnsi="Segoe UI" w:cs="Segoe UI"/>
                <w:noProof/>
                <w:sz w:val="20"/>
                <w:szCs w:val="20"/>
              </w:rPr>
              <w:t xml:space="preserve">Délka vodovodních řadů (bez přivaděčů a vodovodních přípojek), kde byla provedena preventivní kontrola úniků, během jednoho roku </w:t>
            </w:r>
            <w:r w:rsidRPr="00067299">
              <w:rPr>
                <w:rFonts w:ascii="Segoe UI" w:hAnsi="Segoe UI" w:cs="Segoe UI"/>
                <w:sz w:val="20"/>
                <w:szCs w:val="20"/>
              </w:rPr>
              <w:t>[</w:t>
            </w:r>
            <w:r w:rsidRPr="00067299">
              <w:rPr>
                <w:rFonts w:ascii="Segoe UI" w:hAnsi="Segoe UI" w:cs="Segoe UI"/>
                <w:i/>
                <w:sz w:val="20"/>
                <w:szCs w:val="20"/>
              </w:rPr>
              <w:t>km</w:t>
            </w:r>
            <w:r w:rsidRPr="00067299">
              <w:rPr>
                <w:rFonts w:ascii="Segoe UI" w:hAnsi="Segoe UI" w:cs="Segoe UI"/>
                <w:sz w:val="20"/>
                <w:szCs w:val="20"/>
              </w:rPr>
              <w:t>]</w:t>
            </w:r>
          </w:p>
        </w:tc>
      </w:tr>
      <w:tr w:rsidR="00067299" w:rsidRPr="00067299" w14:paraId="75586BAC" w14:textId="77777777" w:rsidTr="000123FE">
        <w:trPr>
          <w:trHeight w:val="227"/>
        </w:trPr>
        <w:tc>
          <w:tcPr>
            <w:tcW w:w="1597" w:type="dxa"/>
            <w:vMerge/>
          </w:tcPr>
          <w:p w14:paraId="0BB6CECC" w14:textId="77777777" w:rsidR="00067299" w:rsidRPr="00067299" w:rsidRDefault="00067299" w:rsidP="000123FE">
            <w:pPr>
              <w:pStyle w:val="Zkladntextvlevo"/>
              <w:rPr>
                <w:rFonts w:ascii="Segoe UI" w:hAnsi="Segoe UI" w:cs="Segoe UI"/>
                <w:b/>
                <w:szCs w:val="20"/>
              </w:rPr>
            </w:pPr>
          </w:p>
        </w:tc>
        <w:tc>
          <w:tcPr>
            <w:tcW w:w="659" w:type="dxa"/>
          </w:tcPr>
          <w:p w14:paraId="7F2821C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pv13</w:t>
            </w:r>
          </w:p>
        </w:tc>
        <w:tc>
          <w:tcPr>
            <w:tcW w:w="6935" w:type="dxa"/>
          </w:tcPr>
          <w:p w14:paraId="41A5B06E" w14:textId="77777777" w:rsidR="00067299" w:rsidRPr="00067299" w:rsidRDefault="00067299" w:rsidP="000123FE">
            <w:pPr>
              <w:pStyle w:val="Zkladntext"/>
              <w:tabs>
                <w:tab w:val="right" w:pos="6148"/>
              </w:tabs>
              <w:rPr>
                <w:rFonts w:ascii="Segoe UI" w:hAnsi="Segoe UI" w:cs="Segoe UI"/>
                <w:sz w:val="20"/>
                <w:szCs w:val="20"/>
              </w:rPr>
            </w:pPr>
            <w:r w:rsidRPr="00067299">
              <w:rPr>
                <w:rFonts w:ascii="Segoe UI" w:hAnsi="Segoe UI" w:cs="Segoe UI"/>
                <w:noProof/>
                <w:sz w:val="20"/>
                <w:szCs w:val="20"/>
              </w:rPr>
              <w:t>Celková délka vodovodních řadů (bez přivaděčů a vodovodních přípojek), k referenčnímu datu</w:t>
            </w:r>
            <w:r w:rsidRPr="00067299">
              <w:rPr>
                <w:rFonts w:ascii="Segoe UI" w:hAnsi="Segoe UI" w:cs="Segoe UI"/>
                <w:sz w:val="20"/>
                <w:szCs w:val="20"/>
              </w:rPr>
              <w:t>[</w:t>
            </w:r>
            <w:r w:rsidRPr="00067299">
              <w:rPr>
                <w:rFonts w:ascii="Segoe UI" w:hAnsi="Segoe UI" w:cs="Segoe UI"/>
                <w:i/>
                <w:sz w:val="20"/>
                <w:szCs w:val="20"/>
              </w:rPr>
              <w:t>km</w:t>
            </w:r>
            <w:r w:rsidRPr="00067299">
              <w:rPr>
                <w:rFonts w:ascii="Segoe UI" w:hAnsi="Segoe UI" w:cs="Segoe UI"/>
                <w:sz w:val="20"/>
                <w:szCs w:val="20"/>
              </w:rPr>
              <w:t>]</w:t>
            </w:r>
          </w:p>
          <w:p w14:paraId="0C6E48A7" w14:textId="77777777" w:rsidR="00067299" w:rsidRPr="00067299" w:rsidRDefault="00067299" w:rsidP="000123FE">
            <w:pPr>
              <w:pStyle w:val="Zkladntext"/>
              <w:tabs>
                <w:tab w:val="right" w:pos="6148"/>
              </w:tabs>
              <w:rPr>
                <w:rFonts w:ascii="Segoe UI" w:hAnsi="Segoe UI" w:cs="Segoe UI"/>
                <w:sz w:val="20"/>
                <w:szCs w:val="20"/>
              </w:rPr>
            </w:pPr>
            <w:r w:rsidRPr="00B24E60">
              <w:rPr>
                <w:rFonts w:ascii="Segoe UI" w:hAnsi="Segoe UI" w:cs="Segoe UI"/>
                <w:noProof/>
                <w:sz w:val="20"/>
                <w:szCs w:val="20"/>
              </w:rPr>
              <w:t>Celková délka vodovodních řadů (bez přivaděčů a vodovodních přípojek) pro první rok provozování je 216 km.</w:t>
            </w:r>
          </w:p>
          <w:p w14:paraId="7DE5D63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Referenčním datem se rozumí poslední den kalendářního roku.</w:t>
            </w:r>
          </w:p>
        </w:tc>
      </w:tr>
      <w:tr w:rsidR="00067299" w:rsidRPr="00067299" w14:paraId="06825800" w14:textId="77777777" w:rsidTr="000123FE">
        <w:trPr>
          <w:trHeight w:val="227"/>
        </w:trPr>
        <w:tc>
          <w:tcPr>
            <w:tcW w:w="1597" w:type="dxa"/>
          </w:tcPr>
          <w:p w14:paraId="5C27A86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594" w:type="dxa"/>
            <w:gridSpan w:val="2"/>
            <w:vAlign w:val="center"/>
          </w:tcPr>
          <w:p w14:paraId="78739E0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 preventivní údržby</w:t>
            </w:r>
          </w:p>
        </w:tc>
      </w:tr>
      <w:tr w:rsidR="00067299" w:rsidRPr="00067299" w14:paraId="09E2FB93"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176A96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594" w:type="dxa"/>
            <w:gridSpan w:val="2"/>
            <w:tcBorders>
              <w:top w:val="single" w:sz="4" w:space="0" w:color="auto"/>
              <w:left w:val="single" w:sz="4" w:space="0" w:color="auto"/>
              <w:bottom w:val="single" w:sz="4" w:space="0" w:color="auto"/>
              <w:right w:val="single" w:sz="4" w:space="0" w:color="auto"/>
            </w:tcBorders>
          </w:tcPr>
          <w:p w14:paraId="504CBC9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 xml:space="preserve">RH je pro dané hodnocené období rovna 5 % z pv13 </w:t>
            </w:r>
            <w:r w:rsidRPr="00067299">
              <w:rPr>
                <w:rFonts w:ascii="Segoe UI" w:hAnsi="Segoe UI" w:cs="Segoe UI"/>
                <w:noProof/>
                <w:sz w:val="20"/>
                <w:szCs w:val="20"/>
              </w:rPr>
              <w:t>uvedené v roční zprávě o provozování za poslední hodnocené období (tj. předcházející rok).</w:t>
            </w:r>
          </w:p>
          <w:p w14:paraId="2AECACB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první rok provozování je: </w:t>
            </w:r>
          </w:p>
          <w:p w14:paraId="54AB1F4E" w14:textId="5B34D5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RH </w:t>
            </w:r>
            <w:r w:rsidRPr="00B24E60">
              <w:rPr>
                <w:rFonts w:ascii="Segoe UI" w:hAnsi="Segoe UI" w:cs="Segoe UI"/>
                <w:sz w:val="20"/>
                <w:szCs w:val="20"/>
              </w:rPr>
              <w:t xml:space="preserve">= </w:t>
            </w:r>
            <w:r w:rsidRPr="00B24E60">
              <w:rPr>
                <w:rFonts w:ascii="Segoe UI" w:hAnsi="Segoe UI" w:cs="Segoe UI"/>
                <w:b/>
                <w:sz w:val="20"/>
                <w:szCs w:val="20"/>
              </w:rPr>
              <w:t>10,8</w:t>
            </w:r>
            <w:r w:rsidRPr="00B24E60">
              <w:rPr>
                <w:rFonts w:ascii="Segoe UI" w:hAnsi="Segoe UI" w:cs="Segoe UI"/>
                <w:sz w:val="20"/>
                <w:szCs w:val="20"/>
              </w:rPr>
              <w:t xml:space="preserve"> [</w:t>
            </w:r>
            <w:r w:rsidRPr="00B24E60">
              <w:rPr>
                <w:rFonts w:ascii="Segoe UI" w:hAnsi="Segoe UI" w:cs="Segoe UI"/>
                <w:i/>
                <w:sz w:val="20"/>
                <w:szCs w:val="20"/>
              </w:rPr>
              <w:t>km</w:t>
            </w:r>
            <w:r w:rsidRPr="00B24E60">
              <w:rPr>
                <w:rFonts w:ascii="Segoe UI" w:hAnsi="Segoe UI" w:cs="Segoe UI"/>
                <w:sz w:val="20"/>
                <w:szCs w:val="20"/>
              </w:rPr>
              <w:t>]</w:t>
            </w:r>
          </w:p>
          <w:p w14:paraId="43DCD4F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Následně je RH každoročně automaticky aktualizována dle uvedeného postupu výše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27E6B1B5"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63D9E2D5"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594" w:type="dxa"/>
            <w:gridSpan w:val="2"/>
            <w:tcBorders>
              <w:top w:val="single" w:sz="4" w:space="0" w:color="auto"/>
              <w:left w:val="single" w:sz="4" w:space="0" w:color="auto"/>
              <w:bottom w:val="single" w:sz="4" w:space="0" w:color="auto"/>
              <w:right w:val="single" w:sz="4" w:space="0" w:color="auto"/>
            </w:tcBorders>
          </w:tcPr>
          <w:p w14:paraId="38DFFA9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rok = PVz5 x V</w:t>
            </w:r>
            <w:r w:rsidRPr="00067299">
              <w:rPr>
                <w:rFonts w:ascii="Segoe UI" w:hAnsi="Segoe UI" w:cs="Segoe UI"/>
                <w:sz w:val="20"/>
                <w:szCs w:val="20"/>
                <w:vertAlign w:val="subscript"/>
              </w:rPr>
              <w:t>5</w:t>
            </w:r>
          </w:p>
          <w:p w14:paraId="039C69D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5</w:t>
            </w:r>
            <w:r w:rsidRPr="00067299">
              <w:rPr>
                <w:rFonts w:ascii="Segoe UI" w:hAnsi="Segoe UI" w:cs="Segoe UI"/>
                <w:sz w:val="20"/>
                <w:szCs w:val="20"/>
              </w:rPr>
              <w:t xml:space="preserve"> je počet bodů za kilometr sítě pod referenční hodnotou, ve </w:t>
            </w:r>
            <w:r w:rsidRPr="00067299">
              <w:rPr>
                <w:rFonts w:ascii="Segoe UI" w:hAnsi="Segoe UI" w:cs="Segoe UI"/>
                <w:sz w:val="20"/>
                <w:szCs w:val="20"/>
              </w:rPr>
              <w:br/>
              <w:t>výši 1.</w:t>
            </w:r>
          </w:p>
          <w:p w14:paraId="229421F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(Pokud je referenční hodnota menší než skutečná délka vodovodních řadů </w:t>
            </w:r>
            <w:r w:rsidRPr="00067299">
              <w:rPr>
                <w:rFonts w:ascii="Segoe UI" w:hAnsi="Segoe UI" w:cs="Segoe UI"/>
                <w:sz w:val="20"/>
                <w:szCs w:val="20"/>
              </w:rPr>
              <w:br/>
              <w:t>s preventivní kontrolou (pv12) v kilometrech, výkonový ukazatel je splněn, nedochází k odečtu bodů.)</w:t>
            </w:r>
          </w:p>
        </w:tc>
      </w:tr>
      <w:tr w:rsidR="00067299" w:rsidRPr="00067299" w14:paraId="26CDE80D"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83C2519" w14:textId="77777777" w:rsidR="00067299" w:rsidRPr="00067299" w:rsidRDefault="00067299" w:rsidP="000123FE">
            <w:pPr>
              <w:pStyle w:val="Zkladntextvlevo"/>
              <w:rPr>
                <w:rFonts w:ascii="Segoe UI" w:hAnsi="Segoe UI" w:cs="Segoe UI"/>
                <w:b/>
                <w:szCs w:val="20"/>
                <w:highlight w:val="yellow"/>
              </w:rPr>
            </w:pPr>
            <w:r w:rsidRPr="00067299">
              <w:rPr>
                <w:rFonts w:ascii="Segoe UI" w:hAnsi="Segoe UI" w:cs="Segoe UI"/>
                <w:b/>
                <w:szCs w:val="20"/>
              </w:rPr>
              <w:t>Poznámka</w:t>
            </w:r>
          </w:p>
        </w:tc>
        <w:tc>
          <w:tcPr>
            <w:tcW w:w="7594" w:type="dxa"/>
            <w:gridSpan w:val="2"/>
            <w:tcBorders>
              <w:top w:val="single" w:sz="4" w:space="0" w:color="auto"/>
              <w:left w:val="single" w:sz="4" w:space="0" w:color="auto"/>
              <w:bottom w:val="single" w:sz="4" w:space="0" w:color="auto"/>
              <w:right w:val="single" w:sz="4" w:space="0" w:color="auto"/>
            </w:tcBorders>
          </w:tcPr>
          <w:p w14:paraId="166820B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Stanovení pokutových bodů sleduje rozdíl mezi délkou vodovodních řadů (bez přivaděčů a přípojek) s provedenou preventivní kontrolou úniků a referenční hodnotou. </w:t>
            </w:r>
          </w:p>
          <w:p w14:paraId="33BB4D1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Preventivní kontrolou úniků na vodovodních řadech se rozumí kontrola aktivním záznamovým zařízením, je potřeba mít dokladované záznamy o provedení této kontroly.</w:t>
            </w:r>
          </w:p>
          <w:p w14:paraId="338951E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Délka vodovodních řadů je vždy počítána bez délky přivaděčů a vodovodních přípojek.</w:t>
            </w:r>
          </w:p>
          <w:p w14:paraId="36190AD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Provozovatel dle čl. 17.5 Smlouvy vypracuje plán preventivní kontroly úniků na</w:t>
            </w:r>
            <w:r w:rsidRPr="00067299">
              <w:rPr>
                <w:rFonts w:ascii="Segoe UI" w:hAnsi="Segoe UI" w:cs="Segoe UI"/>
                <w:sz w:val="20"/>
                <w:szCs w:val="20"/>
              </w:rPr>
              <w:br/>
              <w:t>vodovodních řadech.</w:t>
            </w:r>
          </w:p>
          <w:p w14:paraId="79C21C8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 xml:space="preserve">Pro účely sledování a vyhodnocení výkonového ukazatele obsahuje čl. 21.1.3 Smlouvy podrobnější pravidla pro zpracování a vedení evidence nezbytné pro vyhodnocení </w:t>
            </w:r>
            <w:r w:rsidRPr="00067299">
              <w:rPr>
                <w:rFonts w:ascii="Segoe UI" w:hAnsi="Segoe UI" w:cs="Segoe UI"/>
                <w:noProof/>
                <w:sz w:val="20"/>
                <w:szCs w:val="20"/>
              </w:rPr>
              <w:lastRenderedPageBreak/>
              <w:t>výkonového ukazatele (popř. obsahuje specifikace určitých nezbytných dokumentů, pokud jsou tyto dokumenty pro definici ukazatele relevantní).</w:t>
            </w:r>
          </w:p>
        </w:tc>
      </w:tr>
      <w:tr w:rsidR="00067299" w:rsidRPr="00067299" w14:paraId="3AA31CB9"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444BEF6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594" w:type="dxa"/>
            <w:gridSpan w:val="2"/>
            <w:tcBorders>
              <w:top w:val="single" w:sz="4" w:space="0" w:color="auto"/>
              <w:left w:val="single" w:sz="4" w:space="0" w:color="auto"/>
              <w:bottom w:val="single" w:sz="4" w:space="0" w:color="auto"/>
              <w:right w:val="single" w:sz="4" w:space="0" w:color="auto"/>
            </w:tcBorders>
          </w:tcPr>
          <w:p w14:paraId="302BEA2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Provozovatel spravuje vodovodní řady </w:t>
            </w:r>
            <w:r w:rsidRPr="00067299">
              <w:rPr>
                <w:rFonts w:ascii="Segoe UI" w:hAnsi="Segoe UI" w:cs="Segoe UI"/>
                <w:noProof/>
                <w:sz w:val="20"/>
                <w:szCs w:val="20"/>
              </w:rPr>
              <w:t xml:space="preserve">(bez přivaděčů a vodovodních přípojek) </w:t>
            </w:r>
            <w:r w:rsidRPr="00067299">
              <w:rPr>
                <w:rFonts w:ascii="Segoe UI" w:hAnsi="Segoe UI" w:cs="Segoe UI"/>
                <w:sz w:val="20"/>
                <w:szCs w:val="20"/>
              </w:rPr>
              <w:t xml:space="preserve">o délce 150 km. Referenční hodnota pro preventivní kontrolu úniků na vodovodních řadech je minimálně 5 %, což pro daný rok představovalo 7,5 km. Ve skutečnosti byla provedena aktivní kontrola úniků na 6 km vodovodních řadů. </w:t>
            </w:r>
          </w:p>
          <w:p w14:paraId="1FC1D82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Postup při stanovení pokutových bodů:</w:t>
            </w:r>
          </w:p>
          <w:p w14:paraId="6A8EBDD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PVz5 = 7,5 – 6 = 1,5</w:t>
            </w:r>
          </w:p>
          <w:p w14:paraId="0115C13E" w14:textId="77777777" w:rsidR="00067299" w:rsidRPr="00067299" w:rsidRDefault="00067299" w:rsidP="000123FE">
            <w:pPr>
              <w:pStyle w:val="Zkladntext"/>
              <w:rPr>
                <w:rFonts w:ascii="Segoe UI" w:hAnsi="Segoe UI" w:cs="Segoe UI"/>
                <w:sz w:val="20"/>
                <w:szCs w:val="20"/>
                <w:highlight w:val="yellow"/>
              </w:rPr>
            </w:pPr>
            <w:r w:rsidRPr="00067299">
              <w:rPr>
                <w:rFonts w:ascii="Segoe UI" w:hAnsi="Segoe UI" w:cs="Segoe UI"/>
                <w:sz w:val="20"/>
                <w:szCs w:val="20"/>
              </w:rPr>
              <w:t>Počet bodů za daný rok = 1,5 x 1 = 1,5</w:t>
            </w:r>
          </w:p>
        </w:tc>
      </w:tr>
    </w:tbl>
    <w:p w14:paraId="1E91BDB3" w14:textId="77777777" w:rsidR="00067299" w:rsidRDefault="00067299" w:rsidP="00067299">
      <w:pPr>
        <w:pStyle w:val="Nadpis3"/>
        <w:keepLines/>
        <w:tabs>
          <w:tab w:val="clear" w:pos="1276"/>
        </w:tabs>
        <w:spacing w:after="200"/>
        <w:ind w:left="1588" w:hanging="737"/>
      </w:pPr>
      <w:r w:rsidRPr="00546C5F">
        <w:t xml:space="preserve">Havarijní přerušení dodávek </w:t>
      </w:r>
      <w:proofErr w:type="gramStart"/>
      <w:r w:rsidRPr="00546C5F">
        <w:t>vody - vybraní</w:t>
      </w:r>
      <w:proofErr w:type="gramEnd"/>
      <w:r w:rsidRPr="00546C5F">
        <w:t xml:space="preserve"> odběratelé (iPVz6, PVz6)</w:t>
      </w:r>
      <w:r>
        <w:t xml:space="preserve"> (základní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73"/>
        <w:gridCol w:w="6893"/>
      </w:tblGrid>
      <w:tr w:rsidR="00067299" w:rsidRPr="00067299" w14:paraId="41FBE5F4" w14:textId="77777777" w:rsidTr="000123FE">
        <w:trPr>
          <w:trHeight w:val="227"/>
        </w:trPr>
        <w:tc>
          <w:tcPr>
            <w:tcW w:w="853" w:type="pct"/>
          </w:tcPr>
          <w:p w14:paraId="58274ED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4147" w:type="pct"/>
            <w:gridSpan w:val="2"/>
          </w:tcPr>
          <w:p w14:paraId="7707C37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hodin přerušení dodávky pitné vody vybraným odběratelům v poměru k celkovému počtu přerušení dodávky vody vybraným odběratelům z důvodu havárie.</w:t>
            </w:r>
          </w:p>
          <w:p w14:paraId="7FE2FC74"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01B8F6A7" w14:textId="77777777" w:rsidTr="000123FE">
        <w:trPr>
          <w:trHeight w:val="227"/>
        </w:trPr>
        <w:tc>
          <w:tcPr>
            <w:tcW w:w="853" w:type="pct"/>
          </w:tcPr>
          <w:p w14:paraId="77B1863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szCs w:val="20"/>
              </w:rPr>
              <w:t>Výpočet dle vzorce</w:t>
            </w:r>
          </w:p>
        </w:tc>
        <w:tc>
          <w:tcPr>
            <w:tcW w:w="4147" w:type="pct"/>
            <w:gridSpan w:val="2"/>
          </w:tcPr>
          <w:p w14:paraId="70763415"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iPVz6 = (Σpv14) / pv15 </w:t>
            </w:r>
            <w:r w:rsidRPr="00067299">
              <w:rPr>
                <w:rFonts w:ascii="Segoe UI" w:hAnsi="Segoe UI" w:cs="Segoe UI"/>
                <w:sz w:val="20"/>
                <w:szCs w:val="20"/>
              </w:rPr>
              <w:tab/>
              <w:t xml:space="preserve"> [</w:t>
            </w:r>
            <w:r w:rsidRPr="00067299">
              <w:rPr>
                <w:rFonts w:ascii="Segoe UI" w:hAnsi="Segoe UI" w:cs="Segoe UI"/>
                <w:i/>
                <w:sz w:val="20"/>
                <w:szCs w:val="20"/>
              </w:rPr>
              <w:t>hodiny/přerušení</w:t>
            </w:r>
            <w:r w:rsidRPr="00067299">
              <w:rPr>
                <w:rFonts w:ascii="Segoe UI" w:hAnsi="Segoe UI" w:cs="Segoe UI"/>
                <w:sz w:val="20"/>
                <w:szCs w:val="20"/>
              </w:rPr>
              <w:t xml:space="preserve">] </w:t>
            </w:r>
          </w:p>
        </w:tc>
      </w:tr>
      <w:tr w:rsidR="00067299" w:rsidRPr="00067299" w14:paraId="7E6172A0" w14:textId="77777777" w:rsidTr="000123FE">
        <w:trPr>
          <w:trHeight w:val="227"/>
        </w:trPr>
        <w:tc>
          <w:tcPr>
            <w:tcW w:w="853" w:type="pct"/>
          </w:tcPr>
          <w:p w14:paraId="2FDB233C"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4147" w:type="pct"/>
            <w:gridSpan w:val="2"/>
          </w:tcPr>
          <w:p w14:paraId="04E381F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Rozdíl mezi skutečnou dobou přerušení dodávky pitné vody vybraným odběratelům způsobeného jednou havárií a referenční hodnotou.</w:t>
            </w:r>
          </w:p>
          <w:p w14:paraId="26FE21BF"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nejdéle jeden rok.</w:t>
            </w:r>
          </w:p>
        </w:tc>
      </w:tr>
      <w:tr w:rsidR="00067299" w:rsidRPr="00067299" w14:paraId="7DF690D0" w14:textId="77777777" w:rsidTr="000123FE">
        <w:trPr>
          <w:trHeight w:val="227"/>
        </w:trPr>
        <w:tc>
          <w:tcPr>
            <w:tcW w:w="853" w:type="pct"/>
          </w:tcPr>
          <w:p w14:paraId="7B7766F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2EB557D0"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PVz6 = pv14 – RH </w:t>
            </w:r>
            <w:r w:rsidRPr="00067299">
              <w:rPr>
                <w:rFonts w:ascii="Segoe UI" w:hAnsi="Segoe UI" w:cs="Segoe UI"/>
                <w:sz w:val="20"/>
                <w:szCs w:val="20"/>
              </w:rPr>
              <w:tab/>
              <w:t xml:space="preserve">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13776AB1" w14:textId="77777777" w:rsidTr="000123FE">
        <w:trPr>
          <w:trHeight w:val="227"/>
        </w:trPr>
        <w:tc>
          <w:tcPr>
            <w:tcW w:w="853" w:type="pct"/>
            <w:vMerge w:val="restart"/>
          </w:tcPr>
          <w:p w14:paraId="771E7BF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418" w:type="pct"/>
          </w:tcPr>
          <w:p w14:paraId="67877FA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pv14</w:t>
            </w:r>
          </w:p>
        </w:tc>
        <w:tc>
          <w:tcPr>
            <w:tcW w:w="3729" w:type="pct"/>
          </w:tcPr>
          <w:p w14:paraId="54386B40" w14:textId="77777777" w:rsidR="00067299" w:rsidRPr="00067299" w:rsidRDefault="00067299" w:rsidP="000123FE">
            <w:pPr>
              <w:pStyle w:val="Zkladntext"/>
              <w:tabs>
                <w:tab w:val="right" w:pos="6372"/>
              </w:tabs>
              <w:rPr>
                <w:rFonts w:ascii="Segoe UI" w:hAnsi="Segoe UI" w:cs="Segoe UI"/>
                <w:noProof/>
                <w:sz w:val="20"/>
                <w:szCs w:val="20"/>
              </w:rPr>
            </w:pPr>
            <w:r w:rsidRPr="00067299">
              <w:rPr>
                <w:rFonts w:ascii="Segoe UI" w:hAnsi="Segoe UI" w:cs="Segoe UI"/>
                <w:sz w:val="20"/>
                <w:szCs w:val="20"/>
              </w:rPr>
              <w:t>Počet hodin přerušení dodávky pitné vody vybraným odběratelům způsobeného jednou havárií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2E12C616" w14:textId="77777777" w:rsidTr="000123FE">
        <w:trPr>
          <w:trHeight w:val="227"/>
        </w:trPr>
        <w:tc>
          <w:tcPr>
            <w:tcW w:w="853" w:type="pct"/>
            <w:vMerge/>
          </w:tcPr>
          <w:p w14:paraId="6744C61D" w14:textId="77777777" w:rsidR="00067299" w:rsidRPr="00067299" w:rsidRDefault="00067299" w:rsidP="000123FE">
            <w:pPr>
              <w:pStyle w:val="Zkladntextvlevo"/>
              <w:rPr>
                <w:rFonts w:ascii="Segoe UI" w:hAnsi="Segoe UI" w:cs="Segoe UI"/>
                <w:b/>
                <w:szCs w:val="20"/>
              </w:rPr>
            </w:pPr>
          </w:p>
        </w:tc>
        <w:tc>
          <w:tcPr>
            <w:tcW w:w="418" w:type="pct"/>
          </w:tcPr>
          <w:p w14:paraId="5471411E" w14:textId="77777777" w:rsidR="00067299" w:rsidRPr="00067299" w:rsidRDefault="00067299" w:rsidP="000123FE">
            <w:pPr>
              <w:pStyle w:val="Zkladntext"/>
              <w:rPr>
                <w:rFonts w:ascii="Segoe UI" w:hAnsi="Segoe UI" w:cs="Segoe UI"/>
                <w:b/>
                <w:i/>
                <w:sz w:val="20"/>
                <w:szCs w:val="20"/>
              </w:rPr>
            </w:pPr>
            <w:r w:rsidRPr="00067299">
              <w:rPr>
                <w:rFonts w:ascii="Segoe UI" w:hAnsi="Segoe UI" w:cs="Segoe UI"/>
                <w:sz w:val="20"/>
                <w:szCs w:val="20"/>
              </w:rPr>
              <w:t>pv15</w:t>
            </w:r>
          </w:p>
        </w:tc>
        <w:tc>
          <w:tcPr>
            <w:tcW w:w="3729" w:type="pct"/>
          </w:tcPr>
          <w:p w14:paraId="17DBFC09" w14:textId="77777777" w:rsidR="00067299" w:rsidRPr="00067299" w:rsidRDefault="00067299" w:rsidP="000123FE">
            <w:pPr>
              <w:pStyle w:val="Zkladntext"/>
              <w:tabs>
                <w:tab w:val="right" w:pos="6381"/>
              </w:tabs>
              <w:rPr>
                <w:rFonts w:ascii="Segoe UI" w:hAnsi="Segoe UI" w:cs="Segoe UI"/>
                <w:sz w:val="20"/>
                <w:szCs w:val="20"/>
              </w:rPr>
            </w:pPr>
            <w:r w:rsidRPr="00067299">
              <w:rPr>
                <w:rFonts w:ascii="Segoe UI" w:hAnsi="Segoe UI" w:cs="Segoe UI"/>
                <w:sz w:val="20"/>
                <w:szCs w:val="20"/>
              </w:rPr>
              <w:t>Celkový počet přerušení dodávky vody vybraným odběratelům</w:t>
            </w:r>
            <w:r w:rsidRPr="00067299">
              <w:rPr>
                <w:rFonts w:ascii="Segoe UI" w:hAnsi="Segoe UI" w:cs="Segoe UI"/>
                <w:sz w:val="20"/>
                <w:szCs w:val="20"/>
              </w:rPr>
              <w:br/>
              <w:t>z důvodu havárie, k referenčnímu datu [</w:t>
            </w:r>
            <w:r w:rsidRPr="00067299">
              <w:rPr>
                <w:rFonts w:ascii="Segoe UI" w:hAnsi="Segoe UI" w:cs="Segoe UI"/>
                <w:i/>
                <w:sz w:val="20"/>
                <w:szCs w:val="20"/>
              </w:rPr>
              <w:t>počet</w:t>
            </w:r>
            <w:r w:rsidRPr="00067299">
              <w:rPr>
                <w:rFonts w:ascii="Segoe UI" w:hAnsi="Segoe UI" w:cs="Segoe UI"/>
                <w:sz w:val="20"/>
                <w:szCs w:val="20"/>
              </w:rPr>
              <w:t>]</w:t>
            </w:r>
          </w:p>
          <w:p w14:paraId="6D609A77"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2FBF9F03" w14:textId="77777777" w:rsidTr="000123FE">
        <w:trPr>
          <w:trHeight w:val="227"/>
        </w:trPr>
        <w:tc>
          <w:tcPr>
            <w:tcW w:w="853" w:type="pct"/>
          </w:tcPr>
          <w:p w14:paraId="21460167"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4147" w:type="pct"/>
            <w:gridSpan w:val="2"/>
          </w:tcPr>
          <w:p w14:paraId="15B083D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2DA87EDA" w14:textId="77777777" w:rsidTr="000123FE">
        <w:trPr>
          <w:trHeight w:val="2000"/>
        </w:trPr>
        <w:tc>
          <w:tcPr>
            <w:tcW w:w="853" w:type="pct"/>
            <w:tcBorders>
              <w:top w:val="single" w:sz="4" w:space="0" w:color="auto"/>
              <w:left w:val="single" w:sz="4" w:space="0" w:color="auto"/>
              <w:bottom w:val="single" w:sz="4" w:space="0" w:color="auto"/>
              <w:right w:val="single" w:sz="4" w:space="0" w:color="auto"/>
            </w:tcBorders>
          </w:tcPr>
          <w:p w14:paraId="6543F4E1" w14:textId="77777777" w:rsidR="00067299" w:rsidRPr="00B24E60" w:rsidRDefault="00067299" w:rsidP="000123FE">
            <w:pPr>
              <w:pStyle w:val="Zkladntextvlevo"/>
              <w:rPr>
                <w:rFonts w:ascii="Segoe UI" w:hAnsi="Segoe UI" w:cs="Segoe UI"/>
                <w:szCs w:val="20"/>
              </w:rPr>
            </w:pPr>
            <w:r w:rsidRPr="00B24E60">
              <w:rPr>
                <w:rFonts w:ascii="Segoe UI" w:hAnsi="Segoe UI" w:cs="Segoe UI"/>
                <w:szCs w:val="20"/>
              </w:rPr>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7B163DD1"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RH je maximální doba přerušení dodávky pitné vody stanovená specificky pro každého vybraného odběratele. Je doporučeno stanovit RH dle provozního řádu vodovodu.</w:t>
            </w:r>
          </w:p>
          <w:p w14:paraId="1F4E7237" w14:textId="77777777" w:rsidR="00067299" w:rsidRPr="00B24E60" w:rsidRDefault="00067299" w:rsidP="000123FE">
            <w:pPr>
              <w:pStyle w:val="slovanseznam"/>
              <w:numPr>
                <w:ilvl w:val="0"/>
                <w:numId w:val="0"/>
              </w:numPr>
              <w:rPr>
                <w:rFonts w:ascii="Segoe UI" w:hAnsi="Segoe UI" w:cs="Segoe UI"/>
                <w:noProof/>
                <w:szCs w:val="20"/>
              </w:rPr>
            </w:pPr>
            <w:r w:rsidRPr="00B24E60">
              <w:rPr>
                <w:rFonts w:ascii="Segoe UI" w:hAnsi="Segoe UI" w:cs="Segoe UI"/>
                <w:noProof/>
                <w:szCs w:val="20"/>
              </w:rPr>
              <w:t>RH pro první rok provozování dle Smlouvy je:</w:t>
            </w:r>
          </w:p>
          <w:tbl>
            <w:tblPr>
              <w:tblW w:w="7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2"/>
              <w:gridCol w:w="1849"/>
            </w:tblGrid>
            <w:tr w:rsidR="00067299" w:rsidRPr="00B24E60" w14:paraId="42A1231E" w14:textId="77777777" w:rsidTr="000123FE">
              <w:tc>
                <w:tcPr>
                  <w:tcW w:w="5642" w:type="dxa"/>
                </w:tcPr>
                <w:p w14:paraId="1F80620D"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Vybraný odběratel (identifikace nebo definice)</w:t>
                  </w:r>
                </w:p>
              </w:tc>
              <w:tc>
                <w:tcPr>
                  <w:tcW w:w="1849" w:type="dxa"/>
                </w:tcPr>
                <w:p w14:paraId="1B3E5DC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RH (hodiny)</w:t>
                  </w:r>
                </w:p>
              </w:tc>
            </w:tr>
            <w:tr w:rsidR="00067299" w:rsidRPr="00B24E60" w14:paraId="0C078C17" w14:textId="77777777" w:rsidTr="000123FE">
              <w:tc>
                <w:tcPr>
                  <w:tcW w:w="5642" w:type="dxa"/>
                </w:tcPr>
                <w:p w14:paraId="3ACCFEBB" w14:textId="54E60F51"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Zdravotn</w:t>
                  </w:r>
                  <w:r w:rsidR="00D4798A">
                    <w:rPr>
                      <w:rFonts w:ascii="Segoe UI" w:hAnsi="Segoe UI" w:cs="Segoe UI"/>
                      <w:sz w:val="20"/>
                      <w:szCs w:val="20"/>
                    </w:rPr>
                    <w:t>i</w:t>
                  </w:r>
                  <w:r w:rsidRPr="00B24E60">
                    <w:rPr>
                      <w:rFonts w:ascii="Segoe UI" w:hAnsi="Segoe UI" w:cs="Segoe UI"/>
                      <w:sz w:val="20"/>
                      <w:szCs w:val="20"/>
                    </w:rPr>
                    <w:t xml:space="preserve">cká </w:t>
                  </w:r>
                  <w:proofErr w:type="gramStart"/>
                  <w:r w:rsidRPr="00B24E60">
                    <w:rPr>
                      <w:rFonts w:ascii="Segoe UI" w:hAnsi="Segoe UI" w:cs="Segoe UI"/>
                      <w:sz w:val="20"/>
                      <w:szCs w:val="20"/>
                    </w:rPr>
                    <w:t>zařízení - nemocnice</w:t>
                  </w:r>
                  <w:proofErr w:type="gramEnd"/>
                </w:p>
              </w:tc>
              <w:tc>
                <w:tcPr>
                  <w:tcW w:w="1849" w:type="dxa"/>
                </w:tcPr>
                <w:p w14:paraId="655514B0"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618AFF37" w14:textId="77777777" w:rsidTr="000123FE">
              <w:tc>
                <w:tcPr>
                  <w:tcW w:w="5642" w:type="dxa"/>
                </w:tcPr>
                <w:p w14:paraId="18961444"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Zdravotnická zařízení (poliklinika apod.)</w:t>
                  </w:r>
                </w:p>
              </w:tc>
              <w:tc>
                <w:tcPr>
                  <w:tcW w:w="1849" w:type="dxa"/>
                </w:tcPr>
                <w:p w14:paraId="50943A3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r w:rsidR="00067299" w:rsidRPr="00B24E60" w14:paraId="2F9E5E2F" w14:textId="77777777" w:rsidTr="000123FE">
              <w:tc>
                <w:tcPr>
                  <w:tcW w:w="5642" w:type="dxa"/>
                </w:tcPr>
                <w:p w14:paraId="2C6DBEA4"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 xml:space="preserve">Vzdělávací instituce (středoškolské, vysokoškolské) </w:t>
                  </w:r>
                </w:p>
              </w:tc>
              <w:tc>
                <w:tcPr>
                  <w:tcW w:w="1849" w:type="dxa"/>
                </w:tcPr>
                <w:p w14:paraId="0937755E"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4D3F75A6" w14:textId="77777777" w:rsidTr="000123FE">
              <w:tc>
                <w:tcPr>
                  <w:tcW w:w="5642" w:type="dxa"/>
                </w:tcPr>
                <w:p w14:paraId="698FEC0A"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lastRenderedPageBreak/>
                    <w:t>Vzdělávací instituce (předškolní a základní vzdělávání)</w:t>
                  </w:r>
                </w:p>
              </w:tc>
              <w:tc>
                <w:tcPr>
                  <w:tcW w:w="1849" w:type="dxa"/>
                </w:tcPr>
                <w:p w14:paraId="515F39F6" w14:textId="58C5A8CF" w:rsidR="00067299" w:rsidRPr="00B24E60" w:rsidRDefault="00F16AC3" w:rsidP="000123FE">
                  <w:pPr>
                    <w:pStyle w:val="Zkladntext"/>
                    <w:rPr>
                      <w:rFonts w:ascii="Segoe UI" w:hAnsi="Segoe UI" w:cs="Segoe UI"/>
                      <w:sz w:val="20"/>
                      <w:szCs w:val="20"/>
                    </w:rPr>
                  </w:pPr>
                  <w:r>
                    <w:rPr>
                      <w:rFonts w:ascii="Segoe UI" w:hAnsi="Segoe UI" w:cs="Segoe UI"/>
                      <w:sz w:val="20"/>
                      <w:szCs w:val="20"/>
                    </w:rPr>
                    <w:t>8</w:t>
                  </w:r>
                </w:p>
              </w:tc>
            </w:tr>
            <w:tr w:rsidR="00067299" w:rsidRPr="00B24E60" w14:paraId="30323A2F" w14:textId="77777777" w:rsidTr="000123FE">
              <w:tc>
                <w:tcPr>
                  <w:tcW w:w="5642" w:type="dxa"/>
                </w:tcPr>
                <w:p w14:paraId="16912EA2"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Ubytovací zařízení</w:t>
                  </w:r>
                </w:p>
              </w:tc>
              <w:tc>
                <w:tcPr>
                  <w:tcW w:w="1849" w:type="dxa"/>
                </w:tcPr>
                <w:p w14:paraId="5AB6C1B6"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46AF3CE2" w14:textId="77777777" w:rsidTr="000123FE">
              <w:tc>
                <w:tcPr>
                  <w:tcW w:w="5642" w:type="dxa"/>
                </w:tcPr>
                <w:p w14:paraId="11EEF977"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Sportoviště</w:t>
                  </w:r>
                </w:p>
              </w:tc>
              <w:tc>
                <w:tcPr>
                  <w:tcW w:w="1849" w:type="dxa"/>
                </w:tcPr>
                <w:p w14:paraId="17E4FC49"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r w:rsidR="00067299" w:rsidRPr="00B24E60" w14:paraId="4F8B4675" w14:textId="77777777" w:rsidTr="000123FE">
              <w:tc>
                <w:tcPr>
                  <w:tcW w:w="5642" w:type="dxa"/>
                </w:tcPr>
                <w:p w14:paraId="4BBF8510"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Teplárna</w:t>
                  </w:r>
                </w:p>
              </w:tc>
              <w:tc>
                <w:tcPr>
                  <w:tcW w:w="1849" w:type="dxa"/>
                </w:tcPr>
                <w:p w14:paraId="0D60A449"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3F5A02B7" w14:textId="77777777" w:rsidTr="000123FE">
              <w:tc>
                <w:tcPr>
                  <w:tcW w:w="5642" w:type="dxa"/>
                </w:tcPr>
                <w:p w14:paraId="2D1ACA5A"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Výroba potravin</w:t>
                  </w:r>
                </w:p>
              </w:tc>
              <w:tc>
                <w:tcPr>
                  <w:tcW w:w="1849" w:type="dxa"/>
                </w:tcPr>
                <w:p w14:paraId="77D19BF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1250F7DA" w14:textId="77777777" w:rsidTr="000123FE">
              <w:tc>
                <w:tcPr>
                  <w:tcW w:w="5642" w:type="dxa"/>
                </w:tcPr>
                <w:p w14:paraId="7B26FD2B"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Ostatní výrobní závody s ročním odběrem vody nad 5000 m</w:t>
                  </w:r>
                  <w:r w:rsidRPr="00B24E60">
                    <w:rPr>
                      <w:rFonts w:ascii="Segoe UI" w:hAnsi="Segoe UI" w:cs="Segoe UI"/>
                      <w:sz w:val="20"/>
                      <w:szCs w:val="20"/>
                      <w:vertAlign w:val="superscript"/>
                    </w:rPr>
                    <w:t>3</w:t>
                  </w:r>
                </w:p>
              </w:tc>
              <w:tc>
                <w:tcPr>
                  <w:tcW w:w="1849" w:type="dxa"/>
                </w:tcPr>
                <w:p w14:paraId="21CB60E5"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bl>
          <w:p w14:paraId="474124AF" w14:textId="77777777" w:rsidR="00067299" w:rsidRPr="00B24E60" w:rsidRDefault="00067299" w:rsidP="000123FE">
            <w:pPr>
              <w:pStyle w:val="Zkladntext"/>
              <w:rPr>
                <w:rFonts w:ascii="Segoe UI" w:hAnsi="Segoe UI" w:cs="Segoe UI"/>
                <w:sz w:val="20"/>
                <w:szCs w:val="20"/>
              </w:rPr>
            </w:pPr>
          </w:p>
          <w:p w14:paraId="29293A26" w14:textId="491A8D01"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 xml:space="preserve">U vybraných odběratelů, kteří jsou uvedeni v provozním řádu vodovodu, je </w:t>
            </w:r>
            <w:r w:rsidR="00B73F2F" w:rsidRPr="00B24E60">
              <w:rPr>
                <w:rFonts w:ascii="Segoe UI" w:hAnsi="Segoe UI" w:cs="Segoe UI"/>
                <w:sz w:val="20"/>
                <w:szCs w:val="20"/>
              </w:rPr>
              <w:t>následně RH</w:t>
            </w:r>
            <w:r w:rsidRPr="00B24E60">
              <w:rPr>
                <w:rFonts w:ascii="Segoe UI" w:hAnsi="Segoe UI" w:cs="Segoe UI"/>
                <w:sz w:val="20"/>
                <w:szCs w:val="20"/>
              </w:rPr>
              <w:t xml:space="preserve"> každoročně automaticky aktualizována dle změn v provozním řádu vodovodu. U ostatních vybraných odběratelů je změna možná po dohodě mezi vlastníkem a provozovatelem Aktualizovaná RH na následující hodnocené období je uvedena v roční zprávě o provozování společně s výsledky hodnocení výkonového ukazatele.</w:t>
            </w:r>
          </w:p>
        </w:tc>
      </w:tr>
      <w:tr w:rsidR="00067299" w:rsidRPr="00067299" w14:paraId="45368815"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341729C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77AA235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bodů za rok = suma dílčích pokutových bodů za daný rok </w:t>
            </w:r>
          </w:p>
          <w:p w14:paraId="551B747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každé přerušení = PVz6 x V</w:t>
            </w:r>
            <w:r w:rsidRPr="00067299">
              <w:rPr>
                <w:rFonts w:ascii="Segoe UI" w:hAnsi="Segoe UI" w:cs="Segoe UI"/>
                <w:sz w:val="20"/>
                <w:szCs w:val="20"/>
                <w:vertAlign w:val="subscript"/>
              </w:rPr>
              <w:t>16</w:t>
            </w:r>
          </w:p>
          <w:p w14:paraId="1950A0D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16</w:t>
            </w:r>
            <w:r w:rsidRPr="00067299">
              <w:rPr>
                <w:rFonts w:ascii="Segoe UI" w:hAnsi="Segoe UI" w:cs="Segoe UI"/>
                <w:sz w:val="20"/>
                <w:szCs w:val="20"/>
              </w:rPr>
              <w:t xml:space="preserve"> je počet bodů za jednoho vybraného odběratele a jednu hodinu nad referenční hodnotou, ve výši 0,5.</w:t>
            </w:r>
          </w:p>
        </w:tc>
      </w:tr>
      <w:tr w:rsidR="00067299" w:rsidRPr="00067299" w14:paraId="6E3BE6F3"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80F67C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620CB7B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Ukazatel je třeba vyhodnocovat pro jednotlivá přerušení dodávky pitné vody vybraným odběratelům, ve vztahu k jejich specifickým RH. </w:t>
            </w:r>
          </w:p>
          <w:p w14:paraId="1CF209A8" w14:textId="0E6697A2"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Vybraní odběratelé jsou odběratelé, u nichž může dojít k ohrožení zdraví (života) člověka (</w:t>
            </w:r>
            <w:r w:rsidRPr="00067299">
              <w:rPr>
                <w:rFonts w:ascii="Segoe UI" w:hAnsi="Segoe UI" w:cs="Segoe UI"/>
                <w:i/>
                <w:sz w:val="20"/>
                <w:szCs w:val="20"/>
              </w:rPr>
              <w:t>např.</w:t>
            </w:r>
            <w:r w:rsidR="00B24E60">
              <w:rPr>
                <w:rFonts w:ascii="Segoe UI" w:hAnsi="Segoe UI" w:cs="Segoe UI"/>
                <w:i/>
                <w:sz w:val="20"/>
                <w:szCs w:val="20"/>
              </w:rPr>
              <w:t xml:space="preserve"> </w:t>
            </w:r>
            <w:r w:rsidRPr="00067299">
              <w:rPr>
                <w:rFonts w:ascii="Segoe UI" w:hAnsi="Segoe UI" w:cs="Segoe UI"/>
                <w:i/>
                <w:sz w:val="20"/>
                <w:szCs w:val="20"/>
              </w:rPr>
              <w:t xml:space="preserve">nemocnice) </w:t>
            </w:r>
            <w:r w:rsidRPr="00067299">
              <w:rPr>
                <w:rFonts w:ascii="Segoe UI" w:hAnsi="Segoe UI" w:cs="Segoe UI"/>
                <w:sz w:val="20"/>
                <w:szCs w:val="20"/>
              </w:rPr>
              <w:t>nebo neodvratitelným škodám (</w:t>
            </w:r>
            <w:r w:rsidRPr="00067299">
              <w:rPr>
                <w:rFonts w:ascii="Segoe UI" w:hAnsi="Segoe UI" w:cs="Segoe UI"/>
                <w:i/>
                <w:sz w:val="20"/>
                <w:szCs w:val="20"/>
              </w:rPr>
              <w:t>např.</w:t>
            </w:r>
            <w:r w:rsidR="00B24E60">
              <w:rPr>
                <w:rFonts w:ascii="Segoe UI" w:hAnsi="Segoe UI" w:cs="Segoe UI"/>
                <w:i/>
                <w:sz w:val="20"/>
                <w:szCs w:val="20"/>
              </w:rPr>
              <w:t xml:space="preserve"> </w:t>
            </w:r>
            <w:r w:rsidRPr="00067299">
              <w:rPr>
                <w:rFonts w:ascii="Segoe UI" w:hAnsi="Segoe UI" w:cs="Segoe UI"/>
                <w:i/>
                <w:sz w:val="20"/>
                <w:szCs w:val="20"/>
              </w:rPr>
              <w:t>živočišná výroba</w:t>
            </w:r>
            <w:r w:rsidRPr="00067299">
              <w:rPr>
                <w:rFonts w:ascii="Segoe UI" w:hAnsi="Segoe UI" w:cs="Segoe UI"/>
                <w:sz w:val="20"/>
                <w:szCs w:val="20"/>
              </w:rPr>
              <w:t>). U těchto odběratelů je stanovena maximální přípustná délka přerušení dodávky pitné vody, kratší než 32 hodin, v provozním řádu vodovodu nebo v provozní smlouvě. Pokud je tato maximální přípustná délka delší než 32 hodin, nejedná se o vybraného odběratele ve smyslu tohoto ukazatele.</w:t>
            </w:r>
          </w:p>
          <w:p w14:paraId="0C6941C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Havárie znamená jakoukoliv neplánovanou událost, která způsobí ztrátu funkčnosti Vodovodu a/nebo Kanalizace, přičemž dojde k přerušení nebo omezení zásobování pitnou vodou a/nebo přerušení nebo omezení odvádění odpadních vod a/</w:t>
            </w:r>
            <w:proofErr w:type="gramStart"/>
            <w:r w:rsidRPr="00067299">
              <w:rPr>
                <w:rFonts w:ascii="Segoe UI" w:hAnsi="Segoe UI" w:cs="Segoe UI"/>
                <w:sz w:val="20"/>
                <w:szCs w:val="20"/>
              </w:rPr>
              <w:t>nebo  ohrožení</w:t>
            </w:r>
            <w:proofErr w:type="gramEnd"/>
            <w:r w:rsidRPr="00067299">
              <w:rPr>
                <w:rFonts w:ascii="Segoe UI" w:hAnsi="Segoe UI" w:cs="Segoe UI"/>
                <w:sz w:val="20"/>
                <w:szCs w:val="20"/>
              </w:rPr>
              <w:t xml:space="preserve">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3D0C6D2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Doba přerušení dodávky pitné vody z důvodu havárie se stanoví:</w:t>
            </w:r>
          </w:p>
          <w:p w14:paraId="20C3EABA"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kdy je nahlášeno přerušení dodávky pitné vody, se doba přerušení stanoví od okamžiku nahlášení přerušení dodávky pitné vody na dispečink provozovatele. Okamžikem ukončení se rozumí termín potvrzení (libovolnou cestou s preferencí pro způsoby, které jsou zpětně dohledatelné, např. email nebo fax) od provozovatele vlastníkovi, že byla obnovena dodávka vody.</w:t>
            </w:r>
          </w:p>
          <w:p w14:paraId="1710A396"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lastRenderedPageBreak/>
              <w:t>U havárií, které jsou nahlášeny na dispečink v okamžiku, kdy ještě není přerušena dodávka vody odběratelům, se doba přerušení stanoví od zahájení manipulace provozovatele na síti (dojde k přerušení dodávky pitné vody odběratelům). Okamžikem ukončení se rozumí termín potvrzení (libovolnou cestou s preferencí pro způsoby, které jsou zpětně dohledatelné, např. email nebo fax) od provozovatele vlastníkovi, že byla obnovena dodávka vody.</w:t>
            </w:r>
          </w:p>
          <w:p w14:paraId="746065F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počet vybraných odběratelů postižených havarijním přerušením dodávky pitné vody a počet hodin, které přesahují jejich specifickou referenční hodnotu.</w:t>
            </w:r>
          </w:p>
          <w:p w14:paraId="3133AE1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Délka havarijního přerušení dodávek pitné vody </w:t>
            </w:r>
            <w:proofErr w:type="gramStart"/>
            <w:r w:rsidRPr="00067299">
              <w:rPr>
                <w:rFonts w:ascii="Segoe UI" w:hAnsi="Segoe UI" w:cs="Segoe UI"/>
                <w:sz w:val="20"/>
                <w:szCs w:val="20"/>
              </w:rPr>
              <w:t>jiným</w:t>
            </w:r>
            <w:proofErr w:type="gramEnd"/>
            <w:r w:rsidRPr="00067299">
              <w:rPr>
                <w:rFonts w:ascii="Segoe UI" w:hAnsi="Segoe UI" w:cs="Segoe UI"/>
                <w:sz w:val="20"/>
                <w:szCs w:val="20"/>
              </w:rPr>
              <w:t xml:space="preserve"> než vybraným odběratelům je monitorována výkonovým ukazatelem „Havarijní přerušení dodávek vody - domácnosti“.</w:t>
            </w:r>
          </w:p>
          <w:p w14:paraId="26AA4C3F"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dodávky z důvodů havárií musí být vedeny v evidenci havárií a poruch (nejlépe na příslušném vodohospodářském dispečinku provozovatele s nepřetržitým provozem). </w:t>
            </w:r>
            <w:r w:rsidRPr="00067299">
              <w:rPr>
                <w:rFonts w:ascii="Segoe UI" w:hAnsi="Segoe UI" w:cs="Segoe UI"/>
                <w:noProof/>
                <w:sz w:val="20"/>
                <w:szCs w:val="20"/>
              </w:rPr>
              <w:t>Čl. 21.1.3 Smlouvy obsahuje podrobnější pravidla pro</w:t>
            </w:r>
            <w:r w:rsidRPr="00067299">
              <w:rPr>
                <w:rFonts w:ascii="Segoe UI" w:hAnsi="Segoe UI" w:cs="Segoe UI"/>
                <w:noProof/>
                <w:sz w:val="20"/>
                <w:szCs w:val="20"/>
              </w:rPr>
              <w:br/>
              <w:t xml:space="preserve">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6FB32039"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0B17DED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4147" w:type="pct"/>
            <w:gridSpan w:val="2"/>
            <w:tcBorders>
              <w:top w:val="single" w:sz="4" w:space="0" w:color="auto"/>
              <w:left w:val="single" w:sz="4" w:space="0" w:color="auto"/>
              <w:bottom w:val="single" w:sz="4" w:space="0" w:color="auto"/>
              <w:right w:val="single" w:sz="4" w:space="0" w:color="auto"/>
            </w:tcBorders>
          </w:tcPr>
          <w:p w14:paraId="2DCD44A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byla vlivem havárií přerušena dodávka celkem třem vybraným odběratelům. Během jednoho přerušení, které trvalo 28 hodin, byla přerušena dodávka pitné vody dvěma vybraným odběratelům. U prvního z nich je maximální doba přerušení stanovena na 24 hodin (a), u druhého je maximální doba přerušení stanovena na 18 hodin (b). Třetí vybraný odběratel byl postižen přerušením dodávky pitné vody na 33 hodin, přičemž maximální doba přerušení je 24 hodin (c).</w:t>
            </w:r>
          </w:p>
          <w:p w14:paraId="36CFDDB6" w14:textId="77777777" w:rsidR="00067299" w:rsidRPr="00067299" w:rsidRDefault="00067299" w:rsidP="000123FE">
            <w:pPr>
              <w:pStyle w:val="Zkladntext"/>
              <w:rPr>
                <w:rFonts w:ascii="Segoe UI" w:hAnsi="Segoe UI" w:cs="Segoe UI"/>
                <w:sz w:val="20"/>
                <w:szCs w:val="20"/>
              </w:rPr>
            </w:pPr>
          </w:p>
          <w:p w14:paraId="5F79728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512C401F"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Výpočet smluvního výkonového ukazatele: </w:t>
            </w:r>
          </w:p>
          <w:p w14:paraId="29A4C83E" w14:textId="77777777" w:rsidR="00067299" w:rsidRPr="00067299" w:rsidRDefault="00067299" w:rsidP="000123FE">
            <w:pPr>
              <w:pStyle w:val="Odrky1"/>
              <w:rPr>
                <w:rFonts w:ascii="Segoe UI" w:hAnsi="Segoe UI" w:cs="Segoe UI"/>
                <w:noProof/>
                <w:sz w:val="20"/>
              </w:rPr>
            </w:pPr>
            <w:r w:rsidRPr="00067299">
              <w:rPr>
                <w:rFonts w:ascii="Segoe UI" w:hAnsi="Segoe UI" w:cs="Segoe UI"/>
                <w:noProof/>
                <w:sz w:val="20"/>
              </w:rPr>
              <w:t>Pro první přerušení:</w:t>
            </w:r>
          </w:p>
          <w:p w14:paraId="31A2CA57"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a</w:t>
            </w:r>
            <w:r w:rsidRPr="00067299">
              <w:rPr>
                <w:rFonts w:ascii="Segoe UI" w:hAnsi="Segoe UI" w:cs="Segoe UI"/>
                <w:szCs w:val="20"/>
              </w:rPr>
              <w:t xml:space="preserve"> = pv14 – RH = 28 – 24 = 4 hod</w:t>
            </w:r>
          </w:p>
          <w:p w14:paraId="4D3940F3"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b</w:t>
            </w:r>
            <w:r w:rsidRPr="00067299">
              <w:rPr>
                <w:rFonts w:ascii="Segoe UI" w:hAnsi="Segoe UI" w:cs="Segoe UI"/>
                <w:szCs w:val="20"/>
              </w:rPr>
              <w:t xml:space="preserve"> = pv14 – RH = 28 – 18 = 10 hod</w:t>
            </w:r>
          </w:p>
          <w:p w14:paraId="287D7FD9"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Pro druhé přerušení:</w:t>
            </w:r>
          </w:p>
          <w:p w14:paraId="719E6BF0"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c</w:t>
            </w:r>
            <w:r w:rsidRPr="00067299">
              <w:rPr>
                <w:rFonts w:ascii="Segoe UI" w:hAnsi="Segoe UI" w:cs="Segoe UI"/>
                <w:szCs w:val="20"/>
              </w:rPr>
              <w:t xml:space="preserve"> = pv14 – RH = 33 – 24 = 9 hod</w:t>
            </w:r>
          </w:p>
          <w:p w14:paraId="659FDAA9"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Stanovení dílčích pokutových bodů:</w:t>
            </w:r>
          </w:p>
          <w:p w14:paraId="409464A1"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 xml:space="preserve">Pro první přerušení: </w:t>
            </w:r>
          </w:p>
          <w:p w14:paraId="17E54929"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a</w:t>
            </w:r>
            <w:r w:rsidRPr="00067299">
              <w:rPr>
                <w:rFonts w:ascii="Segoe UI" w:hAnsi="Segoe UI" w:cs="Segoe UI"/>
                <w:szCs w:val="20"/>
              </w:rPr>
              <w:t xml:space="preserve"> x V</w:t>
            </w:r>
            <w:r w:rsidRPr="00067299">
              <w:rPr>
                <w:rFonts w:ascii="Segoe UI" w:hAnsi="Segoe UI" w:cs="Segoe UI"/>
                <w:szCs w:val="20"/>
                <w:vertAlign w:val="subscript"/>
              </w:rPr>
              <w:t>16</w:t>
            </w:r>
            <w:r w:rsidRPr="00067299">
              <w:rPr>
                <w:rFonts w:ascii="Segoe UI" w:hAnsi="Segoe UI" w:cs="Segoe UI"/>
                <w:szCs w:val="20"/>
              </w:rPr>
              <w:t xml:space="preserve"> = 4 x 1 = 4</w:t>
            </w:r>
          </w:p>
          <w:p w14:paraId="5234671C"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b</w:t>
            </w:r>
            <w:r w:rsidRPr="00067299">
              <w:rPr>
                <w:rFonts w:ascii="Segoe UI" w:hAnsi="Segoe UI" w:cs="Segoe UI"/>
                <w:szCs w:val="20"/>
              </w:rPr>
              <w:t xml:space="preserve"> x V</w:t>
            </w:r>
            <w:r w:rsidRPr="00067299">
              <w:rPr>
                <w:rFonts w:ascii="Segoe UI" w:hAnsi="Segoe UI" w:cs="Segoe UI"/>
                <w:szCs w:val="20"/>
                <w:vertAlign w:val="subscript"/>
              </w:rPr>
              <w:t>16</w:t>
            </w:r>
            <w:r w:rsidRPr="00067299">
              <w:rPr>
                <w:rFonts w:ascii="Segoe UI" w:hAnsi="Segoe UI" w:cs="Segoe UI"/>
                <w:szCs w:val="20"/>
              </w:rPr>
              <w:t xml:space="preserve"> = 10 x 1 = 10</w:t>
            </w:r>
          </w:p>
          <w:p w14:paraId="3F64865F"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Za druhé přerušení:</w:t>
            </w:r>
          </w:p>
          <w:p w14:paraId="0E83C54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PVz6</w:t>
            </w:r>
            <w:r w:rsidRPr="00067299">
              <w:rPr>
                <w:rFonts w:ascii="Segoe UI" w:hAnsi="Segoe UI" w:cs="Segoe UI"/>
                <w:sz w:val="20"/>
                <w:szCs w:val="20"/>
                <w:vertAlign w:val="subscript"/>
              </w:rPr>
              <w:t>c</w:t>
            </w:r>
            <w:r w:rsidRPr="00067299">
              <w:rPr>
                <w:rFonts w:ascii="Segoe UI" w:hAnsi="Segoe UI" w:cs="Segoe UI"/>
                <w:sz w:val="20"/>
                <w:szCs w:val="20"/>
              </w:rPr>
              <w:t xml:space="preserve"> x V</w:t>
            </w:r>
            <w:r w:rsidRPr="00067299">
              <w:rPr>
                <w:rFonts w:ascii="Segoe UI" w:hAnsi="Segoe UI" w:cs="Segoe UI"/>
                <w:sz w:val="20"/>
                <w:szCs w:val="20"/>
                <w:vertAlign w:val="subscript"/>
              </w:rPr>
              <w:t>16</w:t>
            </w:r>
            <w:r w:rsidRPr="00067299">
              <w:rPr>
                <w:rFonts w:ascii="Segoe UI" w:hAnsi="Segoe UI" w:cs="Segoe UI"/>
                <w:sz w:val="20"/>
                <w:szCs w:val="20"/>
              </w:rPr>
              <w:t xml:space="preserve"> = 9 x 1= 9</w:t>
            </w:r>
          </w:p>
          <w:p w14:paraId="703300D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4 + 10 + 9 = 23</w:t>
            </w:r>
          </w:p>
        </w:tc>
      </w:tr>
    </w:tbl>
    <w:p w14:paraId="2B18D8C4" w14:textId="300CDAF5" w:rsidR="00B24E60" w:rsidRDefault="00B24E60" w:rsidP="00B24E60">
      <w:pPr>
        <w:pStyle w:val="Odstavec"/>
      </w:pPr>
      <w:bookmarkStart w:id="25" w:name="_Toc516643400"/>
    </w:p>
    <w:p w14:paraId="7838B2BB" w14:textId="77777777" w:rsidR="00B24E60" w:rsidRDefault="00B24E60">
      <w:pPr>
        <w:spacing w:line="240" w:lineRule="auto"/>
        <w:jc w:val="left"/>
        <w:rPr>
          <w:rFonts w:ascii="Segoe UI" w:hAnsi="Segoe UI" w:cs="Segoe UI"/>
          <w:sz w:val="22"/>
          <w:szCs w:val="22"/>
        </w:rPr>
      </w:pPr>
      <w:r>
        <w:br w:type="page"/>
      </w:r>
    </w:p>
    <w:p w14:paraId="45E823DE" w14:textId="10D3DED9" w:rsidR="00067299" w:rsidRDefault="00067299" w:rsidP="00CE723A">
      <w:pPr>
        <w:pStyle w:val="Nadpis2"/>
      </w:pPr>
      <w:r w:rsidRPr="00D50AA8">
        <w:lastRenderedPageBreak/>
        <w:t>Odpadní voda</w:t>
      </w:r>
      <w:bookmarkEnd w:id="25"/>
    </w:p>
    <w:p w14:paraId="75B4CA8C" w14:textId="77777777" w:rsidR="00067299" w:rsidRDefault="00067299" w:rsidP="00067299">
      <w:pPr>
        <w:pStyle w:val="Nadpis3"/>
        <w:keepLines/>
        <w:tabs>
          <w:tab w:val="clear" w:pos="1276"/>
        </w:tabs>
        <w:spacing w:after="200"/>
        <w:ind w:left="1588" w:hanging="737"/>
      </w:pPr>
      <w:r w:rsidRPr="00D50AA8">
        <w:t>Doba pro obnovení služby odvádění odpadních vod (iOVz2, OVz2)</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743"/>
        <w:gridCol w:w="6884"/>
      </w:tblGrid>
      <w:tr w:rsidR="00067299" w:rsidRPr="00067299" w14:paraId="594110E0" w14:textId="77777777" w:rsidTr="000123FE">
        <w:trPr>
          <w:trHeight w:val="227"/>
        </w:trPr>
        <w:tc>
          <w:tcPr>
            <w:tcW w:w="1587" w:type="dxa"/>
          </w:tcPr>
          <w:p w14:paraId="33CB40F7"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27" w:type="dxa"/>
            <w:gridSpan w:val="2"/>
          </w:tcPr>
          <w:p w14:paraId="178810F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Celkový počet hodin přerušení odvádění odpadních vod z důvodů havárie v poměru k celkovému počtu přerušení odvádění odpadních vod z důvodů havárie. </w:t>
            </w:r>
          </w:p>
          <w:p w14:paraId="5A005170"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7F6071B3" w14:textId="77777777" w:rsidTr="000123FE">
        <w:trPr>
          <w:trHeight w:val="227"/>
        </w:trPr>
        <w:tc>
          <w:tcPr>
            <w:tcW w:w="1587" w:type="dxa"/>
          </w:tcPr>
          <w:p w14:paraId="30313D63"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27" w:type="dxa"/>
            <w:gridSpan w:val="2"/>
          </w:tcPr>
          <w:p w14:paraId="6C0CDAE6"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iOVz2 = (Σov4) / ov5 </w:t>
            </w:r>
            <w:r w:rsidRPr="00067299">
              <w:rPr>
                <w:rFonts w:ascii="Segoe UI" w:hAnsi="Segoe UI" w:cs="Segoe UI"/>
                <w:sz w:val="20"/>
                <w:szCs w:val="20"/>
              </w:rPr>
              <w:tab/>
              <w:t xml:space="preserve"> [</w:t>
            </w:r>
            <w:r w:rsidRPr="00067299">
              <w:rPr>
                <w:rFonts w:ascii="Segoe UI" w:hAnsi="Segoe UI" w:cs="Segoe UI"/>
                <w:i/>
                <w:sz w:val="20"/>
                <w:szCs w:val="20"/>
              </w:rPr>
              <w:t>hodiny/přerušení</w:t>
            </w:r>
            <w:r w:rsidRPr="00067299">
              <w:rPr>
                <w:rFonts w:ascii="Segoe UI" w:hAnsi="Segoe UI" w:cs="Segoe UI"/>
                <w:sz w:val="20"/>
                <w:szCs w:val="20"/>
              </w:rPr>
              <w:t>]</w:t>
            </w:r>
          </w:p>
          <w:p w14:paraId="4436A4E3" w14:textId="77777777" w:rsidR="00067299" w:rsidRPr="00067299" w:rsidRDefault="00067299" w:rsidP="000123FE">
            <w:pPr>
              <w:pStyle w:val="Zkladntext"/>
              <w:rPr>
                <w:rFonts w:ascii="Segoe UI" w:hAnsi="Segoe UI" w:cs="Segoe UI"/>
                <w:sz w:val="20"/>
                <w:szCs w:val="20"/>
              </w:rPr>
            </w:pPr>
          </w:p>
        </w:tc>
      </w:tr>
      <w:tr w:rsidR="00067299" w:rsidRPr="00067299" w14:paraId="54551B35" w14:textId="77777777" w:rsidTr="000123FE">
        <w:trPr>
          <w:trHeight w:val="227"/>
        </w:trPr>
        <w:tc>
          <w:tcPr>
            <w:tcW w:w="1587" w:type="dxa"/>
          </w:tcPr>
          <w:p w14:paraId="31F6ED0B"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27" w:type="dxa"/>
            <w:gridSpan w:val="2"/>
          </w:tcPr>
          <w:p w14:paraId="68F0932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přípojek negativně ovlivněných havárií (během jedné havárie) násobený počtem hodin přerušení odvádění odpadních vod (během jedné havárie), které překročí referenční hodnotu. </w:t>
            </w:r>
          </w:p>
          <w:p w14:paraId="7049A53D"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4FD1199B" w14:textId="77777777" w:rsidTr="000123FE">
        <w:trPr>
          <w:trHeight w:val="227"/>
        </w:trPr>
        <w:tc>
          <w:tcPr>
            <w:tcW w:w="1587" w:type="dxa"/>
          </w:tcPr>
          <w:p w14:paraId="6001987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27" w:type="dxa"/>
            <w:gridSpan w:val="2"/>
          </w:tcPr>
          <w:p w14:paraId="38421F3D"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OVz2 = ov3 x (ov4 – RH) </w:t>
            </w:r>
            <w:r w:rsidRPr="00067299">
              <w:rPr>
                <w:rFonts w:ascii="Segoe UI" w:hAnsi="Segoe UI" w:cs="Segoe UI"/>
                <w:sz w:val="20"/>
                <w:szCs w:val="20"/>
              </w:rPr>
              <w:tab/>
            </w:r>
            <w:r w:rsidRPr="00067299">
              <w:rPr>
                <w:rFonts w:ascii="Segoe UI" w:hAnsi="Segoe UI" w:cs="Segoe UI"/>
                <w:i/>
                <w:sz w:val="20"/>
                <w:szCs w:val="20"/>
              </w:rPr>
              <w:t>[-]</w:t>
            </w:r>
          </w:p>
          <w:p w14:paraId="5BB5281F"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 xml:space="preserve">Výpočet se provádí pouze pro havárie, kde počet hodin pro obnovení služby odvádění odpadních vod přesahuje referenční hodnotu. </w:t>
            </w:r>
          </w:p>
        </w:tc>
      </w:tr>
      <w:tr w:rsidR="00067299" w:rsidRPr="00067299" w14:paraId="29465D11" w14:textId="77777777" w:rsidTr="000123FE">
        <w:trPr>
          <w:trHeight w:val="227"/>
        </w:trPr>
        <w:tc>
          <w:tcPr>
            <w:tcW w:w="1587" w:type="dxa"/>
            <w:vMerge w:val="restart"/>
          </w:tcPr>
          <w:p w14:paraId="23D0422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743" w:type="dxa"/>
          </w:tcPr>
          <w:p w14:paraId="07877D4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ov3</w:t>
            </w:r>
          </w:p>
        </w:tc>
        <w:tc>
          <w:tcPr>
            <w:tcW w:w="6884" w:type="dxa"/>
          </w:tcPr>
          <w:p w14:paraId="73DE1130" w14:textId="77777777" w:rsidR="00067299" w:rsidRPr="00067299" w:rsidRDefault="00067299" w:rsidP="000123FE">
            <w:pPr>
              <w:pStyle w:val="Zkladntext"/>
              <w:tabs>
                <w:tab w:val="right" w:pos="6369"/>
              </w:tabs>
              <w:rPr>
                <w:rFonts w:ascii="Segoe UI" w:hAnsi="Segoe UI" w:cs="Segoe UI"/>
                <w:i/>
                <w:noProof/>
                <w:sz w:val="20"/>
                <w:szCs w:val="20"/>
              </w:rPr>
            </w:pPr>
            <w:r w:rsidRPr="00067299">
              <w:rPr>
                <w:rFonts w:ascii="Segoe UI" w:hAnsi="Segoe UI" w:cs="Segoe UI"/>
                <w:sz w:val="20"/>
                <w:szCs w:val="20"/>
              </w:rPr>
              <w:t>Počet přípojek negativně ovlivněných havárií (přerušení odvádění odpadních vod)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24C28452" w14:textId="77777777" w:rsidTr="000123FE">
        <w:trPr>
          <w:trHeight w:val="227"/>
        </w:trPr>
        <w:tc>
          <w:tcPr>
            <w:tcW w:w="1587" w:type="dxa"/>
            <w:vMerge/>
          </w:tcPr>
          <w:p w14:paraId="0B6D2E1F" w14:textId="77777777" w:rsidR="00067299" w:rsidRPr="00067299" w:rsidRDefault="00067299" w:rsidP="000123FE">
            <w:pPr>
              <w:pStyle w:val="Zkladntextvlevo"/>
              <w:rPr>
                <w:rFonts w:ascii="Segoe UI" w:hAnsi="Segoe UI" w:cs="Segoe UI"/>
                <w:b/>
                <w:szCs w:val="20"/>
              </w:rPr>
            </w:pPr>
          </w:p>
        </w:tc>
        <w:tc>
          <w:tcPr>
            <w:tcW w:w="743" w:type="dxa"/>
          </w:tcPr>
          <w:p w14:paraId="768EFFA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ov4</w:t>
            </w:r>
          </w:p>
        </w:tc>
        <w:tc>
          <w:tcPr>
            <w:tcW w:w="6884" w:type="dxa"/>
          </w:tcPr>
          <w:p w14:paraId="66F37453" w14:textId="77777777" w:rsidR="00067299" w:rsidRPr="00067299" w:rsidRDefault="00067299" w:rsidP="000123FE">
            <w:pPr>
              <w:pStyle w:val="Zkladntext"/>
              <w:tabs>
                <w:tab w:val="right" w:pos="6359"/>
              </w:tabs>
              <w:rPr>
                <w:rFonts w:ascii="Segoe UI" w:hAnsi="Segoe UI" w:cs="Segoe UI"/>
                <w:i/>
                <w:noProof/>
                <w:sz w:val="20"/>
                <w:szCs w:val="20"/>
              </w:rPr>
            </w:pPr>
            <w:r w:rsidRPr="00067299">
              <w:rPr>
                <w:rFonts w:ascii="Segoe UI" w:hAnsi="Segoe UI" w:cs="Segoe UI"/>
                <w:sz w:val="20"/>
                <w:szCs w:val="20"/>
              </w:rPr>
              <w:t>Počet hodin přerušení odvádění odpadních vod z důvodů havárie, během jedné havárie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234C0107" w14:textId="77777777" w:rsidTr="000123FE">
        <w:trPr>
          <w:trHeight w:val="227"/>
        </w:trPr>
        <w:tc>
          <w:tcPr>
            <w:tcW w:w="1587" w:type="dxa"/>
            <w:vMerge/>
          </w:tcPr>
          <w:p w14:paraId="555B1468" w14:textId="77777777" w:rsidR="00067299" w:rsidRPr="00067299" w:rsidRDefault="00067299" w:rsidP="000123FE">
            <w:pPr>
              <w:pStyle w:val="Zkladntextvlevo"/>
              <w:rPr>
                <w:rFonts w:ascii="Segoe UI" w:hAnsi="Segoe UI" w:cs="Segoe UI"/>
                <w:b/>
                <w:szCs w:val="20"/>
              </w:rPr>
            </w:pPr>
          </w:p>
        </w:tc>
        <w:tc>
          <w:tcPr>
            <w:tcW w:w="743" w:type="dxa"/>
          </w:tcPr>
          <w:p w14:paraId="222AB2B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ov5</w:t>
            </w:r>
          </w:p>
        </w:tc>
        <w:tc>
          <w:tcPr>
            <w:tcW w:w="6884" w:type="dxa"/>
          </w:tcPr>
          <w:p w14:paraId="5B172DFC" w14:textId="77777777" w:rsidR="00067299" w:rsidRPr="00067299" w:rsidRDefault="00067299" w:rsidP="000123FE">
            <w:pPr>
              <w:pStyle w:val="Zkladntext"/>
              <w:tabs>
                <w:tab w:val="right" w:pos="6350"/>
              </w:tabs>
              <w:rPr>
                <w:rFonts w:ascii="Segoe UI" w:hAnsi="Segoe UI" w:cs="Segoe UI"/>
                <w:sz w:val="20"/>
                <w:szCs w:val="20"/>
              </w:rPr>
            </w:pPr>
            <w:r w:rsidRPr="00067299">
              <w:rPr>
                <w:rFonts w:ascii="Segoe UI" w:hAnsi="Segoe UI" w:cs="Segoe UI"/>
                <w:sz w:val="20"/>
                <w:szCs w:val="20"/>
              </w:rPr>
              <w:t>Celkový počet přerušení odvádění odpadních vod z důvodů havárie,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B13E053" w14:textId="77777777" w:rsidTr="000123FE">
        <w:trPr>
          <w:trHeight w:val="227"/>
        </w:trPr>
        <w:tc>
          <w:tcPr>
            <w:tcW w:w="1587" w:type="dxa"/>
          </w:tcPr>
          <w:p w14:paraId="35D0334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27" w:type="dxa"/>
            <w:gridSpan w:val="2"/>
          </w:tcPr>
          <w:p w14:paraId="0F4BD41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4DAF255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491C0E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16A2DF7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havárii u jedné domovní přípojky (rodinný dům do 2 bytových jednotek včetně) - do 56 hodin </w:t>
            </w:r>
          </w:p>
          <w:p w14:paraId="0162FDC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ostatní typy nemovitostí a více </w:t>
            </w:r>
            <w:proofErr w:type="gramStart"/>
            <w:r w:rsidRPr="00067299">
              <w:rPr>
                <w:rFonts w:ascii="Segoe UI" w:hAnsi="Segoe UI" w:cs="Segoe UI"/>
                <w:sz w:val="20"/>
                <w:szCs w:val="20"/>
              </w:rPr>
              <w:t>přípojek - do</w:t>
            </w:r>
            <w:proofErr w:type="gramEnd"/>
            <w:r w:rsidRPr="00067299">
              <w:rPr>
                <w:rFonts w:ascii="Segoe UI" w:hAnsi="Segoe UI" w:cs="Segoe UI"/>
                <w:sz w:val="20"/>
                <w:szCs w:val="20"/>
              </w:rPr>
              <w:t xml:space="preserve"> 32 hodin </w:t>
            </w:r>
          </w:p>
        </w:tc>
      </w:tr>
      <w:tr w:rsidR="00067299" w:rsidRPr="00067299" w14:paraId="26DED95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339721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5DDA098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Počet bodů za rok = suma dílčích pokutových bodů za daný rok </w:t>
            </w:r>
          </w:p>
          <w:p w14:paraId="10AD97C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 xml:space="preserve">Dílčí pokutové body pro každé přerušení = </w:t>
            </w:r>
            <w:r w:rsidRPr="00067299">
              <w:rPr>
                <w:rFonts w:ascii="Segoe UI" w:hAnsi="Segoe UI" w:cs="Segoe UI"/>
                <w:sz w:val="20"/>
                <w:szCs w:val="20"/>
              </w:rPr>
              <w:t>OVz2 x V</w:t>
            </w:r>
            <w:r w:rsidRPr="00067299">
              <w:rPr>
                <w:rFonts w:ascii="Segoe UI" w:hAnsi="Segoe UI" w:cs="Segoe UI"/>
                <w:sz w:val="20"/>
                <w:szCs w:val="20"/>
                <w:vertAlign w:val="subscript"/>
              </w:rPr>
              <w:t>7</w:t>
            </w:r>
          </w:p>
          <w:p w14:paraId="6EA5800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7</w:t>
            </w:r>
            <w:r w:rsidRPr="00067299">
              <w:rPr>
                <w:rFonts w:ascii="Segoe UI" w:hAnsi="Segoe UI" w:cs="Segoe UI"/>
                <w:sz w:val="20"/>
                <w:szCs w:val="20"/>
              </w:rPr>
              <w:t xml:space="preserve"> je počet bodů za jednu přípojku a jednu hodinu přerušení provozu kanalizační přípojky nad referenční hodnotou, ve výši 0,01. </w:t>
            </w:r>
          </w:p>
          <w:p w14:paraId="5E2E076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Maximální počet bodů za jednu událost je 10.</w:t>
            </w:r>
          </w:p>
        </w:tc>
      </w:tr>
      <w:tr w:rsidR="00067299" w:rsidRPr="00067299" w14:paraId="7FAB794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E4530D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4F700F4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se zabývá přerušením funkce odvádění odpadních vod u gravitační, tlakové a podtlakové kanalizace z důvodu havárie, která vznikla mimo pozemky odběratelů. Havárie přípojek na soukromém pozemku nebo vnitřní kanalizace řeší vlastník přípojky (vlastníkem kanalizační přípojky je vlastník pozemku nebo stavby připojené na kanalizaci, neprokáže-li se opak) vždy sám.</w:t>
            </w:r>
          </w:p>
          <w:p w14:paraId="19063EA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Počet přípojek postižených přerušením funkce odvádění odpadních vod určí provozovatel kvalifikovaným odhadem. Pokud s tímto odhadem vlastník nesouhlasí, postupuje se dle čl. 67 Smlouvy.</w:t>
            </w:r>
          </w:p>
          <w:p w14:paraId="1F9F5BA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kolik přípojek kanalizace bylo zprovozněno za delší časový limit, než udává referenční hodnota, a o kolik hodin byla tato hodnota překročena.</w:t>
            </w:r>
          </w:p>
          <w:p w14:paraId="3F8CB3B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Doba přerušení odvádění odpadní vody se stanoví od okamžiku nahlášení přerušení a je ukončena okamžikem obnovení služby odvádění odpadních vod (za okamžik obnovení se považuje i zavedení náhradního odvádění odpadních vod). Okamžikem obnovení služby se rozumí termín potvrzení (libovolnou cestou s preferencí pro způsoby, které jsou zpětně dohledatelné, např. email nebo fax) od provozovatele vlastníkovi, že bylo obnoveno odvádění odpadní vody.</w:t>
            </w:r>
          </w:p>
          <w:p w14:paraId="13D86D3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Havárie znamená jakoukoliv neplánovanou událost, která způsobí ztrátu funkčnosti Vodovodu a/nebo Kanalizace, přičemž dojde k přerušení nebo omezení zásobování pitnou vodou a/nebo přerušení nebo omezení odvádění odpadních vod a/</w:t>
            </w:r>
            <w:proofErr w:type="gramStart"/>
            <w:r w:rsidRPr="00067299">
              <w:rPr>
                <w:rFonts w:ascii="Segoe UI" w:hAnsi="Segoe UI" w:cs="Segoe UI"/>
                <w:sz w:val="20"/>
                <w:szCs w:val="20"/>
              </w:rPr>
              <w:t>nebo  ohrožení</w:t>
            </w:r>
            <w:proofErr w:type="gramEnd"/>
            <w:r w:rsidRPr="00067299">
              <w:rPr>
                <w:rFonts w:ascii="Segoe UI" w:hAnsi="Segoe UI" w:cs="Segoe UI"/>
                <w:sz w:val="20"/>
                <w:szCs w:val="20"/>
              </w:rPr>
              <w:t xml:space="preserve">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70E1E39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je třeba vyhodnocovat pro každé přerušení služby odvádění odpadních vod.</w:t>
            </w:r>
          </w:p>
          <w:p w14:paraId="24E4FC30"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Informace o přerušení dodávky z důvodů havárií musí být vedeny v evidenci havárií a poruch (nejlépe na příslušném vodohospodářském dispečinku provozovatele s nepřetržitým provozem).</w:t>
            </w:r>
            <w:r w:rsidRPr="00067299">
              <w:rPr>
                <w:rFonts w:ascii="Segoe UI" w:hAnsi="Segoe UI" w:cs="Segoe UI"/>
                <w:noProof/>
                <w:sz w:val="20"/>
                <w:szCs w:val="20"/>
              </w:rPr>
              <w:t xml:space="preserve"> Čl. 21.1.3 Smlouvy obsahuje podrobnější pravidla prozpracování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307B141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059843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35314A8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došlo ke dvěma přerušením služby odvádění odpadních vod z důvodů havárií, která překročila referenční hodnotu. V prvním případě došlo na gravitační kanalizaci k přerušení odvádění odpadních vod ve veřejné části přípojky činžovního domu o 4 bytových jednotkách („ostatní nemovitost“, tedy RH = 32 hodin). Doba na obnovení služby byla 40 hodin. V druhém případě byl provoz jedné oblasti obsluhované aglomerace zajišťován tlakovou kanalizací. Z důvodu nefunkčnosti jedné přečerpávací stanice byl přerušen odběr odpadních vod z 13 přípojek na dobu 35 hodin („více přípojek“, tedy RH = 32 hodin).</w:t>
            </w:r>
          </w:p>
          <w:p w14:paraId="3F0416B2"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Postup při stanovení pokutových bodů:</w:t>
            </w:r>
          </w:p>
          <w:p w14:paraId="1AE790B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 první havárie došlo k přerušení u jedné přípojky po dobu 40 hodin:</w:t>
            </w:r>
          </w:p>
          <w:p w14:paraId="40A7A57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OVz2 = ov3 x (ov4 – RH) = 1 x (</w:t>
            </w:r>
            <w:proofErr w:type="gramStart"/>
            <w:r w:rsidRPr="00067299">
              <w:rPr>
                <w:rFonts w:ascii="Segoe UI" w:hAnsi="Segoe UI" w:cs="Segoe UI"/>
                <w:sz w:val="20"/>
                <w:szCs w:val="20"/>
              </w:rPr>
              <w:t>40 – 32</w:t>
            </w:r>
            <w:proofErr w:type="gramEnd"/>
            <w:r w:rsidRPr="00067299">
              <w:rPr>
                <w:rFonts w:ascii="Segoe UI" w:hAnsi="Segoe UI" w:cs="Segoe UI"/>
                <w:sz w:val="20"/>
                <w:szCs w:val="20"/>
              </w:rPr>
              <w:t>) = 8</w:t>
            </w:r>
          </w:p>
          <w:p w14:paraId="7A833F5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první přerušení = OVz2 x V</w:t>
            </w:r>
            <w:r w:rsidRPr="00067299">
              <w:rPr>
                <w:rFonts w:ascii="Segoe UI" w:hAnsi="Segoe UI" w:cs="Segoe UI"/>
                <w:sz w:val="20"/>
                <w:szCs w:val="20"/>
                <w:vertAlign w:val="subscript"/>
              </w:rPr>
              <w:t>7</w:t>
            </w:r>
            <w:r w:rsidRPr="00067299">
              <w:rPr>
                <w:rFonts w:ascii="Segoe UI" w:hAnsi="Segoe UI" w:cs="Segoe UI"/>
                <w:sz w:val="20"/>
                <w:szCs w:val="20"/>
              </w:rPr>
              <w:t xml:space="preserve"> = 8 x 0,01 = 0,08</w:t>
            </w:r>
          </w:p>
          <w:p w14:paraId="1821AB2C" w14:textId="77777777" w:rsidR="00067299" w:rsidRPr="00067299" w:rsidRDefault="00067299" w:rsidP="000123FE">
            <w:pPr>
              <w:pStyle w:val="Zkladntext"/>
              <w:rPr>
                <w:rFonts w:ascii="Segoe UI" w:hAnsi="Segoe UI" w:cs="Segoe UI"/>
                <w:sz w:val="20"/>
                <w:szCs w:val="20"/>
              </w:rPr>
            </w:pPr>
          </w:p>
          <w:p w14:paraId="5EB0843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 druhé havárie došlo k přerušení u 13 přípojek po dobu 35 hodin:</w:t>
            </w:r>
          </w:p>
          <w:p w14:paraId="34CDD60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OVz2 = ov3 x (ov4 – RH) = 13 x (</w:t>
            </w:r>
            <w:proofErr w:type="gramStart"/>
            <w:r w:rsidRPr="00067299">
              <w:rPr>
                <w:rFonts w:ascii="Segoe UI" w:hAnsi="Segoe UI" w:cs="Segoe UI"/>
                <w:sz w:val="20"/>
                <w:szCs w:val="20"/>
              </w:rPr>
              <w:t>35 – 32</w:t>
            </w:r>
            <w:proofErr w:type="gramEnd"/>
            <w:r w:rsidRPr="00067299">
              <w:rPr>
                <w:rFonts w:ascii="Segoe UI" w:hAnsi="Segoe UI" w:cs="Segoe UI"/>
                <w:sz w:val="20"/>
                <w:szCs w:val="20"/>
              </w:rPr>
              <w:t>) = 39</w:t>
            </w:r>
          </w:p>
          <w:p w14:paraId="57998BE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Dílčí pokutové body pro druhé přerušení = OVz2 x V</w:t>
            </w:r>
            <w:r w:rsidRPr="00067299">
              <w:rPr>
                <w:rFonts w:ascii="Segoe UI" w:hAnsi="Segoe UI" w:cs="Segoe UI"/>
                <w:sz w:val="20"/>
                <w:szCs w:val="20"/>
                <w:vertAlign w:val="subscript"/>
              </w:rPr>
              <w:t>7</w:t>
            </w:r>
            <w:r w:rsidRPr="00067299">
              <w:rPr>
                <w:rFonts w:ascii="Segoe UI" w:hAnsi="Segoe UI" w:cs="Segoe UI"/>
                <w:sz w:val="20"/>
                <w:szCs w:val="20"/>
              </w:rPr>
              <w:t xml:space="preserve"> = 39 x 0,01 = 0,39</w:t>
            </w:r>
          </w:p>
          <w:p w14:paraId="389945A8" w14:textId="77777777" w:rsidR="00067299" w:rsidRPr="00067299" w:rsidRDefault="00067299" w:rsidP="000123FE">
            <w:pPr>
              <w:pStyle w:val="Zkladntext"/>
              <w:rPr>
                <w:rFonts w:ascii="Segoe UI" w:hAnsi="Segoe UI" w:cs="Segoe UI"/>
                <w:sz w:val="20"/>
                <w:szCs w:val="20"/>
              </w:rPr>
            </w:pPr>
          </w:p>
          <w:p w14:paraId="6B1219F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0,08 + 0,39 = 0,47</w:t>
            </w:r>
          </w:p>
        </w:tc>
      </w:tr>
    </w:tbl>
    <w:p w14:paraId="7CBD830C" w14:textId="77777777" w:rsidR="00067299" w:rsidRDefault="00067299" w:rsidP="00067299">
      <w:pPr>
        <w:pStyle w:val="Nadpis3"/>
        <w:keepLines/>
        <w:tabs>
          <w:tab w:val="clear" w:pos="1276"/>
        </w:tabs>
        <w:spacing w:after="200"/>
        <w:ind w:left="1588" w:hanging="737"/>
      </w:pPr>
      <w:r w:rsidRPr="00D50AA8">
        <w:lastRenderedPageBreak/>
        <w:t>Porucha čerpadel na stokové síti (iOVz3, OVz3)</w:t>
      </w:r>
      <w:r>
        <w:t xml:space="preserve"> (základní ukazatel)</w:t>
      </w:r>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76"/>
        <w:gridCol w:w="6571"/>
      </w:tblGrid>
      <w:tr w:rsidR="00067299" w:rsidRPr="00067299" w14:paraId="4EEB13DE" w14:textId="77777777" w:rsidTr="000123FE">
        <w:trPr>
          <w:trHeight w:val="227"/>
        </w:trPr>
        <w:tc>
          <w:tcPr>
            <w:tcW w:w="1587" w:type="dxa"/>
          </w:tcPr>
          <w:p w14:paraId="0D59706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47" w:type="dxa"/>
            <w:gridSpan w:val="2"/>
          </w:tcPr>
          <w:p w14:paraId="3B38E70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Součet hodin pro všechna čerpadla na gravitační stokové síti a nátoku na ČOV, kdy byla čerpadla mimo provoz z důvodu poruchy, v poměru k celkovému počtu čerpadel. </w:t>
            </w:r>
          </w:p>
          <w:p w14:paraId="110383F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5BEBA188" w14:textId="77777777" w:rsidTr="000123FE">
        <w:trPr>
          <w:trHeight w:val="227"/>
        </w:trPr>
        <w:tc>
          <w:tcPr>
            <w:tcW w:w="1587" w:type="dxa"/>
          </w:tcPr>
          <w:p w14:paraId="2B6603C4"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szCs w:val="20"/>
              </w:rPr>
              <w:t>Výpočet dle vzorce</w:t>
            </w:r>
          </w:p>
        </w:tc>
        <w:tc>
          <w:tcPr>
            <w:tcW w:w="7647" w:type="dxa"/>
            <w:gridSpan w:val="2"/>
          </w:tcPr>
          <w:p w14:paraId="03AB410F"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iOVz3 = ov6 / ov7 </w:t>
            </w:r>
            <w:r w:rsidRPr="00067299">
              <w:rPr>
                <w:rFonts w:ascii="Segoe UI" w:hAnsi="Segoe UI" w:cs="Segoe UI"/>
                <w:sz w:val="20"/>
                <w:szCs w:val="20"/>
              </w:rPr>
              <w:tab/>
              <w:t xml:space="preserve"> [</w:t>
            </w:r>
            <w:r w:rsidRPr="00067299">
              <w:rPr>
                <w:rFonts w:ascii="Segoe UI" w:hAnsi="Segoe UI" w:cs="Segoe UI"/>
                <w:i/>
                <w:sz w:val="20"/>
                <w:szCs w:val="20"/>
              </w:rPr>
              <w:t>hodiny/čerpadlo</w:t>
            </w:r>
            <w:r w:rsidRPr="00067299">
              <w:rPr>
                <w:rFonts w:ascii="Segoe UI" w:hAnsi="Segoe UI" w:cs="Segoe UI"/>
                <w:sz w:val="20"/>
                <w:szCs w:val="20"/>
              </w:rPr>
              <w:t>]</w:t>
            </w:r>
          </w:p>
        </w:tc>
      </w:tr>
      <w:tr w:rsidR="00067299" w:rsidRPr="00067299" w14:paraId="3452DDE7" w14:textId="77777777" w:rsidTr="000123FE">
        <w:trPr>
          <w:trHeight w:val="227"/>
        </w:trPr>
        <w:tc>
          <w:tcPr>
            <w:tcW w:w="1587" w:type="dxa"/>
          </w:tcPr>
          <w:p w14:paraId="79A0CA60"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47" w:type="dxa"/>
            <w:gridSpan w:val="2"/>
          </w:tcPr>
          <w:p w14:paraId="2880BB4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počtem hodin, kdy byla čerpací stanice na gravitační stokové síti </w:t>
            </w:r>
            <w:r w:rsidRPr="00067299">
              <w:rPr>
                <w:rFonts w:ascii="Segoe UI" w:hAnsi="Segoe UI" w:cs="Segoe UI"/>
                <w:sz w:val="20"/>
                <w:szCs w:val="20"/>
              </w:rPr>
              <w:br/>
              <w:t xml:space="preserve">a nátoku na ČOV mimo provoz z důvodu poruchy, a referenční hodnotou. </w:t>
            </w:r>
          </w:p>
          <w:p w14:paraId="6D9CD2E0"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1EE4D35F" w14:textId="77777777" w:rsidTr="000123FE">
        <w:trPr>
          <w:trHeight w:val="227"/>
        </w:trPr>
        <w:tc>
          <w:tcPr>
            <w:tcW w:w="1587" w:type="dxa"/>
          </w:tcPr>
          <w:p w14:paraId="6A17AA9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47" w:type="dxa"/>
            <w:gridSpan w:val="2"/>
          </w:tcPr>
          <w:p w14:paraId="28F7CA6E"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noProof/>
                <w:sz w:val="20"/>
                <w:szCs w:val="20"/>
              </w:rPr>
              <w:t>OVz3 = ov8 – RH</w:t>
            </w:r>
            <w:r w:rsidRPr="00067299">
              <w:rPr>
                <w:rFonts w:ascii="Segoe UI" w:hAnsi="Segoe UI" w:cs="Segoe UI"/>
                <w:sz w:val="20"/>
                <w:szCs w:val="20"/>
              </w:rPr>
              <w:tab/>
              <w:t xml:space="preserve"> [</w:t>
            </w:r>
            <w:r w:rsidRPr="00067299">
              <w:rPr>
                <w:rFonts w:ascii="Segoe UI" w:hAnsi="Segoe UI" w:cs="Segoe UI"/>
                <w:i/>
                <w:sz w:val="20"/>
                <w:szCs w:val="20"/>
              </w:rPr>
              <w:t>hodiny</w:t>
            </w:r>
            <w:r w:rsidRPr="00067299">
              <w:rPr>
                <w:rFonts w:ascii="Segoe UI" w:hAnsi="Segoe UI" w:cs="Segoe UI"/>
                <w:sz w:val="20"/>
                <w:szCs w:val="20"/>
              </w:rPr>
              <w:t>]</w:t>
            </w:r>
          </w:p>
          <w:p w14:paraId="451DAF8F"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Výpočet se provádí pouze pro období nefunkčnosti čerpací stanice na gravitační stokové síti a nátoku na ČOV, které přesahuje referenční hodnotu.</w:t>
            </w:r>
          </w:p>
        </w:tc>
      </w:tr>
      <w:tr w:rsidR="00067299" w:rsidRPr="00067299" w14:paraId="0B3EEA16" w14:textId="77777777" w:rsidTr="000123FE">
        <w:trPr>
          <w:trHeight w:val="227"/>
        </w:trPr>
        <w:tc>
          <w:tcPr>
            <w:tcW w:w="1587" w:type="dxa"/>
            <w:vMerge w:val="restart"/>
          </w:tcPr>
          <w:p w14:paraId="4B8DB5D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1076" w:type="dxa"/>
          </w:tcPr>
          <w:p w14:paraId="1686844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ov6</w:t>
            </w:r>
          </w:p>
        </w:tc>
        <w:tc>
          <w:tcPr>
            <w:tcW w:w="6571" w:type="dxa"/>
          </w:tcPr>
          <w:p w14:paraId="418E4D79" w14:textId="77777777" w:rsidR="00067299" w:rsidRPr="00067299" w:rsidRDefault="00067299" w:rsidP="000123FE">
            <w:pPr>
              <w:pStyle w:val="Zkladntext"/>
              <w:rPr>
                <w:rFonts w:ascii="Segoe UI" w:hAnsi="Segoe UI" w:cs="Segoe UI"/>
                <w:i/>
                <w:iCs/>
                <w:sz w:val="20"/>
                <w:szCs w:val="20"/>
              </w:rPr>
            </w:pPr>
            <w:r w:rsidRPr="00067299">
              <w:rPr>
                <w:rFonts w:ascii="Segoe UI" w:hAnsi="Segoe UI" w:cs="Segoe UI"/>
                <w:sz w:val="20"/>
                <w:szCs w:val="20"/>
              </w:rPr>
              <w:t>Součet hodin pro všechna čerpadla na gravitační stokové síti a nátoku na ČOV, kdy byla čerpadla mimo provoz z důvodu poruchy, během jednoho roku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69435A14" w14:textId="77777777" w:rsidTr="000123FE">
        <w:trPr>
          <w:trHeight w:val="227"/>
        </w:trPr>
        <w:tc>
          <w:tcPr>
            <w:tcW w:w="1587" w:type="dxa"/>
            <w:vMerge/>
          </w:tcPr>
          <w:p w14:paraId="07A6FA47" w14:textId="77777777" w:rsidR="00067299" w:rsidRPr="00067299" w:rsidRDefault="00067299" w:rsidP="000123FE">
            <w:pPr>
              <w:pStyle w:val="Zkladntextvlevo"/>
              <w:rPr>
                <w:rFonts w:ascii="Segoe UI" w:hAnsi="Segoe UI" w:cs="Segoe UI"/>
                <w:b/>
                <w:szCs w:val="20"/>
              </w:rPr>
            </w:pPr>
          </w:p>
        </w:tc>
        <w:tc>
          <w:tcPr>
            <w:tcW w:w="1076" w:type="dxa"/>
          </w:tcPr>
          <w:p w14:paraId="2BDC36A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ov7</w:t>
            </w:r>
          </w:p>
          <w:p w14:paraId="3A2A9697" w14:textId="77777777" w:rsidR="00067299" w:rsidRPr="00067299" w:rsidRDefault="00067299" w:rsidP="000123FE">
            <w:pPr>
              <w:pStyle w:val="Zkladntext"/>
              <w:rPr>
                <w:rFonts w:ascii="Segoe UI" w:hAnsi="Segoe UI" w:cs="Segoe UI"/>
                <w:sz w:val="20"/>
                <w:szCs w:val="20"/>
              </w:rPr>
            </w:pPr>
          </w:p>
        </w:tc>
        <w:tc>
          <w:tcPr>
            <w:tcW w:w="6571" w:type="dxa"/>
          </w:tcPr>
          <w:p w14:paraId="0EDFEF7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sz w:val="20"/>
                <w:szCs w:val="20"/>
              </w:rPr>
              <w:t>Celkový počet čerpadel na gravitační stokové síti a nátoku na ČOV ve správě provozovatele, k referenčnímu datu [</w:t>
            </w:r>
            <w:r w:rsidRPr="00067299">
              <w:rPr>
                <w:rFonts w:ascii="Segoe UI" w:hAnsi="Segoe UI" w:cs="Segoe UI"/>
                <w:i/>
                <w:sz w:val="20"/>
                <w:szCs w:val="20"/>
              </w:rPr>
              <w:t>počet</w:t>
            </w:r>
            <w:r w:rsidRPr="00067299">
              <w:rPr>
                <w:rFonts w:ascii="Segoe UI" w:hAnsi="Segoe UI" w:cs="Segoe UI"/>
                <w:sz w:val="20"/>
                <w:szCs w:val="20"/>
              </w:rPr>
              <w:t>]</w:t>
            </w:r>
          </w:p>
          <w:p w14:paraId="3FF3063E"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03449EA2" w14:textId="77777777" w:rsidTr="000123FE">
        <w:trPr>
          <w:trHeight w:val="227"/>
        </w:trPr>
        <w:tc>
          <w:tcPr>
            <w:tcW w:w="1587" w:type="dxa"/>
            <w:vMerge/>
          </w:tcPr>
          <w:p w14:paraId="57E39E23" w14:textId="77777777" w:rsidR="00067299" w:rsidRPr="00067299" w:rsidRDefault="00067299" w:rsidP="000123FE">
            <w:pPr>
              <w:pStyle w:val="Zkladntextvlevo"/>
              <w:rPr>
                <w:rFonts w:ascii="Segoe UI" w:hAnsi="Segoe UI" w:cs="Segoe UI"/>
                <w:b/>
                <w:szCs w:val="20"/>
              </w:rPr>
            </w:pPr>
          </w:p>
        </w:tc>
        <w:tc>
          <w:tcPr>
            <w:tcW w:w="1076" w:type="dxa"/>
          </w:tcPr>
          <w:p w14:paraId="52367BA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ov8</w:t>
            </w:r>
          </w:p>
        </w:tc>
        <w:tc>
          <w:tcPr>
            <w:tcW w:w="6571" w:type="dxa"/>
          </w:tcPr>
          <w:p w14:paraId="0F31C44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Hodiny pro danou čerpací stanici na gravitační stokové síti </w:t>
            </w:r>
            <w:r w:rsidRPr="00067299">
              <w:rPr>
                <w:rFonts w:ascii="Segoe UI" w:hAnsi="Segoe UI" w:cs="Segoe UI"/>
                <w:sz w:val="20"/>
                <w:szCs w:val="20"/>
              </w:rPr>
              <w:br/>
              <w:t>a nátoku na ČOV, kdy byla čerpací stanice mimo z důvodu poruchy, během jedné poruchy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09AF4C32" w14:textId="77777777" w:rsidTr="000123FE">
        <w:trPr>
          <w:trHeight w:val="227"/>
        </w:trPr>
        <w:tc>
          <w:tcPr>
            <w:tcW w:w="1587" w:type="dxa"/>
          </w:tcPr>
          <w:p w14:paraId="7A866C7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47" w:type="dxa"/>
            <w:gridSpan w:val="2"/>
          </w:tcPr>
          <w:p w14:paraId="11FBF33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17A3ED0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0AD64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47" w:type="dxa"/>
            <w:gridSpan w:val="2"/>
            <w:tcBorders>
              <w:top w:val="single" w:sz="4" w:space="0" w:color="auto"/>
              <w:left w:val="single" w:sz="4" w:space="0" w:color="auto"/>
              <w:bottom w:val="single" w:sz="4" w:space="0" w:color="auto"/>
              <w:right w:val="single" w:sz="4" w:space="0" w:color="auto"/>
            </w:tcBorders>
          </w:tcPr>
          <w:p w14:paraId="2BCA6F6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RH = nula hodin – čerpací stanice na gravitační stokové síti a nátoku na ČOV musí být schopna nepřetržitého provozu – vztahuje se na čerpací stanice, které mají záložní čerpadlo s automatikou.</w:t>
            </w:r>
          </w:p>
          <w:p w14:paraId="101FA81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RH = 4 hodiny – vztahuje se na čerpací stanice, které mají záložní čerpadlo bez automatiky.</w:t>
            </w:r>
          </w:p>
          <w:p w14:paraId="297F672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RH = 8 hodin – vztahuje se na ostatní čerpací stanice bez záložního čerpadla. </w:t>
            </w:r>
          </w:p>
        </w:tc>
      </w:tr>
      <w:tr w:rsidR="00067299" w:rsidRPr="00067299" w14:paraId="40B54AC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C8D41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47" w:type="dxa"/>
            <w:gridSpan w:val="2"/>
            <w:tcBorders>
              <w:top w:val="single" w:sz="4" w:space="0" w:color="auto"/>
              <w:left w:val="single" w:sz="4" w:space="0" w:color="auto"/>
              <w:bottom w:val="single" w:sz="4" w:space="0" w:color="auto"/>
              <w:right w:val="single" w:sz="4" w:space="0" w:color="auto"/>
            </w:tcBorders>
          </w:tcPr>
          <w:p w14:paraId="617CAF0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bodů za rok = suma dílčích pokutových bodů za daný rok </w:t>
            </w:r>
          </w:p>
          <w:p w14:paraId="0753560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každou čerpací stanici = OVz3 x V</w:t>
            </w:r>
            <w:r w:rsidRPr="00067299">
              <w:rPr>
                <w:rFonts w:ascii="Segoe UI" w:hAnsi="Segoe UI" w:cs="Segoe UI"/>
                <w:sz w:val="20"/>
                <w:szCs w:val="20"/>
                <w:vertAlign w:val="subscript"/>
              </w:rPr>
              <w:t>8</w:t>
            </w:r>
          </w:p>
          <w:p w14:paraId="2317B35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kde V</w:t>
            </w:r>
            <w:r w:rsidRPr="00067299">
              <w:rPr>
                <w:rFonts w:ascii="Segoe UI" w:hAnsi="Segoe UI" w:cs="Segoe UI"/>
                <w:sz w:val="20"/>
                <w:szCs w:val="20"/>
                <w:vertAlign w:val="subscript"/>
              </w:rPr>
              <w:t>8</w:t>
            </w:r>
            <w:r w:rsidRPr="00067299">
              <w:rPr>
                <w:rFonts w:ascii="Segoe UI" w:hAnsi="Segoe UI" w:cs="Segoe UI"/>
                <w:sz w:val="20"/>
                <w:szCs w:val="20"/>
              </w:rPr>
              <w:t> je počet bodů za každou hodinu nefunkčnosti čerpací stanice na gravitační stokové síti a nátoku na ČOV, ve výši 0,1.</w:t>
            </w:r>
          </w:p>
          <w:p w14:paraId="5F46F86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(Pokud je referenční hodnota vyšší než doba nefunkčnosti čerpací stanice (ov8), výkonový ukazatel je splněn, nedochází k odečtu bodů.)</w:t>
            </w:r>
          </w:p>
        </w:tc>
      </w:tr>
      <w:tr w:rsidR="00067299" w:rsidRPr="00067299" w14:paraId="429796C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03BF8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7647" w:type="dxa"/>
            <w:gridSpan w:val="2"/>
            <w:tcBorders>
              <w:top w:val="single" w:sz="4" w:space="0" w:color="auto"/>
              <w:left w:val="single" w:sz="4" w:space="0" w:color="auto"/>
              <w:bottom w:val="single" w:sz="4" w:space="0" w:color="auto"/>
              <w:right w:val="single" w:sz="4" w:space="0" w:color="auto"/>
            </w:tcBorders>
          </w:tcPr>
          <w:p w14:paraId="58D7F0E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Nátokem na ČOV se myslí první čerpací stanice odpadní vody na ČOV (po toku vody).</w:t>
            </w:r>
          </w:p>
          <w:p w14:paraId="6F4139E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je třeba vyhodnocovat pro jednotlivé čerpací stanice na stokové síti.</w:t>
            </w:r>
          </w:p>
          <w:p w14:paraId="34578CB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Pro efektivní sledování výkonového ukazatele je vhodné čerpací stanice opatřit dálkovým přenosem informací s možností provázaní na informační systémy provozovatele. V opačném případě je nutné spoléhat na ostatní formy přenosu informací a v tomto případě je doba sledována od okamžiku nahlášení havárie.</w:t>
            </w:r>
          </w:p>
          <w:p w14:paraId="1DBF1A7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Poruchou se ve smyslu tohoto ukazatele rozumí jakákoliv neplánovaná událost, která způsobí nefunkčnost čerpací stanice nebo čerpadla na stokové síti ať už se jedná o havárii či poruchu tak, jak jsou definované ve Smlouvě.</w:t>
            </w:r>
          </w:p>
          <w:p w14:paraId="4767C92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739BFF2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provozu čerpadla z důvodu poruchy musí být vedeny v evidenci havárií a poruch (nejlépe na příslušném vodohospodářském dispečinku provozovatele s nepřetržitým provozem). </w:t>
            </w:r>
            <w:r w:rsidRPr="00067299">
              <w:rPr>
                <w:rFonts w:ascii="Segoe UI" w:hAnsi="Segoe UI" w:cs="Segoe UI"/>
                <w:noProof/>
                <w:sz w:val="20"/>
                <w:szCs w:val="20"/>
              </w:rPr>
              <w:t xml:space="preserve">Čl. 21.1.3 Smlouvy obsahuje podrobnější pravidla pro 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5A9CEB7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C7FA7C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47" w:type="dxa"/>
            <w:gridSpan w:val="2"/>
            <w:tcBorders>
              <w:top w:val="single" w:sz="4" w:space="0" w:color="auto"/>
              <w:left w:val="single" w:sz="4" w:space="0" w:color="auto"/>
              <w:bottom w:val="single" w:sz="4" w:space="0" w:color="auto"/>
              <w:right w:val="single" w:sz="4" w:space="0" w:color="auto"/>
            </w:tcBorders>
          </w:tcPr>
          <w:p w14:paraId="58538D0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došlo k 3 poruchám čerpacích stanic, které vedly k jejich nefunkčnosti. První čerpací stanice byla mimo provoz 36 hodin (jednalo se o čerpací stanici se záložním čerpadlem). Druhá čerpací stanice byla mimo provoz 18 hodin (jednalo se o čerpací stanici se záložním čerpadlem). Třetí čerpací stanice byla mimo provoz 28 hodin (jednalo se o čerpací stanici bez záložního čerpadla).</w:t>
            </w:r>
          </w:p>
          <w:p w14:paraId="185701D1"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5CED7D7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1. čerpací stanici = (</w:t>
            </w:r>
            <w:proofErr w:type="gramStart"/>
            <w:r w:rsidRPr="00067299">
              <w:rPr>
                <w:rFonts w:ascii="Segoe UI" w:hAnsi="Segoe UI" w:cs="Segoe UI"/>
                <w:sz w:val="20"/>
                <w:szCs w:val="20"/>
              </w:rPr>
              <w:t>36 – 0</w:t>
            </w:r>
            <w:proofErr w:type="gramEnd"/>
            <w:r w:rsidRPr="00067299">
              <w:rPr>
                <w:rFonts w:ascii="Segoe UI" w:hAnsi="Segoe UI" w:cs="Segoe UI"/>
                <w:sz w:val="20"/>
                <w:szCs w:val="20"/>
              </w:rPr>
              <w:t>) x 0,1 = 3,6</w:t>
            </w:r>
          </w:p>
          <w:p w14:paraId="1DF28C6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2. čerpací stanici = (</w:t>
            </w:r>
            <w:proofErr w:type="gramStart"/>
            <w:r w:rsidRPr="00067299">
              <w:rPr>
                <w:rFonts w:ascii="Segoe UI" w:hAnsi="Segoe UI" w:cs="Segoe UI"/>
                <w:sz w:val="20"/>
                <w:szCs w:val="20"/>
              </w:rPr>
              <w:t>18 – 0</w:t>
            </w:r>
            <w:proofErr w:type="gramEnd"/>
            <w:r w:rsidRPr="00067299">
              <w:rPr>
                <w:rFonts w:ascii="Segoe UI" w:hAnsi="Segoe UI" w:cs="Segoe UI"/>
                <w:sz w:val="20"/>
                <w:szCs w:val="20"/>
              </w:rPr>
              <w:t>) x 0,1 = 1,8</w:t>
            </w:r>
          </w:p>
          <w:p w14:paraId="7D012D4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3. čerpací stanici = (</w:t>
            </w:r>
            <w:proofErr w:type="gramStart"/>
            <w:r w:rsidRPr="00067299">
              <w:rPr>
                <w:rFonts w:ascii="Segoe UI" w:hAnsi="Segoe UI" w:cs="Segoe UI"/>
                <w:sz w:val="20"/>
                <w:szCs w:val="20"/>
              </w:rPr>
              <w:t>28 – 8</w:t>
            </w:r>
            <w:proofErr w:type="gramEnd"/>
            <w:r w:rsidRPr="00067299">
              <w:rPr>
                <w:rFonts w:ascii="Segoe UI" w:hAnsi="Segoe UI" w:cs="Segoe UI"/>
                <w:sz w:val="20"/>
                <w:szCs w:val="20"/>
              </w:rPr>
              <w:t>) x 0,1 = 2,0</w:t>
            </w:r>
          </w:p>
          <w:p w14:paraId="3132B8D0" w14:textId="77777777" w:rsidR="00067299" w:rsidRPr="00067299" w:rsidRDefault="00067299" w:rsidP="000123FE">
            <w:pPr>
              <w:pStyle w:val="Zkladntext"/>
              <w:rPr>
                <w:rFonts w:ascii="Segoe UI" w:hAnsi="Segoe UI" w:cs="Segoe UI"/>
                <w:sz w:val="20"/>
                <w:szCs w:val="20"/>
              </w:rPr>
            </w:pPr>
          </w:p>
          <w:p w14:paraId="01E8CA1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pro všechny čerpací stanice za daný rok = 3,6 + 1,8 + 2,0 = 7,4</w:t>
            </w:r>
          </w:p>
        </w:tc>
      </w:tr>
    </w:tbl>
    <w:p w14:paraId="5101B5F5" w14:textId="77777777" w:rsidR="00067299" w:rsidRDefault="00067299" w:rsidP="00067299">
      <w:pPr>
        <w:pStyle w:val="Nadpis3"/>
        <w:keepLines/>
        <w:tabs>
          <w:tab w:val="clear" w:pos="1276"/>
        </w:tabs>
        <w:spacing w:after="200"/>
        <w:ind w:left="1588" w:hanging="737"/>
      </w:pPr>
      <w:r w:rsidRPr="00D50AA8">
        <w:t>Revize kanalizace – stokové sítě (iOVz4, OVz4)</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8"/>
        <w:gridCol w:w="906"/>
        <w:gridCol w:w="6720"/>
      </w:tblGrid>
      <w:tr w:rsidR="00067299" w:rsidRPr="00CE723A" w14:paraId="1391DDB5" w14:textId="77777777" w:rsidTr="000123FE">
        <w:trPr>
          <w:trHeight w:val="227"/>
        </w:trPr>
        <w:tc>
          <w:tcPr>
            <w:tcW w:w="1588" w:type="dxa"/>
          </w:tcPr>
          <w:p w14:paraId="49AE494D"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6" w:type="dxa"/>
            <w:gridSpan w:val="2"/>
          </w:tcPr>
          <w:p w14:paraId="3E3EEBE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Délka gravitační stokové sítě, kde byla provedena revize, v poměru k celkové délce gravitační stokové sítě, vyjádřeno v procentech.</w:t>
            </w:r>
          </w:p>
          <w:p w14:paraId="0EEC1FE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i/>
                <w:noProof/>
                <w:sz w:val="20"/>
                <w:szCs w:val="20"/>
              </w:rPr>
              <w:t>Ukazatel je sledován v rámci hodnoceného období. Hodnocené období je jeden rok</w:t>
            </w:r>
            <w:r w:rsidRPr="00CE723A">
              <w:rPr>
                <w:rFonts w:ascii="Segoe UI" w:hAnsi="Segoe UI" w:cs="Segoe UI"/>
                <w:noProof/>
                <w:sz w:val="20"/>
                <w:szCs w:val="20"/>
              </w:rPr>
              <w:t>.</w:t>
            </w:r>
          </w:p>
        </w:tc>
      </w:tr>
      <w:tr w:rsidR="00067299" w:rsidRPr="00CE723A" w14:paraId="5652F4BB" w14:textId="77777777" w:rsidTr="000123FE">
        <w:trPr>
          <w:trHeight w:val="227"/>
        </w:trPr>
        <w:tc>
          <w:tcPr>
            <w:tcW w:w="1588" w:type="dxa"/>
          </w:tcPr>
          <w:p w14:paraId="5DF31FF9"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6" w:type="dxa"/>
            <w:gridSpan w:val="2"/>
          </w:tcPr>
          <w:p w14:paraId="531E8EA3" w14:textId="77777777" w:rsidR="00067299" w:rsidRPr="00CE723A" w:rsidRDefault="00067299" w:rsidP="000123FE">
            <w:pPr>
              <w:pStyle w:val="Zkladntext"/>
              <w:tabs>
                <w:tab w:val="right" w:pos="7427"/>
              </w:tabs>
              <w:rPr>
                <w:rFonts w:ascii="Segoe UI" w:hAnsi="Segoe UI" w:cs="Segoe UI"/>
                <w:sz w:val="20"/>
                <w:szCs w:val="20"/>
              </w:rPr>
            </w:pPr>
            <w:r w:rsidRPr="00CE723A">
              <w:rPr>
                <w:rFonts w:ascii="Segoe UI" w:hAnsi="Segoe UI" w:cs="Segoe UI"/>
                <w:sz w:val="20"/>
                <w:szCs w:val="20"/>
              </w:rPr>
              <w:t xml:space="preserve">iOVz4 = (ov9 / ov10) x 100 </w:t>
            </w:r>
            <w:r w:rsidRPr="00CE723A">
              <w:rPr>
                <w:rFonts w:ascii="Segoe UI" w:hAnsi="Segoe UI" w:cs="Segoe UI"/>
                <w:sz w:val="20"/>
                <w:szCs w:val="20"/>
              </w:rPr>
              <w:tab/>
              <w:t xml:space="preserve"> [%]</w:t>
            </w:r>
          </w:p>
        </w:tc>
      </w:tr>
      <w:tr w:rsidR="00067299" w:rsidRPr="00CE723A" w14:paraId="183541BC" w14:textId="77777777" w:rsidTr="000123FE">
        <w:trPr>
          <w:trHeight w:val="227"/>
        </w:trPr>
        <w:tc>
          <w:tcPr>
            <w:tcW w:w="1588" w:type="dxa"/>
          </w:tcPr>
          <w:p w14:paraId="47838AE4"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Definice smluvního ukazatele</w:t>
            </w:r>
          </w:p>
        </w:tc>
        <w:tc>
          <w:tcPr>
            <w:tcW w:w="7626" w:type="dxa"/>
            <w:gridSpan w:val="2"/>
          </w:tcPr>
          <w:p w14:paraId="1C74285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požadovanou délkou gravitační stokové sítě, u které má být provedena revize (RH), a skutečnou délkou gravitační stokové sítě, kde byla provedena revize, vyjádřeno v kilometrech.</w:t>
            </w:r>
          </w:p>
          <w:p w14:paraId="2F3B7CF3"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i/>
                <w:noProof/>
                <w:sz w:val="20"/>
                <w:szCs w:val="20"/>
              </w:rPr>
              <w:t>Ukazatel je sledován v rámci hodnoceného období. Hodnocené období je jeden rok</w:t>
            </w:r>
            <w:r w:rsidRPr="00CE723A">
              <w:rPr>
                <w:rFonts w:ascii="Segoe UI" w:hAnsi="Segoe UI" w:cs="Segoe UI"/>
                <w:noProof/>
                <w:sz w:val="20"/>
                <w:szCs w:val="20"/>
              </w:rPr>
              <w:t>.</w:t>
            </w:r>
          </w:p>
        </w:tc>
      </w:tr>
      <w:tr w:rsidR="00067299" w:rsidRPr="00CE723A" w14:paraId="6D4D1541" w14:textId="77777777" w:rsidTr="000123FE">
        <w:trPr>
          <w:trHeight w:val="227"/>
        </w:trPr>
        <w:tc>
          <w:tcPr>
            <w:tcW w:w="1588" w:type="dxa"/>
          </w:tcPr>
          <w:p w14:paraId="4E27796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p>
        </w:tc>
        <w:tc>
          <w:tcPr>
            <w:tcW w:w="7626" w:type="dxa"/>
            <w:gridSpan w:val="2"/>
          </w:tcPr>
          <w:p w14:paraId="5B692F6B" w14:textId="77777777" w:rsidR="00067299" w:rsidRPr="00CE723A" w:rsidRDefault="00067299" w:rsidP="000123FE">
            <w:pPr>
              <w:pStyle w:val="Zkladntext"/>
              <w:tabs>
                <w:tab w:val="right" w:pos="7456"/>
              </w:tabs>
              <w:rPr>
                <w:rFonts w:ascii="Segoe UI" w:hAnsi="Segoe UI" w:cs="Segoe UI"/>
                <w:sz w:val="20"/>
                <w:szCs w:val="20"/>
              </w:rPr>
            </w:pPr>
            <w:r w:rsidRPr="00CE723A">
              <w:rPr>
                <w:rFonts w:ascii="Segoe UI" w:hAnsi="Segoe UI" w:cs="Segoe UI"/>
                <w:sz w:val="20"/>
                <w:szCs w:val="20"/>
              </w:rPr>
              <w:t xml:space="preserve">OVz4 = </w:t>
            </w:r>
            <w:proofErr w:type="gramStart"/>
            <w:r w:rsidRPr="00CE723A">
              <w:rPr>
                <w:rFonts w:ascii="Segoe UI" w:hAnsi="Segoe UI" w:cs="Segoe UI"/>
                <w:sz w:val="20"/>
                <w:szCs w:val="20"/>
              </w:rPr>
              <w:t>RH - ov9</w:t>
            </w:r>
            <w:proofErr w:type="gramEnd"/>
            <w:r w:rsidRPr="00CE723A">
              <w:rPr>
                <w:rFonts w:ascii="Segoe UI" w:hAnsi="Segoe UI" w:cs="Segoe UI"/>
                <w:sz w:val="20"/>
                <w:szCs w:val="20"/>
              </w:rPr>
              <w:tab/>
              <w:t xml:space="preserve">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498DBA85" w14:textId="77777777" w:rsidTr="000123FE">
        <w:trPr>
          <w:trHeight w:val="227"/>
        </w:trPr>
        <w:tc>
          <w:tcPr>
            <w:tcW w:w="1588" w:type="dxa"/>
            <w:vMerge w:val="restart"/>
          </w:tcPr>
          <w:p w14:paraId="4135425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906" w:type="dxa"/>
          </w:tcPr>
          <w:p w14:paraId="333EFAD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ov9</w:t>
            </w:r>
          </w:p>
        </w:tc>
        <w:tc>
          <w:tcPr>
            <w:tcW w:w="6720" w:type="dxa"/>
          </w:tcPr>
          <w:p w14:paraId="1228FD6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sz w:val="20"/>
                <w:szCs w:val="20"/>
              </w:rPr>
              <w:t>Skutečná délka gravitační stokové sítě ve správě provozovatele, u které byla provedena revize, během jednoho roku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28DAEDA7" w14:textId="77777777" w:rsidTr="000123FE">
        <w:trPr>
          <w:trHeight w:val="227"/>
        </w:trPr>
        <w:tc>
          <w:tcPr>
            <w:tcW w:w="1588" w:type="dxa"/>
            <w:vMerge/>
          </w:tcPr>
          <w:p w14:paraId="5D396E4F" w14:textId="77777777" w:rsidR="00067299" w:rsidRPr="00CE723A" w:rsidRDefault="00067299" w:rsidP="000123FE">
            <w:pPr>
              <w:pStyle w:val="Zkladntextvlevo"/>
              <w:rPr>
                <w:rFonts w:ascii="Segoe UI" w:hAnsi="Segoe UI" w:cs="Segoe UI"/>
                <w:b/>
                <w:szCs w:val="20"/>
              </w:rPr>
            </w:pPr>
          </w:p>
        </w:tc>
        <w:tc>
          <w:tcPr>
            <w:tcW w:w="906" w:type="dxa"/>
          </w:tcPr>
          <w:p w14:paraId="7F49BF6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ov10</w:t>
            </w:r>
          </w:p>
        </w:tc>
        <w:tc>
          <w:tcPr>
            <w:tcW w:w="6720" w:type="dxa"/>
          </w:tcPr>
          <w:p w14:paraId="4B4122D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Celková délka gravitační stokové sítě ve správě provozovatele, k referenčnímu datu [</w:t>
            </w:r>
            <w:r w:rsidRPr="00CE723A">
              <w:rPr>
                <w:rFonts w:ascii="Segoe UI" w:hAnsi="Segoe UI" w:cs="Segoe UI"/>
                <w:i/>
                <w:sz w:val="20"/>
                <w:szCs w:val="20"/>
              </w:rPr>
              <w:t>km</w:t>
            </w:r>
            <w:r w:rsidRPr="00CE723A">
              <w:rPr>
                <w:rFonts w:ascii="Segoe UI" w:hAnsi="Segoe UI" w:cs="Segoe UI"/>
                <w:sz w:val="20"/>
                <w:szCs w:val="20"/>
              </w:rPr>
              <w:t>]</w:t>
            </w:r>
          </w:p>
          <w:p w14:paraId="1CE38514" w14:textId="1B02F130" w:rsidR="00067299" w:rsidRPr="00CE723A" w:rsidRDefault="00067299" w:rsidP="000123FE">
            <w:pPr>
              <w:pStyle w:val="Zkladntext"/>
              <w:tabs>
                <w:tab w:val="right" w:pos="6148"/>
              </w:tabs>
              <w:rPr>
                <w:rFonts w:ascii="Segoe UI" w:hAnsi="Segoe UI" w:cs="Segoe UI"/>
                <w:sz w:val="20"/>
                <w:szCs w:val="20"/>
              </w:rPr>
            </w:pPr>
            <w:r w:rsidRPr="00476DF9">
              <w:rPr>
                <w:rFonts w:ascii="Segoe UI" w:hAnsi="Segoe UI" w:cs="Segoe UI"/>
                <w:noProof/>
                <w:sz w:val="20"/>
                <w:szCs w:val="20"/>
              </w:rPr>
              <w:t>Celková délka gravitační stokové sítě bez přivaděčů pro první rok provozování je 19</w:t>
            </w:r>
            <w:r w:rsidR="00DF0AC1">
              <w:rPr>
                <w:rFonts w:ascii="Segoe UI" w:hAnsi="Segoe UI" w:cs="Segoe UI"/>
                <w:noProof/>
                <w:sz w:val="20"/>
                <w:szCs w:val="20"/>
              </w:rPr>
              <w:t>6</w:t>
            </w:r>
            <w:r w:rsidR="00476DF9" w:rsidRPr="00476DF9">
              <w:rPr>
                <w:rFonts w:ascii="Segoe UI" w:hAnsi="Segoe UI" w:cs="Segoe UI"/>
                <w:noProof/>
                <w:sz w:val="20"/>
                <w:szCs w:val="20"/>
              </w:rPr>
              <w:t>,5</w:t>
            </w:r>
            <w:r w:rsidRPr="00476DF9">
              <w:rPr>
                <w:rFonts w:ascii="Segoe UI" w:hAnsi="Segoe UI" w:cs="Segoe UI"/>
                <w:noProof/>
                <w:sz w:val="20"/>
                <w:szCs w:val="20"/>
              </w:rPr>
              <w:t xml:space="preserve"> km.</w:t>
            </w:r>
            <w:r w:rsidR="00B05AF6">
              <w:rPr>
                <w:rFonts w:ascii="Segoe UI" w:hAnsi="Segoe UI" w:cs="Segoe UI"/>
                <w:noProof/>
                <w:sz w:val="20"/>
                <w:szCs w:val="20"/>
              </w:rPr>
              <w:t xml:space="preserve"> </w:t>
            </w:r>
          </w:p>
          <w:p w14:paraId="5F750F5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4D803515" w14:textId="77777777" w:rsidTr="000123FE">
        <w:trPr>
          <w:trHeight w:val="227"/>
        </w:trPr>
        <w:tc>
          <w:tcPr>
            <w:tcW w:w="1588" w:type="dxa"/>
          </w:tcPr>
          <w:p w14:paraId="71DBE01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6" w:type="dxa"/>
            <w:gridSpan w:val="2"/>
          </w:tcPr>
          <w:p w14:paraId="1B314DB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582AD1DF"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4A81564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6" w:type="dxa"/>
            <w:gridSpan w:val="2"/>
            <w:tcBorders>
              <w:top w:val="single" w:sz="4" w:space="0" w:color="auto"/>
              <w:left w:val="single" w:sz="4" w:space="0" w:color="auto"/>
              <w:bottom w:val="single" w:sz="4" w:space="0" w:color="auto"/>
              <w:right w:val="single" w:sz="4" w:space="0" w:color="auto"/>
            </w:tcBorders>
          </w:tcPr>
          <w:p w14:paraId="29C78228" w14:textId="77777777" w:rsidR="00385F83" w:rsidRPr="00452B53" w:rsidRDefault="00385F83" w:rsidP="000123FE">
            <w:pPr>
              <w:pStyle w:val="Zkladntext"/>
              <w:rPr>
                <w:rFonts w:ascii="Segoe UI" w:hAnsi="Segoe UI" w:cs="Segoe UI"/>
                <w:sz w:val="20"/>
                <w:szCs w:val="20"/>
                <w:u w:val="single"/>
              </w:rPr>
            </w:pPr>
            <w:r w:rsidRPr="00452B53">
              <w:rPr>
                <w:rFonts w:ascii="Segoe UI" w:hAnsi="Segoe UI" w:cs="Segoe UI"/>
                <w:sz w:val="20"/>
                <w:szCs w:val="20"/>
                <w:u w:val="single"/>
              </w:rPr>
              <w:t>RH pro první rok provozování:</w:t>
            </w:r>
          </w:p>
          <w:p w14:paraId="0DCE4AA0" w14:textId="164A0680" w:rsidR="00627E4D" w:rsidRDefault="00E42B25" w:rsidP="000123FE">
            <w:pPr>
              <w:pStyle w:val="Zkladntext"/>
              <w:rPr>
                <w:rFonts w:ascii="Segoe UI" w:hAnsi="Segoe UI" w:cs="Segoe UI"/>
                <w:sz w:val="20"/>
                <w:szCs w:val="20"/>
              </w:rPr>
            </w:pPr>
            <w:r w:rsidRPr="00476DF9">
              <w:rPr>
                <w:rFonts w:ascii="Segoe UI" w:hAnsi="Segoe UI" w:cs="Segoe UI"/>
                <w:noProof/>
                <w:sz w:val="20"/>
                <w:szCs w:val="20"/>
              </w:rPr>
              <mc:AlternateContent>
                <mc:Choice Requires="wps">
                  <w:drawing>
                    <wp:anchor distT="45720" distB="45720" distL="114300" distR="114300" simplePos="0" relativeHeight="251659264" behindDoc="0" locked="0" layoutInCell="1" allowOverlap="1" wp14:anchorId="26177679" wp14:editId="144D6F4E">
                      <wp:simplePos x="0" y="0"/>
                      <wp:positionH relativeFrom="column">
                        <wp:posOffset>2355215</wp:posOffset>
                      </wp:positionH>
                      <wp:positionV relativeFrom="paragraph">
                        <wp:posOffset>403225</wp:posOffset>
                      </wp:positionV>
                      <wp:extent cx="2238717" cy="486508"/>
                      <wp:effectExtent l="0" t="0" r="28575" b="2794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717" cy="486508"/>
                              </a:xfrm>
                              <a:prstGeom prst="rect">
                                <a:avLst/>
                              </a:prstGeom>
                              <a:solidFill>
                                <a:srgbClr val="FFFFFF"/>
                              </a:solidFill>
                              <a:ln w="9525">
                                <a:solidFill>
                                  <a:srgbClr val="000000"/>
                                </a:solidFill>
                                <a:miter lim="800000"/>
                                <a:headEnd/>
                                <a:tailEnd/>
                              </a:ln>
                            </wps:spPr>
                            <wps:txbx>
                              <w:txbxContent>
                                <w:p w14:paraId="34C640BD" w14:textId="52E01944" w:rsidR="00AE3A31" w:rsidRPr="00476DF9" w:rsidRDefault="00AE3A31">
                                  <w:pPr>
                                    <w:rPr>
                                      <w:sz w:val="16"/>
                                      <w:szCs w:val="16"/>
                                    </w:rPr>
                                  </w:pPr>
                                  <w:r w:rsidRPr="00476DF9">
                                    <w:rPr>
                                      <w:sz w:val="16"/>
                                      <w:szCs w:val="16"/>
                                      <w:highlight w:val="yellow"/>
                                    </w:rPr>
                                    <w:t>Jedná se o hodnotící kritérium. RH bude doplněna</w:t>
                                  </w:r>
                                  <w:r>
                                    <w:rPr>
                                      <w:sz w:val="16"/>
                                      <w:szCs w:val="16"/>
                                      <w:highlight w:val="yellow"/>
                                    </w:rPr>
                                    <w:t xml:space="preserve"> zadavatelem</w:t>
                                  </w:r>
                                  <w:r w:rsidRPr="00476DF9">
                                    <w:rPr>
                                      <w:sz w:val="16"/>
                                      <w:szCs w:val="16"/>
                                      <w:highlight w:val="yellow"/>
                                    </w:rPr>
                                    <w:t xml:space="preserve"> na základě hodnot z nabídky vítězného dodavatele (min. 10 % max 25 %)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177679" id="_x0000_t202" coordsize="21600,21600" o:spt="202" path="m,l,21600r21600,l21600,xe">
                      <v:stroke joinstyle="miter"/>
                      <v:path gradientshapeok="t" o:connecttype="rect"/>
                    </v:shapetype>
                    <v:shape id="Textové pole 2" o:spid="_x0000_s1026" type="#_x0000_t202" style="position:absolute;left:0;text-align:left;margin-left:185.45pt;margin-top:31.75pt;width:176.3pt;height:38.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">
                      <v:textbox>
                        <w:txbxContent>
                          <w:p w14:paraId="34C640BD" w14:textId="52E01944" w:rsidR="00AE3A31" w:rsidRPr="00476DF9" w:rsidRDefault="00AE3A31">
                            <w:pPr>
                              <w:rPr>
                                <w:sz w:val="16"/>
                                <w:szCs w:val="16"/>
                              </w:rPr>
                            </w:pPr>
                            <w:r w:rsidRPr="00476DF9">
                              <w:rPr>
                                <w:sz w:val="16"/>
                                <w:szCs w:val="16"/>
                                <w:highlight w:val="yellow"/>
                              </w:rPr>
                              <w:t>Jedná se o hodnotící kritérium. RH bude doplněna</w:t>
                            </w:r>
                            <w:r>
                              <w:rPr>
                                <w:sz w:val="16"/>
                                <w:szCs w:val="16"/>
                                <w:highlight w:val="yellow"/>
                              </w:rPr>
                              <w:t xml:space="preserve"> zadavatelem</w:t>
                            </w:r>
                            <w:r w:rsidRPr="00476DF9">
                              <w:rPr>
                                <w:sz w:val="16"/>
                                <w:szCs w:val="16"/>
                                <w:highlight w:val="yellow"/>
                              </w:rPr>
                              <w:t xml:space="preserve"> na základě hodnot z nabídky vítězného dodavatele (min. 10 % max 25 %)</w:t>
                            </w:r>
                          </w:p>
                        </w:txbxContent>
                      </v:textbox>
                    </v:shape>
                  </w:pict>
                </mc:Fallback>
              </mc:AlternateContent>
            </w:r>
            <w:r w:rsidR="00385F83">
              <w:rPr>
                <w:rFonts w:ascii="Segoe UI" w:hAnsi="Segoe UI" w:cs="Segoe UI"/>
                <w:sz w:val="20"/>
                <w:szCs w:val="20"/>
              </w:rPr>
              <w:t>Bude vypočtena dle % hodnoty uvedené v nabídce vítězného uchazeče vztažena k celkové délce gravitační stokové sítě bez přivaděčů (ov10) pro první rok provozování 19</w:t>
            </w:r>
            <w:r w:rsidR="00124F17">
              <w:rPr>
                <w:rFonts w:ascii="Segoe UI" w:hAnsi="Segoe UI" w:cs="Segoe UI"/>
                <w:sz w:val="20"/>
                <w:szCs w:val="20"/>
              </w:rPr>
              <w:t>6</w:t>
            </w:r>
            <w:r w:rsidR="00385F83">
              <w:rPr>
                <w:rFonts w:ascii="Segoe UI" w:hAnsi="Segoe UI" w:cs="Segoe UI"/>
                <w:sz w:val="20"/>
                <w:szCs w:val="20"/>
              </w:rPr>
              <w:t>,5 km.</w:t>
            </w:r>
          </w:p>
          <w:p w14:paraId="0D178A79" w14:textId="33481449" w:rsidR="00385F83" w:rsidRPr="00CE723A" w:rsidRDefault="00385F83" w:rsidP="00385F83">
            <w:pPr>
              <w:pStyle w:val="Zkladntext"/>
              <w:rPr>
                <w:rFonts w:ascii="Segoe UI" w:hAnsi="Segoe UI" w:cs="Segoe UI"/>
                <w:sz w:val="20"/>
                <w:szCs w:val="20"/>
              </w:rPr>
            </w:pPr>
            <w:r w:rsidRPr="00CE723A">
              <w:rPr>
                <w:rFonts w:ascii="Segoe UI" w:hAnsi="Segoe UI" w:cs="Segoe UI"/>
                <w:sz w:val="20"/>
                <w:szCs w:val="20"/>
              </w:rPr>
              <w:t xml:space="preserve">RH = </w:t>
            </w:r>
            <w:r w:rsidRPr="00CE723A">
              <w:rPr>
                <w:rFonts w:ascii="Segoe UI" w:hAnsi="Segoe UI" w:cs="Segoe UI"/>
                <w:b/>
                <w:sz w:val="20"/>
                <w:szCs w:val="20"/>
                <w:shd w:val="clear" w:color="auto" w:fill="FFFF00"/>
              </w:rPr>
              <w:t>[</w:t>
            </w:r>
            <w:proofErr w:type="gramStart"/>
            <w:r w:rsidRPr="00CE723A">
              <w:rPr>
                <w:rFonts w:ascii="Segoe UI" w:hAnsi="Segoe UI" w:cs="Segoe UI"/>
                <w:b/>
                <w:sz w:val="20"/>
                <w:szCs w:val="20"/>
                <w:highlight w:val="yellow"/>
                <w:shd w:val="clear" w:color="auto" w:fill="FFFF00"/>
              </w:rPr>
              <w:t>•</w:t>
            </w:r>
            <w:r w:rsidRPr="00CE723A">
              <w:rPr>
                <w:rFonts w:ascii="Segoe UI" w:hAnsi="Segoe UI" w:cs="Segoe UI"/>
                <w:b/>
                <w:sz w:val="20"/>
                <w:szCs w:val="20"/>
                <w:shd w:val="clear" w:color="auto" w:fill="FFFF00"/>
              </w:rPr>
              <w:t>]</w:t>
            </w:r>
            <w:r w:rsidRPr="00CE723A">
              <w:rPr>
                <w:rFonts w:ascii="Segoe UI" w:hAnsi="Segoe UI" w:cs="Segoe UI"/>
                <w:sz w:val="20"/>
                <w:szCs w:val="20"/>
              </w:rPr>
              <w:t>[</w:t>
            </w:r>
            <w:proofErr w:type="gramEnd"/>
            <w:r w:rsidRPr="00CE723A">
              <w:rPr>
                <w:rFonts w:ascii="Segoe UI" w:hAnsi="Segoe UI" w:cs="Segoe UI"/>
                <w:i/>
                <w:sz w:val="20"/>
                <w:szCs w:val="20"/>
              </w:rPr>
              <w:t>km</w:t>
            </w:r>
            <w:r w:rsidRPr="00CE723A">
              <w:rPr>
                <w:rFonts w:ascii="Segoe UI" w:hAnsi="Segoe UI" w:cs="Segoe UI"/>
                <w:sz w:val="20"/>
                <w:szCs w:val="20"/>
              </w:rPr>
              <w:t>]</w:t>
            </w:r>
            <w:r>
              <w:rPr>
                <w:rFonts w:ascii="Segoe UI" w:hAnsi="Segoe UI" w:cs="Segoe UI"/>
                <w:sz w:val="20"/>
                <w:szCs w:val="20"/>
              </w:rPr>
              <w:t xml:space="preserve"> pro první rok provozování</w:t>
            </w:r>
          </w:p>
          <w:p w14:paraId="058F124F" w14:textId="3A4A0D4B" w:rsidR="00385F83" w:rsidRDefault="00385F83" w:rsidP="000123FE">
            <w:pPr>
              <w:pStyle w:val="Zkladntext"/>
              <w:rPr>
                <w:rFonts w:ascii="Segoe UI" w:hAnsi="Segoe UI" w:cs="Segoe UI"/>
                <w:sz w:val="20"/>
                <w:szCs w:val="20"/>
              </w:rPr>
            </w:pPr>
            <w:r>
              <w:rPr>
                <w:rFonts w:ascii="Segoe UI" w:hAnsi="Segoe UI" w:cs="Segoe UI"/>
                <w:sz w:val="20"/>
                <w:szCs w:val="20"/>
              </w:rPr>
              <w:t>Pro další roky provozování:</w:t>
            </w:r>
          </w:p>
          <w:p w14:paraId="5ED787A1" w14:textId="7300848D"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Ročně </w:t>
            </w:r>
            <w:r w:rsidRPr="00CE723A">
              <w:rPr>
                <w:rFonts w:ascii="Segoe UI" w:hAnsi="Segoe UI" w:cs="Segoe UI"/>
                <w:b/>
                <w:sz w:val="20"/>
                <w:szCs w:val="20"/>
                <w:shd w:val="clear" w:color="auto" w:fill="FFFF00"/>
              </w:rPr>
              <w:t>[</w:t>
            </w:r>
            <w:proofErr w:type="gramStart"/>
            <w:r w:rsidRPr="00CE723A">
              <w:rPr>
                <w:rFonts w:ascii="Segoe UI" w:hAnsi="Segoe UI" w:cs="Segoe UI"/>
                <w:b/>
                <w:sz w:val="20"/>
                <w:szCs w:val="20"/>
                <w:highlight w:val="yellow"/>
                <w:shd w:val="clear" w:color="auto" w:fill="FFFF00"/>
              </w:rPr>
              <w:t>•</w:t>
            </w:r>
            <w:r w:rsidRPr="00CE723A">
              <w:rPr>
                <w:rFonts w:ascii="Segoe UI" w:hAnsi="Segoe UI" w:cs="Segoe UI"/>
                <w:b/>
                <w:sz w:val="20"/>
                <w:szCs w:val="20"/>
                <w:shd w:val="clear" w:color="auto" w:fill="FFFF00"/>
              </w:rPr>
              <w:t>]</w:t>
            </w:r>
            <w:r w:rsidRPr="00CE723A">
              <w:rPr>
                <w:rFonts w:ascii="Segoe UI" w:hAnsi="Segoe UI" w:cs="Segoe UI"/>
                <w:sz w:val="20"/>
                <w:szCs w:val="20"/>
              </w:rPr>
              <w:t>%</w:t>
            </w:r>
            <w:proofErr w:type="gramEnd"/>
            <w:r w:rsidRPr="00CE723A">
              <w:rPr>
                <w:rFonts w:ascii="Segoe UI" w:hAnsi="Segoe UI" w:cs="Segoe UI"/>
                <w:sz w:val="20"/>
                <w:szCs w:val="20"/>
              </w:rPr>
              <w:t xml:space="preserve"> z ov10 uvedené v roční zprávě o provozování za poslední hodnocené období (tj. předcházející rok), vyjádřeno v kilometrech. </w:t>
            </w:r>
          </w:p>
          <w:p w14:paraId="089F090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Následně je RH každoročně automaticky aktualizována dle výše uvedeného postupu na základě výsledků z předcházejících hodnocených období. Aktualizovaná RH na následující hodnocené období je uvedena v roční zprávě o provozování společně s výsledky hodnocení výkonového ukazatele. </w:t>
            </w:r>
          </w:p>
        </w:tc>
      </w:tr>
      <w:tr w:rsidR="00067299" w:rsidRPr="00CE723A" w14:paraId="28BD3AE3"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7DC240E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6" w:type="dxa"/>
            <w:gridSpan w:val="2"/>
            <w:tcBorders>
              <w:top w:val="single" w:sz="4" w:space="0" w:color="auto"/>
              <w:left w:val="single" w:sz="4" w:space="0" w:color="auto"/>
              <w:bottom w:val="single" w:sz="4" w:space="0" w:color="auto"/>
              <w:right w:val="single" w:sz="4" w:space="0" w:color="auto"/>
            </w:tcBorders>
          </w:tcPr>
          <w:p w14:paraId="20410FE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OVz4 x V</w:t>
            </w:r>
            <w:r w:rsidRPr="00CE723A">
              <w:rPr>
                <w:rFonts w:ascii="Segoe UI" w:hAnsi="Segoe UI" w:cs="Segoe UI"/>
                <w:sz w:val="20"/>
                <w:szCs w:val="20"/>
                <w:vertAlign w:val="subscript"/>
              </w:rPr>
              <w:t>9</w:t>
            </w:r>
          </w:p>
          <w:p w14:paraId="7B0AC72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9</w:t>
            </w:r>
            <w:r w:rsidRPr="00CE723A">
              <w:rPr>
                <w:rFonts w:ascii="Segoe UI" w:hAnsi="Segoe UI" w:cs="Segoe UI"/>
                <w:sz w:val="20"/>
                <w:szCs w:val="20"/>
              </w:rPr>
              <w:t xml:space="preserve"> je počet bodů za kilometr sítě pod referenční hodnotou, ve </w:t>
            </w:r>
            <w:r w:rsidRPr="00CE723A">
              <w:rPr>
                <w:rFonts w:ascii="Segoe UI" w:hAnsi="Segoe UI" w:cs="Segoe UI"/>
                <w:sz w:val="20"/>
                <w:szCs w:val="20"/>
              </w:rPr>
              <w:br/>
              <w:t>výši 1.</w:t>
            </w:r>
          </w:p>
          <w:p w14:paraId="67865D7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je referenční hodnota menší než skutečná délka revidované sítě (ov9) </w:t>
            </w:r>
            <w:r w:rsidRPr="00CE723A">
              <w:rPr>
                <w:rFonts w:ascii="Segoe UI" w:hAnsi="Segoe UI" w:cs="Segoe UI"/>
                <w:sz w:val="20"/>
                <w:szCs w:val="20"/>
              </w:rPr>
              <w:br/>
              <w:t>v kilometrech, výkonový ukazatel je splněn, nedochází k odečtu bodů.)</w:t>
            </w:r>
          </w:p>
        </w:tc>
      </w:tr>
      <w:tr w:rsidR="00067299" w:rsidRPr="00CE723A" w14:paraId="5D1F19AF"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7E88CBF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6" w:type="dxa"/>
            <w:gridSpan w:val="2"/>
            <w:tcBorders>
              <w:top w:val="single" w:sz="4" w:space="0" w:color="auto"/>
              <w:left w:val="single" w:sz="4" w:space="0" w:color="auto"/>
              <w:bottom w:val="single" w:sz="4" w:space="0" w:color="auto"/>
              <w:right w:val="single" w:sz="4" w:space="0" w:color="auto"/>
            </w:tcBorders>
          </w:tcPr>
          <w:p w14:paraId="610590B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Stanovení pokutových bodů udává rozdíl mezi skutečnou délkou prohlédnuté kanalizace a určenou referenční hodnotou. </w:t>
            </w:r>
          </w:p>
          <w:p w14:paraId="2D8E333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Z revizní povinnosti mohou být vyloučeny úseky gravitační stokové sítě, u nichž není technicky možné revizi provést, anebo u nichž je revize proveditelná pouze za cenu extrémních nákladů. Tyto úseky musí být provozovatelem předem identifikovány v rámci ročního plánu údržby a schváleny vlastníkem. </w:t>
            </w:r>
          </w:p>
          <w:p w14:paraId="434FCAA7"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lastRenderedPageBreak/>
              <w:t>Za revizi se považují např. činnosti fyzické prohlídky průchozích profilů, kontrolních a manipulačních šachet a kamerové zkoušky. Pokud pro určité zvolené úseky pro revizi nejsou k dispozici nezbytné údaje pro GIS, potom musí být kamera vybavena technicky tak, aby byly současně s revizí tyto údaje pro GIS získány (minimálně v rozsahu poloha a sklon).</w:t>
            </w:r>
          </w:p>
          <w:p w14:paraId="671E444E"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sz w:val="20"/>
                <w:szCs w:val="20"/>
              </w:rPr>
              <w:t>Provedení revize je nutné prokázat fotodokumentací.</w:t>
            </w:r>
          </w:p>
          <w:p w14:paraId="0F2F43C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2348AC5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vypracuje plán revize kanalizace.</w:t>
            </w:r>
          </w:p>
          <w:p w14:paraId="36079D02"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7CA0C8AC"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0D29451D"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6" w:type="dxa"/>
            <w:gridSpan w:val="2"/>
            <w:tcBorders>
              <w:top w:val="single" w:sz="4" w:space="0" w:color="auto"/>
              <w:left w:val="single" w:sz="4" w:space="0" w:color="auto"/>
              <w:bottom w:val="single" w:sz="4" w:space="0" w:color="auto"/>
              <w:right w:val="single" w:sz="4" w:space="0" w:color="auto"/>
            </w:tcBorders>
          </w:tcPr>
          <w:p w14:paraId="034D2AA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spravuje gravitační stokovou síť o délce 640 km. Referenční hodnota pro kontrolu gravitační stokové sítě je minimálně 5 %, což pro daný rok představovalo 32 km stokové sítě. Ve skutečnosti byla provedena kontrola </w:t>
            </w:r>
            <w:r w:rsidRPr="00CE723A">
              <w:rPr>
                <w:rFonts w:ascii="Segoe UI" w:hAnsi="Segoe UI" w:cs="Segoe UI"/>
                <w:sz w:val="20"/>
                <w:szCs w:val="20"/>
              </w:rPr>
              <w:br/>
              <w:t xml:space="preserve">29,3 km gravitační stokové sítě. </w:t>
            </w:r>
          </w:p>
          <w:p w14:paraId="4269F639"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617D35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OVz4 = 32 – 29,3 = 2,7</w:t>
            </w:r>
          </w:p>
          <w:p w14:paraId="0B13409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2,7 x 1 = 2,7</w:t>
            </w:r>
          </w:p>
        </w:tc>
      </w:tr>
    </w:tbl>
    <w:p w14:paraId="3F3F720F" w14:textId="77777777" w:rsidR="00067299" w:rsidRDefault="00067299" w:rsidP="00067299">
      <w:pPr>
        <w:pStyle w:val="Nadpis3"/>
        <w:keepLines/>
        <w:tabs>
          <w:tab w:val="clear" w:pos="1276"/>
        </w:tabs>
        <w:spacing w:after="200"/>
        <w:ind w:left="1588" w:hanging="737"/>
      </w:pPr>
      <w:r w:rsidRPr="00966A36">
        <w:t>Čištění kanalizace – stokové sítě (iOVz5, OVz5)</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2"/>
        <w:gridCol w:w="6602"/>
      </w:tblGrid>
      <w:tr w:rsidR="00067299" w:rsidRPr="00CE723A" w14:paraId="20EC65A1" w14:textId="77777777" w:rsidTr="000123FE">
        <w:trPr>
          <w:trHeight w:val="227"/>
        </w:trPr>
        <w:tc>
          <w:tcPr>
            <w:tcW w:w="1587" w:type="dxa"/>
          </w:tcPr>
          <w:p w14:paraId="000781CB"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04" w:type="dxa"/>
            <w:gridSpan w:val="2"/>
          </w:tcPr>
          <w:p w14:paraId="3B0B022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Délka vyčištěné gravitační stokové sítě v poměru k celkové délce stokové sítě, vyjádřeno v procentech.</w:t>
            </w:r>
          </w:p>
          <w:p w14:paraId="305DFE2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0431632D" w14:textId="77777777" w:rsidTr="000123FE">
        <w:trPr>
          <w:trHeight w:val="227"/>
        </w:trPr>
        <w:tc>
          <w:tcPr>
            <w:tcW w:w="1587" w:type="dxa"/>
          </w:tcPr>
          <w:p w14:paraId="28039932"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Pr>
          <w:p w14:paraId="2D18E67C" w14:textId="77777777" w:rsidR="00067299" w:rsidRPr="00CE723A" w:rsidRDefault="00067299" w:rsidP="000123FE">
            <w:pPr>
              <w:pStyle w:val="Zkladntext"/>
              <w:tabs>
                <w:tab w:val="right" w:pos="7405"/>
              </w:tabs>
              <w:rPr>
                <w:rFonts w:ascii="Segoe UI" w:hAnsi="Segoe UI" w:cs="Segoe UI"/>
                <w:i/>
                <w:sz w:val="20"/>
                <w:szCs w:val="20"/>
              </w:rPr>
            </w:pPr>
            <w:r w:rsidRPr="00CE723A">
              <w:rPr>
                <w:rFonts w:ascii="Segoe UI" w:hAnsi="Segoe UI" w:cs="Segoe UI"/>
                <w:sz w:val="20"/>
                <w:szCs w:val="20"/>
              </w:rPr>
              <w:t xml:space="preserve">iOVz5 = (ov11 / ov12) x 100 </w:t>
            </w:r>
            <w:r w:rsidRPr="00CE723A">
              <w:rPr>
                <w:rFonts w:ascii="Segoe UI" w:hAnsi="Segoe UI" w:cs="Segoe UI"/>
                <w:sz w:val="20"/>
                <w:szCs w:val="20"/>
              </w:rPr>
              <w:tab/>
              <w:t xml:space="preserve"> [%]</w:t>
            </w:r>
          </w:p>
          <w:p w14:paraId="2F4EFC4A" w14:textId="77777777" w:rsidR="00067299" w:rsidRPr="00CE723A" w:rsidRDefault="00067299" w:rsidP="000123FE">
            <w:pPr>
              <w:pStyle w:val="Zkladntext"/>
              <w:rPr>
                <w:rFonts w:ascii="Segoe UI" w:hAnsi="Segoe UI" w:cs="Segoe UI"/>
                <w:sz w:val="20"/>
                <w:szCs w:val="20"/>
              </w:rPr>
            </w:pPr>
          </w:p>
        </w:tc>
      </w:tr>
      <w:tr w:rsidR="00067299" w:rsidRPr="00CE723A" w14:paraId="6D4AAFFA" w14:textId="77777777" w:rsidTr="000123FE">
        <w:trPr>
          <w:trHeight w:val="227"/>
        </w:trPr>
        <w:tc>
          <w:tcPr>
            <w:tcW w:w="1587" w:type="dxa"/>
          </w:tcPr>
          <w:p w14:paraId="75B662F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04" w:type="dxa"/>
            <w:gridSpan w:val="2"/>
          </w:tcPr>
          <w:p w14:paraId="7100026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Rozdíl mezi požadovanou </w:t>
            </w:r>
            <w:r w:rsidRPr="00CE723A">
              <w:rPr>
                <w:rFonts w:ascii="Segoe UI" w:hAnsi="Segoe UI" w:cs="Segoe UI"/>
                <w:sz w:val="20"/>
                <w:szCs w:val="20"/>
              </w:rPr>
              <w:t>délkou vyčištěné gravitační stokové sítě (RH) a délkou gravitační stokové sítě skutečně vyčištěnou, vyjádřeno v kilometrech.</w:t>
            </w:r>
          </w:p>
          <w:p w14:paraId="28695E12"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7C6D38BF" w14:textId="77777777" w:rsidTr="000123FE">
        <w:trPr>
          <w:trHeight w:val="227"/>
        </w:trPr>
        <w:tc>
          <w:tcPr>
            <w:tcW w:w="1587" w:type="dxa"/>
          </w:tcPr>
          <w:p w14:paraId="654E090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p>
        </w:tc>
        <w:tc>
          <w:tcPr>
            <w:tcW w:w="7604" w:type="dxa"/>
            <w:gridSpan w:val="2"/>
          </w:tcPr>
          <w:p w14:paraId="7DBDFBAE" w14:textId="77777777" w:rsidR="00067299" w:rsidRPr="00CE723A" w:rsidRDefault="00067299" w:rsidP="000123FE">
            <w:pPr>
              <w:pStyle w:val="Zkladntext"/>
              <w:tabs>
                <w:tab w:val="right" w:pos="7405"/>
              </w:tabs>
              <w:rPr>
                <w:rFonts w:ascii="Segoe UI" w:hAnsi="Segoe UI" w:cs="Segoe UI"/>
                <w:noProof/>
                <w:sz w:val="20"/>
                <w:szCs w:val="20"/>
              </w:rPr>
            </w:pPr>
            <w:r w:rsidRPr="00CE723A">
              <w:rPr>
                <w:rFonts w:ascii="Segoe UI" w:hAnsi="Segoe UI" w:cs="Segoe UI"/>
                <w:sz w:val="20"/>
                <w:szCs w:val="20"/>
              </w:rPr>
              <w:t xml:space="preserve">OVz5 = RH – ov11 </w:t>
            </w:r>
            <w:r w:rsidRPr="00CE723A">
              <w:rPr>
                <w:rFonts w:ascii="Segoe UI" w:hAnsi="Segoe UI" w:cs="Segoe UI"/>
                <w:sz w:val="20"/>
                <w:szCs w:val="20"/>
              </w:rPr>
              <w:tab/>
              <w:t xml:space="preserve">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3B52B0EF" w14:textId="77777777" w:rsidTr="000123FE">
        <w:trPr>
          <w:trHeight w:val="227"/>
        </w:trPr>
        <w:tc>
          <w:tcPr>
            <w:tcW w:w="1587" w:type="dxa"/>
            <w:vMerge w:val="restart"/>
          </w:tcPr>
          <w:p w14:paraId="0526DF0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2" w:type="dxa"/>
          </w:tcPr>
          <w:p w14:paraId="3F46580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ov11</w:t>
            </w:r>
          </w:p>
        </w:tc>
        <w:tc>
          <w:tcPr>
            <w:tcW w:w="6602" w:type="dxa"/>
          </w:tcPr>
          <w:p w14:paraId="08ABA12B"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sz w:val="20"/>
                <w:szCs w:val="20"/>
              </w:rPr>
              <w:t>Délka vyčištěné gravitační stokové sítě ve správě provozovatele (včetně souvisejících objektů), během jednoho roku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72EF1B78" w14:textId="77777777" w:rsidTr="000123FE">
        <w:trPr>
          <w:trHeight w:val="227"/>
        </w:trPr>
        <w:tc>
          <w:tcPr>
            <w:tcW w:w="1587" w:type="dxa"/>
            <w:vMerge/>
          </w:tcPr>
          <w:p w14:paraId="6E5A9125" w14:textId="77777777" w:rsidR="00067299" w:rsidRPr="00CE723A" w:rsidRDefault="00067299" w:rsidP="000123FE">
            <w:pPr>
              <w:pStyle w:val="Zkladntextvlevo"/>
              <w:rPr>
                <w:rFonts w:ascii="Segoe UI" w:hAnsi="Segoe UI" w:cs="Segoe UI"/>
                <w:b/>
                <w:szCs w:val="20"/>
              </w:rPr>
            </w:pPr>
          </w:p>
        </w:tc>
        <w:tc>
          <w:tcPr>
            <w:tcW w:w="1002" w:type="dxa"/>
          </w:tcPr>
          <w:p w14:paraId="237F2DD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ov12</w:t>
            </w:r>
          </w:p>
        </w:tc>
        <w:tc>
          <w:tcPr>
            <w:tcW w:w="6602" w:type="dxa"/>
          </w:tcPr>
          <w:p w14:paraId="610EF64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Celková délka gravitační stokové sítě ve správě provozovatele (včetně souvisejících objektů), k referenčnímu datu [</w:t>
            </w:r>
            <w:r w:rsidRPr="00CE723A">
              <w:rPr>
                <w:rFonts w:ascii="Segoe UI" w:hAnsi="Segoe UI" w:cs="Segoe UI"/>
                <w:i/>
                <w:sz w:val="20"/>
                <w:szCs w:val="20"/>
              </w:rPr>
              <w:t>km</w:t>
            </w:r>
            <w:r w:rsidRPr="00CE723A">
              <w:rPr>
                <w:rFonts w:ascii="Segoe UI" w:hAnsi="Segoe UI" w:cs="Segoe UI"/>
                <w:sz w:val="20"/>
                <w:szCs w:val="20"/>
              </w:rPr>
              <w:t>]</w:t>
            </w:r>
          </w:p>
          <w:p w14:paraId="160C270B" w14:textId="30E81DD7" w:rsidR="00067299" w:rsidRPr="00CE723A" w:rsidRDefault="00067299" w:rsidP="000123FE">
            <w:pPr>
              <w:pStyle w:val="Zkladntext"/>
              <w:tabs>
                <w:tab w:val="right" w:pos="6148"/>
              </w:tabs>
              <w:rPr>
                <w:rFonts w:ascii="Segoe UI" w:hAnsi="Segoe UI" w:cs="Segoe UI"/>
                <w:sz w:val="20"/>
                <w:szCs w:val="20"/>
              </w:rPr>
            </w:pPr>
            <w:r w:rsidRPr="00BF0950">
              <w:rPr>
                <w:rFonts w:ascii="Segoe UI" w:hAnsi="Segoe UI" w:cs="Segoe UI"/>
                <w:noProof/>
                <w:sz w:val="20"/>
                <w:szCs w:val="20"/>
              </w:rPr>
              <w:lastRenderedPageBreak/>
              <w:t>Celková délka gravitační stokové sítě bez přivaděčů pro první rok provozování je 19</w:t>
            </w:r>
            <w:r w:rsidR="00381EF7">
              <w:rPr>
                <w:rFonts w:ascii="Segoe UI" w:hAnsi="Segoe UI" w:cs="Segoe UI"/>
                <w:noProof/>
                <w:sz w:val="20"/>
                <w:szCs w:val="20"/>
              </w:rPr>
              <w:t>6</w:t>
            </w:r>
            <w:r w:rsidR="00BF0950" w:rsidRPr="00BF0950">
              <w:rPr>
                <w:rFonts w:ascii="Segoe UI" w:hAnsi="Segoe UI" w:cs="Segoe UI"/>
                <w:noProof/>
                <w:sz w:val="20"/>
                <w:szCs w:val="20"/>
              </w:rPr>
              <w:t>,5</w:t>
            </w:r>
            <w:r w:rsidRPr="00BF0950">
              <w:rPr>
                <w:rFonts w:ascii="Segoe UI" w:hAnsi="Segoe UI" w:cs="Segoe UI"/>
                <w:noProof/>
                <w:sz w:val="20"/>
                <w:szCs w:val="20"/>
              </w:rPr>
              <w:t xml:space="preserve"> km.</w:t>
            </w:r>
          </w:p>
          <w:p w14:paraId="6B428B83"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sz w:val="20"/>
                <w:szCs w:val="20"/>
              </w:rPr>
              <w:t>Referenčním datem se rozumí poslední den kalendářního roku.</w:t>
            </w:r>
          </w:p>
        </w:tc>
      </w:tr>
      <w:tr w:rsidR="00067299" w:rsidRPr="00CE723A" w14:paraId="07A1190B" w14:textId="77777777" w:rsidTr="000123FE">
        <w:trPr>
          <w:trHeight w:val="227"/>
        </w:trPr>
        <w:tc>
          <w:tcPr>
            <w:tcW w:w="1587" w:type="dxa"/>
          </w:tcPr>
          <w:p w14:paraId="59FDC699"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Kategorie</w:t>
            </w:r>
          </w:p>
        </w:tc>
        <w:tc>
          <w:tcPr>
            <w:tcW w:w="7604" w:type="dxa"/>
            <w:gridSpan w:val="2"/>
          </w:tcPr>
          <w:p w14:paraId="77B8CD1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66395CD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A4A704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24C1E687" w14:textId="30D1CC17"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100 % rozsahu ročního plánu čištění </w:t>
            </w:r>
            <w:r w:rsidR="00BF0950" w:rsidRPr="00BF0950">
              <w:rPr>
                <w:rFonts w:ascii="Segoe UI" w:hAnsi="Segoe UI" w:cs="Segoe UI"/>
                <w:sz w:val="20"/>
                <w:szCs w:val="20"/>
              </w:rPr>
              <w:t xml:space="preserve">Kanalizace uvedeném v Ročním Plánu Údržby </w:t>
            </w:r>
            <w:r w:rsidRPr="00BF0950">
              <w:rPr>
                <w:rFonts w:ascii="Segoe UI" w:hAnsi="Segoe UI" w:cs="Segoe UI"/>
                <w:sz w:val="20"/>
                <w:szCs w:val="20"/>
              </w:rPr>
              <w:t xml:space="preserve">v km schváleného vlastníkem. </w:t>
            </w:r>
          </w:p>
          <w:p w14:paraId="3DB58C41" w14:textId="77777777"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Pro první rok provozování je: </w:t>
            </w:r>
          </w:p>
          <w:p w14:paraId="78D270D4" w14:textId="53CD8391"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RH = </w:t>
            </w:r>
            <w:r w:rsidRPr="00BF0950">
              <w:rPr>
                <w:rFonts w:ascii="Segoe UI" w:hAnsi="Segoe UI" w:cs="Segoe UI"/>
                <w:b/>
                <w:sz w:val="20"/>
                <w:szCs w:val="20"/>
              </w:rPr>
              <w:t>19,</w:t>
            </w:r>
            <w:r w:rsidR="00381EF7">
              <w:rPr>
                <w:rFonts w:ascii="Segoe UI" w:hAnsi="Segoe UI" w:cs="Segoe UI"/>
                <w:b/>
                <w:sz w:val="20"/>
                <w:szCs w:val="20"/>
              </w:rPr>
              <w:t xml:space="preserve">6 </w:t>
            </w:r>
            <w:r w:rsidRPr="00BF0950">
              <w:rPr>
                <w:rFonts w:ascii="Segoe UI" w:hAnsi="Segoe UI" w:cs="Segoe UI"/>
                <w:sz w:val="20"/>
                <w:szCs w:val="20"/>
              </w:rPr>
              <w:t>[</w:t>
            </w:r>
            <w:r w:rsidRPr="00BF0950">
              <w:rPr>
                <w:rFonts w:ascii="Segoe UI" w:hAnsi="Segoe UI" w:cs="Segoe UI"/>
                <w:i/>
                <w:sz w:val="20"/>
                <w:szCs w:val="20"/>
              </w:rPr>
              <w:t>km</w:t>
            </w:r>
            <w:r w:rsidRPr="00BF0950">
              <w:rPr>
                <w:rFonts w:ascii="Segoe UI" w:hAnsi="Segoe UI" w:cs="Segoe UI"/>
                <w:sz w:val="20"/>
                <w:szCs w:val="20"/>
              </w:rPr>
              <w:t>]</w:t>
            </w:r>
          </w:p>
          <w:p w14:paraId="3C3F5F57" w14:textId="33607183"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Následně je RH každoročně automaticky aktualizována dle výše uvedeného postupu na základě nového plánu čištění </w:t>
            </w:r>
            <w:r w:rsidR="00BF0950" w:rsidRPr="00BF0950">
              <w:rPr>
                <w:rFonts w:ascii="Segoe UI" w:hAnsi="Segoe UI" w:cs="Segoe UI"/>
                <w:sz w:val="20"/>
                <w:szCs w:val="20"/>
              </w:rPr>
              <w:t>K</w:t>
            </w:r>
            <w:r w:rsidRPr="00BF0950">
              <w:rPr>
                <w:rFonts w:ascii="Segoe UI" w:hAnsi="Segoe UI" w:cs="Segoe UI"/>
                <w:sz w:val="20"/>
                <w:szCs w:val="20"/>
              </w:rPr>
              <w:t>analizace</w:t>
            </w:r>
            <w:r w:rsidR="00BF0950" w:rsidRPr="00BF0950">
              <w:rPr>
                <w:rFonts w:ascii="Segoe UI" w:hAnsi="Segoe UI" w:cs="Segoe UI"/>
                <w:sz w:val="20"/>
                <w:szCs w:val="20"/>
              </w:rPr>
              <w:t>, jež je součástí Ročního Plánu Údržby</w:t>
            </w:r>
            <w:r w:rsidRPr="00BF0950">
              <w:rPr>
                <w:rFonts w:ascii="Segoe UI" w:hAnsi="Segoe UI" w:cs="Segoe UI"/>
                <w:sz w:val="20"/>
                <w:szCs w:val="20"/>
              </w:rPr>
              <w:t>. Aktualizovaná RH na následující hodnocené období je uvedena v roční zprávě o provozování společně s výsledky hodnocení výkonového ukazatele.</w:t>
            </w:r>
          </w:p>
        </w:tc>
      </w:tr>
      <w:tr w:rsidR="00067299" w:rsidRPr="00CE723A" w14:paraId="081610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1AC05A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F61346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OVz5 x V</w:t>
            </w:r>
            <w:r w:rsidRPr="00CE723A">
              <w:rPr>
                <w:rFonts w:ascii="Segoe UI" w:hAnsi="Segoe UI" w:cs="Segoe UI"/>
                <w:sz w:val="20"/>
                <w:szCs w:val="20"/>
                <w:vertAlign w:val="subscript"/>
              </w:rPr>
              <w:t xml:space="preserve">10 </w:t>
            </w:r>
          </w:p>
          <w:p w14:paraId="4F2331D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10</w:t>
            </w:r>
            <w:r w:rsidRPr="00CE723A">
              <w:rPr>
                <w:rFonts w:ascii="Segoe UI" w:hAnsi="Segoe UI" w:cs="Segoe UI"/>
                <w:sz w:val="20"/>
                <w:szCs w:val="20"/>
              </w:rPr>
              <w:t xml:space="preserve"> je počet bodů za kilometr sítě pod referenční hodnotou, ve výši 1.</w:t>
            </w:r>
          </w:p>
          <w:p w14:paraId="143D208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je referenční hodnota menší než skutečná délka čištěné sítě (ov11) </w:t>
            </w:r>
            <w:r w:rsidRPr="00CE723A">
              <w:rPr>
                <w:rFonts w:ascii="Segoe UI" w:hAnsi="Segoe UI" w:cs="Segoe UI"/>
                <w:sz w:val="20"/>
                <w:szCs w:val="20"/>
              </w:rPr>
              <w:br/>
              <w:t>v kilometrech, výkonový ukazatel je splněn, nedochází k odečtu bodů.)</w:t>
            </w:r>
          </w:p>
        </w:tc>
      </w:tr>
      <w:tr w:rsidR="00067299" w:rsidRPr="00CE723A" w14:paraId="78B0094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184959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666C4C99"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Stanovení pokutových bodů udává rozdíl mezi skutečnou délkou vyčištěné kanalizace a určenou referenční hodnotou.</w:t>
            </w:r>
          </w:p>
          <w:p w14:paraId="63C37BFF"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V ročním plánu čištění kanalizace musí být zahrnuty minimální požadavky na čištění gravitační stokové sítě, zejména v návaznosti na určené kritické oblasti sítě, kde dochází k zanášení sítě a čištění je zde nezbytně nutné.</w:t>
            </w:r>
            <w:r w:rsidRPr="00CE723A">
              <w:rPr>
                <w:rFonts w:ascii="Segoe UI" w:hAnsi="Segoe UI" w:cs="Segoe UI"/>
                <w:sz w:val="20"/>
                <w:szCs w:val="20"/>
              </w:rPr>
              <w:t xml:space="preserve"> Nicméně v plánu čištění by měla být zahrnuta i určitá délka gravitační stokové sítě, kde by v budoucnu mohla vzniknout potřeba čištění. Roční plán čištění kanalizace je schvalován vlastníkem.</w:t>
            </w:r>
          </w:p>
          <w:p w14:paraId="5D78CD7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Čištění kanalizace zahrnuje všechny způsoby čištění (zejména za použití tlakového vozu), včetně čištění souvisejících objektů a odstraňování kořenů. Zahrnuje i kontrolu a případné odstranění závad menšího rozsahu na šachtách </w:t>
            </w:r>
            <w:r w:rsidRPr="00CE723A">
              <w:rPr>
                <w:rFonts w:ascii="Segoe UI" w:hAnsi="Segoe UI" w:cs="Segoe UI"/>
                <w:sz w:val="20"/>
                <w:szCs w:val="20"/>
              </w:rPr>
              <w:br/>
              <w:t>a souvisejících kanalizačních objektech.</w:t>
            </w:r>
          </w:p>
          <w:p w14:paraId="7E7004C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2A754F3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dle čl. 17.2 Smlouvy vypracuje plán čištění kanalizace.</w:t>
            </w:r>
          </w:p>
          <w:p w14:paraId="716CDEE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4F0264F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461B09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02C0F7D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spravuje gravitační stokovou síť o délce 640 km. Referenční hodnota pro čištění gravitační stokové sítě daná ročním plánem čištění je 5 %, což pro daný rok představovalo 32 km stokové sítě. Ve skutečnosti bylo vyčištěno 30,6 km gravitační stokové sítě. </w:t>
            </w:r>
          </w:p>
          <w:p w14:paraId="3FF18CB0" w14:textId="77777777" w:rsidR="00067299" w:rsidRPr="00CE723A" w:rsidRDefault="00067299" w:rsidP="000123FE">
            <w:pPr>
              <w:pStyle w:val="Zkladntext"/>
              <w:rPr>
                <w:rFonts w:ascii="Segoe UI" w:hAnsi="Segoe UI" w:cs="Segoe UI"/>
                <w:sz w:val="20"/>
                <w:szCs w:val="20"/>
              </w:rPr>
            </w:pPr>
          </w:p>
          <w:p w14:paraId="30AF06A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459EB61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OVz5 = 32 – 30,6 = 1,4 km.</w:t>
            </w:r>
          </w:p>
          <w:p w14:paraId="74BC7B80" w14:textId="77777777" w:rsidR="00067299" w:rsidRPr="00CE723A" w:rsidRDefault="00067299" w:rsidP="000123FE">
            <w:pPr>
              <w:pStyle w:val="Zkladntext"/>
              <w:rPr>
                <w:rFonts w:ascii="Segoe UI" w:hAnsi="Segoe UI" w:cs="Segoe UI"/>
                <w:sz w:val="20"/>
                <w:szCs w:val="20"/>
              </w:rPr>
            </w:pPr>
          </w:p>
          <w:p w14:paraId="7DDAD3F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1,4 x 1 = 1,4</w:t>
            </w:r>
          </w:p>
        </w:tc>
      </w:tr>
    </w:tbl>
    <w:p w14:paraId="29E79D5D" w14:textId="77777777" w:rsidR="00067299" w:rsidRDefault="00067299" w:rsidP="00CE723A">
      <w:pPr>
        <w:pStyle w:val="Nadpis2"/>
      </w:pPr>
      <w:bookmarkStart w:id="26" w:name="_Toc516643401"/>
      <w:r w:rsidRPr="00966A36">
        <w:lastRenderedPageBreak/>
        <w:t>Pitná a odpadní voda</w:t>
      </w:r>
      <w:bookmarkEnd w:id="26"/>
    </w:p>
    <w:p w14:paraId="358CBF85" w14:textId="77777777" w:rsidR="00067299" w:rsidRDefault="00067299" w:rsidP="00067299">
      <w:pPr>
        <w:pStyle w:val="Nadpis3"/>
        <w:keepLines/>
        <w:tabs>
          <w:tab w:val="clear" w:pos="1276"/>
        </w:tabs>
        <w:spacing w:after="200"/>
        <w:ind w:left="1588" w:hanging="737"/>
      </w:pPr>
      <w:r w:rsidRPr="00966A36">
        <w:t>Preventivní údržba významných zařízení (iPOVz1, POVz1)</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986"/>
        <w:gridCol w:w="6641"/>
      </w:tblGrid>
      <w:tr w:rsidR="00067299" w:rsidRPr="00CE723A" w14:paraId="0AD9DBF9" w14:textId="77777777" w:rsidTr="000123FE">
        <w:trPr>
          <w:trHeight w:val="227"/>
        </w:trPr>
        <w:tc>
          <w:tcPr>
            <w:tcW w:w="1587" w:type="dxa"/>
          </w:tcPr>
          <w:p w14:paraId="739C16C6"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Pr>
          <w:p w14:paraId="46229261" w14:textId="6FE3D366"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provedených úkonů preventivní údržby na významných zařízeních </w:t>
            </w:r>
            <w:r w:rsidRPr="00CE723A">
              <w:rPr>
                <w:rFonts w:ascii="Segoe UI" w:hAnsi="Segoe UI" w:cs="Segoe UI"/>
                <w:sz w:val="20"/>
                <w:szCs w:val="20"/>
              </w:rPr>
              <w:br/>
              <w:t>v poměru k celkovému počtu úkonů</w:t>
            </w:r>
            <w:r w:rsidR="003A21E8">
              <w:rPr>
                <w:rFonts w:ascii="Segoe UI" w:hAnsi="Segoe UI" w:cs="Segoe UI"/>
                <w:sz w:val="20"/>
                <w:szCs w:val="20"/>
              </w:rPr>
              <w:t xml:space="preserve"> </w:t>
            </w:r>
            <w:r w:rsidRPr="00CE723A">
              <w:rPr>
                <w:rFonts w:ascii="Segoe UI" w:hAnsi="Segoe UI" w:cs="Segoe UI"/>
                <w:sz w:val="20"/>
                <w:szCs w:val="20"/>
              </w:rPr>
              <w:t>požadovaných plánem preventivní údržby na významných zařízeních, vyjádřeno v procentech.</w:t>
            </w:r>
          </w:p>
          <w:p w14:paraId="3756752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6C2143E0" w14:textId="77777777" w:rsidTr="000123FE">
        <w:trPr>
          <w:trHeight w:val="227"/>
        </w:trPr>
        <w:tc>
          <w:tcPr>
            <w:tcW w:w="1587" w:type="dxa"/>
          </w:tcPr>
          <w:p w14:paraId="62D8A1C4"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Pr>
          <w:p w14:paraId="2BC2D2E4"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iPOVz1 = (pov1 / pov2) x 100 </w:t>
            </w:r>
            <w:r w:rsidRPr="00CE723A">
              <w:rPr>
                <w:rFonts w:ascii="Segoe UI" w:hAnsi="Segoe UI" w:cs="Segoe UI"/>
                <w:sz w:val="20"/>
                <w:szCs w:val="20"/>
              </w:rPr>
              <w:tab/>
            </w:r>
            <w:r w:rsidRPr="00CE723A">
              <w:rPr>
                <w:rFonts w:ascii="Segoe UI" w:hAnsi="Segoe UI" w:cs="Segoe UI"/>
                <w:i/>
                <w:sz w:val="20"/>
                <w:szCs w:val="20"/>
              </w:rPr>
              <w:t>[%]</w:t>
            </w:r>
          </w:p>
        </w:tc>
      </w:tr>
      <w:tr w:rsidR="00067299" w:rsidRPr="00CE723A" w14:paraId="232003F4" w14:textId="77777777" w:rsidTr="000123FE">
        <w:trPr>
          <w:trHeight w:val="227"/>
        </w:trPr>
        <w:tc>
          <w:tcPr>
            <w:tcW w:w="1587" w:type="dxa"/>
          </w:tcPr>
          <w:p w14:paraId="5335DA6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Pr>
          <w:p w14:paraId="5409000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celkovým počtem úkonů požadovaných plánem preventivní údržby na významných zařízeních a počtem provedených úkonů preventivní údržby na významných zařízeních.</w:t>
            </w:r>
          </w:p>
          <w:p w14:paraId="7852FF7B"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7EB41135" w14:textId="77777777" w:rsidTr="000123FE">
        <w:trPr>
          <w:trHeight w:val="227"/>
        </w:trPr>
        <w:tc>
          <w:tcPr>
            <w:tcW w:w="1587" w:type="dxa"/>
          </w:tcPr>
          <w:p w14:paraId="1E445B4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r w:rsidRPr="00CE723A">
              <w:rPr>
                <w:rStyle w:val="Znakapoznpodarou"/>
                <w:rFonts w:ascii="Segoe UI" w:hAnsi="Segoe UI" w:cs="Segoe UI"/>
                <w:b/>
                <w:szCs w:val="20"/>
              </w:rPr>
              <w:footnoteReference w:id="4"/>
            </w:r>
          </w:p>
        </w:tc>
        <w:tc>
          <w:tcPr>
            <w:tcW w:w="7627" w:type="dxa"/>
            <w:gridSpan w:val="2"/>
          </w:tcPr>
          <w:p w14:paraId="3F6E1F50" w14:textId="77777777" w:rsidR="00067299" w:rsidRPr="00CE723A" w:rsidRDefault="00067299" w:rsidP="000123FE">
            <w:pPr>
              <w:pStyle w:val="Zkladntext"/>
              <w:tabs>
                <w:tab w:val="right" w:pos="7457"/>
              </w:tabs>
              <w:rPr>
                <w:rFonts w:ascii="Segoe UI" w:hAnsi="Segoe UI" w:cs="Segoe UI"/>
                <w:sz w:val="20"/>
                <w:szCs w:val="20"/>
              </w:rPr>
            </w:pPr>
            <w:r w:rsidRPr="00CE723A">
              <w:rPr>
                <w:rFonts w:ascii="Segoe UI" w:hAnsi="Segoe UI" w:cs="Segoe UI"/>
                <w:sz w:val="20"/>
                <w:szCs w:val="20"/>
              </w:rPr>
              <w:t xml:space="preserve">POVz1 = </w:t>
            </w:r>
            <w:proofErr w:type="gramStart"/>
            <w:r w:rsidRPr="00CE723A">
              <w:rPr>
                <w:rFonts w:ascii="Segoe UI" w:hAnsi="Segoe UI" w:cs="Segoe UI"/>
                <w:sz w:val="20"/>
                <w:szCs w:val="20"/>
              </w:rPr>
              <w:t>pov2 - pov1</w:t>
            </w:r>
            <w:proofErr w:type="gramEnd"/>
            <w:r w:rsidRPr="00CE723A">
              <w:rPr>
                <w:rFonts w:ascii="Segoe UI" w:hAnsi="Segoe UI" w:cs="Segoe UI"/>
                <w:sz w:val="20"/>
                <w:szCs w:val="20"/>
              </w:rPr>
              <w:tab/>
              <w:t xml:space="preserve">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3BD4A244" w14:textId="77777777" w:rsidTr="000123FE">
        <w:trPr>
          <w:trHeight w:val="227"/>
        </w:trPr>
        <w:tc>
          <w:tcPr>
            <w:tcW w:w="1587" w:type="dxa"/>
            <w:vMerge w:val="restart"/>
          </w:tcPr>
          <w:p w14:paraId="5D051397"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986" w:type="dxa"/>
          </w:tcPr>
          <w:p w14:paraId="26CD7314" w14:textId="77777777" w:rsidR="00067299" w:rsidRPr="00CE723A" w:rsidRDefault="00067299" w:rsidP="000123FE">
            <w:pPr>
              <w:pStyle w:val="Zkladntext"/>
              <w:rPr>
                <w:rFonts w:ascii="Segoe UI" w:hAnsi="Segoe UI" w:cs="Segoe UI"/>
                <w:sz w:val="20"/>
                <w:szCs w:val="20"/>
                <w:highlight w:val="green"/>
              </w:rPr>
            </w:pPr>
            <w:r w:rsidRPr="00CE723A">
              <w:rPr>
                <w:rFonts w:ascii="Segoe UI" w:hAnsi="Segoe UI" w:cs="Segoe UI"/>
                <w:sz w:val="20"/>
                <w:szCs w:val="20"/>
              </w:rPr>
              <w:t>pov1</w:t>
            </w:r>
          </w:p>
        </w:tc>
        <w:tc>
          <w:tcPr>
            <w:tcW w:w="6641" w:type="dxa"/>
          </w:tcPr>
          <w:p w14:paraId="32C49D55" w14:textId="77777777" w:rsidR="00067299" w:rsidRPr="00CE723A" w:rsidRDefault="00067299" w:rsidP="000123FE">
            <w:pPr>
              <w:pStyle w:val="Zkladntext"/>
              <w:rPr>
                <w:rFonts w:ascii="Segoe UI" w:hAnsi="Segoe UI" w:cs="Segoe UI"/>
                <w:i/>
                <w:iCs/>
                <w:sz w:val="20"/>
                <w:szCs w:val="20"/>
                <w:highlight w:val="green"/>
              </w:rPr>
            </w:pPr>
            <w:r w:rsidRPr="00CE723A">
              <w:rPr>
                <w:rFonts w:ascii="Segoe UI" w:hAnsi="Segoe UI" w:cs="Segoe UI"/>
                <w:sz w:val="20"/>
                <w:szCs w:val="20"/>
              </w:rPr>
              <w:t>Počet provedených úkonů preventivní údržby na významných zařízeních dle plánu preventivní údržby,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798A5676" w14:textId="77777777" w:rsidTr="000123FE">
        <w:trPr>
          <w:trHeight w:val="227"/>
        </w:trPr>
        <w:tc>
          <w:tcPr>
            <w:tcW w:w="1587" w:type="dxa"/>
            <w:vMerge/>
          </w:tcPr>
          <w:p w14:paraId="6761E31E" w14:textId="77777777" w:rsidR="00067299" w:rsidRPr="00CE723A" w:rsidRDefault="00067299" w:rsidP="000123FE">
            <w:pPr>
              <w:pStyle w:val="Zkladntextvlevo"/>
              <w:rPr>
                <w:rFonts w:ascii="Segoe UI" w:hAnsi="Segoe UI" w:cs="Segoe UI"/>
                <w:b/>
                <w:szCs w:val="20"/>
              </w:rPr>
            </w:pPr>
          </w:p>
        </w:tc>
        <w:tc>
          <w:tcPr>
            <w:tcW w:w="986" w:type="dxa"/>
          </w:tcPr>
          <w:p w14:paraId="3152DCA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pov2</w:t>
            </w:r>
          </w:p>
        </w:tc>
        <w:tc>
          <w:tcPr>
            <w:tcW w:w="6641" w:type="dxa"/>
          </w:tcPr>
          <w:p w14:paraId="52E6C116" w14:textId="77777777" w:rsidR="00067299" w:rsidRPr="00CE723A" w:rsidRDefault="00067299" w:rsidP="000123FE">
            <w:pPr>
              <w:pStyle w:val="Zkladntext"/>
              <w:rPr>
                <w:rFonts w:ascii="Segoe UI" w:hAnsi="Segoe UI" w:cs="Segoe UI"/>
                <w:i/>
                <w:iCs/>
                <w:sz w:val="20"/>
                <w:szCs w:val="20"/>
              </w:rPr>
            </w:pPr>
            <w:r w:rsidRPr="00CE723A">
              <w:rPr>
                <w:rFonts w:ascii="Segoe UI" w:hAnsi="Segoe UI" w:cs="Segoe UI"/>
                <w:sz w:val="20"/>
                <w:szCs w:val="20"/>
              </w:rPr>
              <w:t>Celkový počet úkonů požadovaných plánem preventivní údržby na významných zařízeních, během jednoho roku</w:t>
            </w:r>
            <w:r w:rsidRPr="00CE723A">
              <w:rPr>
                <w:rFonts w:ascii="Segoe UI" w:hAnsi="Segoe UI" w:cs="Segoe UI"/>
                <w:i/>
                <w:sz w:val="20"/>
                <w:szCs w:val="20"/>
              </w:rPr>
              <w:t xml:space="preserve"> [počet]</w:t>
            </w:r>
          </w:p>
        </w:tc>
      </w:tr>
      <w:tr w:rsidR="00067299" w:rsidRPr="00CE723A" w14:paraId="2BC006E3" w14:textId="77777777" w:rsidTr="000123FE">
        <w:trPr>
          <w:trHeight w:val="227"/>
        </w:trPr>
        <w:tc>
          <w:tcPr>
            <w:tcW w:w="1587" w:type="dxa"/>
          </w:tcPr>
          <w:p w14:paraId="4B23D52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tcPr>
          <w:p w14:paraId="38B5A67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5F1AC88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0D4FC4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05DEB9B0" w14:textId="4C44624A" w:rsidR="00067299" w:rsidRPr="00BF0950"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úkonů preventivní údržby za rok musí vycházet </w:t>
            </w:r>
            <w:r w:rsidRPr="00BF0950">
              <w:rPr>
                <w:rFonts w:ascii="Segoe UI" w:hAnsi="Segoe UI" w:cs="Segoe UI"/>
                <w:sz w:val="20"/>
                <w:szCs w:val="20"/>
              </w:rPr>
              <w:t>z plánu na preventivní údržb</w:t>
            </w:r>
            <w:r w:rsidR="00BF0950" w:rsidRPr="00BF0950">
              <w:rPr>
                <w:rFonts w:ascii="Segoe UI" w:hAnsi="Segoe UI" w:cs="Segoe UI"/>
                <w:sz w:val="20"/>
                <w:szCs w:val="20"/>
              </w:rPr>
              <w:t>u</w:t>
            </w:r>
            <w:r w:rsidR="006F49A9" w:rsidRPr="00BF0950">
              <w:rPr>
                <w:rFonts w:ascii="Segoe UI" w:hAnsi="Segoe UI" w:cs="Segoe UI"/>
                <w:sz w:val="20"/>
                <w:szCs w:val="20"/>
              </w:rPr>
              <w:t xml:space="preserve"> </w:t>
            </w:r>
            <w:r w:rsidRPr="00BF0950">
              <w:rPr>
                <w:rFonts w:ascii="Segoe UI" w:hAnsi="Segoe UI" w:cs="Segoe UI"/>
                <w:sz w:val="20"/>
                <w:szCs w:val="20"/>
              </w:rPr>
              <w:t>významných zařízení</w:t>
            </w:r>
            <w:r w:rsidR="00BF0950" w:rsidRPr="00BF0950">
              <w:rPr>
                <w:rFonts w:ascii="Segoe UI" w:hAnsi="Segoe UI" w:cs="Segoe UI"/>
                <w:sz w:val="20"/>
                <w:szCs w:val="20"/>
              </w:rPr>
              <w:t>, jež je součástí Ročního Plánu Údržby.</w:t>
            </w:r>
            <w:r w:rsidRPr="00BF0950">
              <w:rPr>
                <w:rFonts w:ascii="Segoe UI" w:hAnsi="Segoe UI" w:cs="Segoe UI"/>
                <w:sz w:val="20"/>
                <w:szCs w:val="20"/>
              </w:rPr>
              <w:t xml:space="preserve"> Je třeba plnit 100 % požadavků na počet úkonů preventivní údržby dle plánu na preventivní údržbu</w:t>
            </w:r>
            <w:r w:rsidR="00BF0950" w:rsidRPr="00BF0950">
              <w:rPr>
                <w:rFonts w:ascii="Segoe UI" w:hAnsi="Segoe UI" w:cs="Segoe UI"/>
                <w:sz w:val="20"/>
                <w:szCs w:val="20"/>
              </w:rPr>
              <w:t xml:space="preserve"> významných zařízení</w:t>
            </w:r>
            <w:r w:rsidRPr="00BF0950">
              <w:rPr>
                <w:rFonts w:ascii="Segoe UI" w:hAnsi="Segoe UI" w:cs="Segoe UI"/>
                <w:sz w:val="20"/>
                <w:szCs w:val="20"/>
              </w:rPr>
              <w:t>.</w:t>
            </w:r>
          </w:p>
          <w:p w14:paraId="4C864784" w14:textId="767B9595"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 xml:space="preserve">RH = není-li stanoveno jinak tak </w:t>
            </w:r>
            <w:r w:rsidRPr="00BF0950">
              <w:rPr>
                <w:rFonts w:ascii="Segoe UI" w:hAnsi="Segoe UI" w:cs="Segoe UI"/>
                <w:sz w:val="20"/>
                <w:szCs w:val="20"/>
                <w:shd w:val="clear" w:color="auto" w:fill="FFFFFF" w:themeFill="background1"/>
              </w:rPr>
              <w:t>2 [</w:t>
            </w:r>
            <w:r w:rsidRPr="00BF0950">
              <w:rPr>
                <w:rFonts w:ascii="Segoe UI" w:hAnsi="Segoe UI" w:cs="Segoe UI"/>
                <w:i/>
                <w:sz w:val="20"/>
                <w:szCs w:val="20"/>
                <w:shd w:val="clear" w:color="auto" w:fill="FFFFFF" w:themeFill="background1"/>
              </w:rPr>
              <w:t>počet</w:t>
            </w:r>
            <w:r w:rsidRPr="00BF0950">
              <w:rPr>
                <w:rFonts w:ascii="Segoe UI" w:hAnsi="Segoe UI" w:cs="Segoe UI"/>
                <w:sz w:val="20"/>
                <w:szCs w:val="20"/>
                <w:shd w:val="clear" w:color="auto" w:fill="FFFFFF" w:themeFill="background1"/>
              </w:rPr>
              <w:t>]</w:t>
            </w:r>
            <w:r w:rsidR="00BF0950" w:rsidRPr="00BF0950">
              <w:rPr>
                <w:rFonts w:ascii="Segoe UI" w:hAnsi="Segoe UI" w:cs="Segoe UI"/>
                <w:sz w:val="20"/>
                <w:szCs w:val="20"/>
                <w:shd w:val="clear" w:color="auto" w:fill="FFFFFF" w:themeFill="background1"/>
              </w:rPr>
              <w:t xml:space="preserve"> </w:t>
            </w:r>
            <w:r w:rsidRPr="00BF0950">
              <w:rPr>
                <w:rFonts w:ascii="Segoe UI" w:hAnsi="Segoe UI" w:cs="Segoe UI"/>
                <w:sz w:val="20"/>
                <w:szCs w:val="20"/>
                <w:shd w:val="clear" w:color="auto" w:fill="FFFFFF" w:themeFill="background1"/>
              </w:rPr>
              <w:t>za kalendářní rok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3"/>
              <w:gridCol w:w="3724"/>
            </w:tblGrid>
            <w:tr w:rsidR="00067299" w:rsidRPr="00CE723A" w14:paraId="557EB0CB" w14:textId="77777777" w:rsidTr="00BF0950">
              <w:tc>
                <w:tcPr>
                  <w:tcW w:w="3723" w:type="dxa"/>
                  <w:shd w:val="clear" w:color="auto" w:fill="FFFFFF" w:themeFill="background1"/>
                </w:tcPr>
                <w:p w14:paraId="5672693A"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b/>
                      <w:sz w:val="20"/>
                      <w:szCs w:val="20"/>
                    </w:rPr>
                    <w:t>Významná zařízení PV</w:t>
                  </w:r>
                </w:p>
              </w:tc>
              <w:tc>
                <w:tcPr>
                  <w:tcW w:w="3724" w:type="dxa"/>
                  <w:shd w:val="clear" w:color="auto" w:fill="FFFFFF" w:themeFill="background1"/>
                </w:tcPr>
                <w:p w14:paraId="7E3BC197" w14:textId="77777777" w:rsidR="00067299" w:rsidRPr="00A0473E" w:rsidRDefault="00067299" w:rsidP="000123FE">
                  <w:pPr>
                    <w:pStyle w:val="Zkladntext"/>
                    <w:rPr>
                      <w:rFonts w:ascii="Segoe UI" w:hAnsi="Segoe UI" w:cs="Segoe UI"/>
                      <w:b/>
                      <w:sz w:val="20"/>
                      <w:szCs w:val="20"/>
                    </w:rPr>
                  </w:pPr>
                  <w:r w:rsidRPr="00CE723A">
                    <w:rPr>
                      <w:rFonts w:ascii="Segoe UI" w:hAnsi="Segoe UI" w:cs="Segoe UI"/>
                      <w:b/>
                      <w:sz w:val="20"/>
                      <w:szCs w:val="20"/>
                    </w:rPr>
                    <w:t xml:space="preserve">RH </w:t>
                  </w:r>
                  <w:r w:rsidRPr="00A0473E">
                    <w:rPr>
                      <w:rFonts w:ascii="Segoe UI" w:hAnsi="Segoe UI" w:cs="Segoe UI"/>
                      <w:b/>
                      <w:sz w:val="20"/>
                      <w:szCs w:val="20"/>
                    </w:rPr>
                    <w:t>[po</w:t>
                  </w:r>
                  <w:r w:rsidRPr="00CE723A">
                    <w:rPr>
                      <w:rFonts w:ascii="Segoe UI" w:hAnsi="Segoe UI" w:cs="Segoe UI"/>
                      <w:b/>
                      <w:sz w:val="20"/>
                      <w:szCs w:val="20"/>
                    </w:rPr>
                    <w:t>čet</w:t>
                  </w:r>
                  <w:r w:rsidRPr="00A0473E">
                    <w:rPr>
                      <w:rFonts w:ascii="Segoe UI" w:hAnsi="Segoe UI" w:cs="Segoe UI"/>
                      <w:b/>
                      <w:sz w:val="20"/>
                      <w:szCs w:val="20"/>
                    </w:rPr>
                    <w:t xml:space="preserve">] za </w:t>
                  </w:r>
                  <w:r w:rsidRPr="00BF0950">
                    <w:rPr>
                      <w:rFonts w:ascii="Segoe UI" w:hAnsi="Segoe UI" w:cs="Segoe UI"/>
                      <w:b/>
                      <w:sz w:val="20"/>
                      <w:szCs w:val="20"/>
                    </w:rPr>
                    <w:t>kalendářní rok</w:t>
                  </w:r>
                </w:p>
              </w:tc>
            </w:tr>
            <w:tr w:rsidR="00067299" w:rsidRPr="00CE723A" w14:paraId="754909EF" w14:textId="77777777" w:rsidTr="000123FE">
              <w:tc>
                <w:tcPr>
                  <w:tcW w:w="3723" w:type="dxa"/>
                </w:tcPr>
                <w:p w14:paraId="78514E29"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Šoupátka a uzavírací armatury</w:t>
                  </w:r>
                </w:p>
              </w:tc>
              <w:tc>
                <w:tcPr>
                  <w:tcW w:w="3724" w:type="dxa"/>
                </w:tcPr>
                <w:p w14:paraId="623062B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r w:rsidR="00067299" w:rsidRPr="00CE723A" w14:paraId="2F7CD255" w14:textId="77777777" w:rsidTr="000123FE">
              <w:tc>
                <w:tcPr>
                  <w:tcW w:w="3723" w:type="dxa"/>
                </w:tcPr>
                <w:p w14:paraId="0E0EF9C8"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Hydranty (mimo požární)</w:t>
                  </w:r>
                </w:p>
              </w:tc>
              <w:tc>
                <w:tcPr>
                  <w:tcW w:w="3724" w:type="dxa"/>
                </w:tcPr>
                <w:p w14:paraId="6F912D1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r w:rsidR="00067299" w:rsidRPr="00CE723A" w14:paraId="00787848" w14:textId="77777777" w:rsidTr="000123FE">
              <w:tc>
                <w:tcPr>
                  <w:tcW w:w="3723" w:type="dxa"/>
                </w:tcPr>
                <w:p w14:paraId="629DD939"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lastRenderedPageBreak/>
                    <w:t>Výpustní objekty odkalovacího potrubí a odkalovací potrubí</w:t>
                  </w:r>
                </w:p>
              </w:tc>
              <w:tc>
                <w:tcPr>
                  <w:tcW w:w="3724" w:type="dxa"/>
                </w:tcPr>
                <w:p w14:paraId="5CA3517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bl>
          <w:p w14:paraId="28AB0AEB" w14:textId="77777777" w:rsidR="00067299" w:rsidRPr="00CE723A" w:rsidRDefault="00067299" w:rsidP="000123FE">
            <w:pPr>
              <w:pStyle w:val="Zkladntext"/>
              <w:rPr>
                <w:rFonts w:ascii="Segoe UI" w:hAnsi="Segoe UI" w:cs="Segoe U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3"/>
              <w:gridCol w:w="3724"/>
            </w:tblGrid>
            <w:tr w:rsidR="00067299" w:rsidRPr="00CE723A" w14:paraId="6109A6E1" w14:textId="77777777" w:rsidTr="00BF0950">
              <w:tc>
                <w:tcPr>
                  <w:tcW w:w="3723" w:type="dxa"/>
                  <w:shd w:val="clear" w:color="auto" w:fill="FFFFFF" w:themeFill="background1"/>
                </w:tcPr>
                <w:p w14:paraId="44CEAC05" w14:textId="77777777" w:rsidR="00067299" w:rsidRPr="00BF0950" w:rsidRDefault="00067299" w:rsidP="000123FE">
                  <w:pPr>
                    <w:pStyle w:val="Zkladntext"/>
                    <w:rPr>
                      <w:rFonts w:ascii="Segoe UI" w:hAnsi="Segoe UI" w:cs="Segoe UI"/>
                      <w:sz w:val="20"/>
                      <w:szCs w:val="20"/>
                    </w:rPr>
                  </w:pPr>
                  <w:r w:rsidRPr="00BF0950">
                    <w:rPr>
                      <w:rFonts w:ascii="Segoe UI" w:hAnsi="Segoe UI" w:cs="Segoe UI"/>
                      <w:b/>
                      <w:sz w:val="20"/>
                      <w:szCs w:val="20"/>
                    </w:rPr>
                    <w:t>Významná zařízení OV</w:t>
                  </w:r>
                </w:p>
              </w:tc>
              <w:tc>
                <w:tcPr>
                  <w:tcW w:w="3724" w:type="dxa"/>
                  <w:shd w:val="clear" w:color="auto" w:fill="FFFFFF" w:themeFill="background1"/>
                </w:tcPr>
                <w:p w14:paraId="47AA0835" w14:textId="77777777" w:rsidR="00067299" w:rsidRPr="00BF0950" w:rsidRDefault="00067299" w:rsidP="000123FE">
                  <w:pPr>
                    <w:pStyle w:val="Zkladntext"/>
                    <w:rPr>
                      <w:rFonts w:ascii="Segoe UI" w:hAnsi="Segoe UI" w:cs="Segoe UI"/>
                      <w:b/>
                      <w:sz w:val="20"/>
                      <w:szCs w:val="20"/>
                    </w:rPr>
                  </w:pPr>
                  <w:r w:rsidRPr="00BF0950">
                    <w:rPr>
                      <w:rFonts w:ascii="Segoe UI" w:hAnsi="Segoe UI" w:cs="Segoe UI"/>
                      <w:b/>
                      <w:sz w:val="20"/>
                      <w:szCs w:val="20"/>
                    </w:rPr>
                    <w:t xml:space="preserve">RH </w:t>
                  </w:r>
                  <w:r w:rsidRPr="00A0473E">
                    <w:rPr>
                      <w:rFonts w:ascii="Segoe UI" w:hAnsi="Segoe UI" w:cs="Segoe UI"/>
                      <w:b/>
                      <w:sz w:val="20"/>
                      <w:szCs w:val="20"/>
                    </w:rPr>
                    <w:t>[po</w:t>
                  </w:r>
                  <w:r w:rsidRPr="00BF0950">
                    <w:rPr>
                      <w:rFonts w:ascii="Segoe UI" w:hAnsi="Segoe UI" w:cs="Segoe UI"/>
                      <w:b/>
                      <w:sz w:val="20"/>
                      <w:szCs w:val="20"/>
                    </w:rPr>
                    <w:t>čet</w:t>
                  </w:r>
                  <w:r w:rsidRPr="00A0473E">
                    <w:rPr>
                      <w:rFonts w:ascii="Segoe UI" w:hAnsi="Segoe UI" w:cs="Segoe UI"/>
                      <w:b/>
                      <w:sz w:val="20"/>
                      <w:szCs w:val="20"/>
                    </w:rPr>
                    <w:t xml:space="preserve">] za </w:t>
                  </w:r>
                  <w:r w:rsidRPr="00BF0950">
                    <w:rPr>
                      <w:rFonts w:ascii="Segoe UI" w:hAnsi="Segoe UI" w:cs="Segoe UI"/>
                      <w:b/>
                      <w:sz w:val="20"/>
                      <w:szCs w:val="20"/>
                    </w:rPr>
                    <w:t>kalendářní rok</w:t>
                  </w:r>
                </w:p>
              </w:tc>
            </w:tr>
            <w:tr w:rsidR="00067299" w:rsidRPr="00CE723A" w14:paraId="72796A04" w14:textId="77777777" w:rsidTr="000123FE">
              <w:tc>
                <w:tcPr>
                  <w:tcW w:w="3723" w:type="dxa"/>
                </w:tcPr>
                <w:p w14:paraId="4A53E67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ČOV</w:t>
                  </w:r>
                </w:p>
              </w:tc>
              <w:tc>
                <w:tcPr>
                  <w:tcW w:w="3724" w:type="dxa"/>
                </w:tcPr>
                <w:p w14:paraId="0FBD768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52</w:t>
                  </w:r>
                </w:p>
              </w:tc>
            </w:tr>
            <w:tr w:rsidR="00067299" w:rsidRPr="00CE723A" w14:paraId="548AAC69" w14:textId="77777777" w:rsidTr="000123FE">
              <w:tc>
                <w:tcPr>
                  <w:tcW w:w="3723" w:type="dxa"/>
                </w:tcPr>
                <w:p w14:paraId="36E50C2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Odlehčovací komory</w:t>
                  </w:r>
                </w:p>
              </w:tc>
              <w:tc>
                <w:tcPr>
                  <w:tcW w:w="3724" w:type="dxa"/>
                </w:tcPr>
                <w:p w14:paraId="0C0FC87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12</w:t>
                  </w:r>
                </w:p>
              </w:tc>
            </w:tr>
            <w:tr w:rsidR="00067299" w:rsidRPr="00CE723A" w14:paraId="5945D5E7" w14:textId="77777777" w:rsidTr="000123FE">
              <w:tc>
                <w:tcPr>
                  <w:tcW w:w="3723" w:type="dxa"/>
                </w:tcPr>
                <w:p w14:paraId="67052BE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Čerpací stanice odpadních vod ČSOV u VHL</w:t>
                  </w:r>
                </w:p>
              </w:tc>
              <w:tc>
                <w:tcPr>
                  <w:tcW w:w="3724" w:type="dxa"/>
                </w:tcPr>
                <w:p w14:paraId="4C7255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12</w:t>
                  </w:r>
                </w:p>
              </w:tc>
            </w:tr>
            <w:tr w:rsidR="00067299" w:rsidRPr="00CE723A" w14:paraId="05C118EF" w14:textId="77777777" w:rsidTr="000123FE">
              <w:tc>
                <w:tcPr>
                  <w:tcW w:w="3723" w:type="dxa"/>
                </w:tcPr>
                <w:p w14:paraId="672BDBA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Ostatní čerpací stanice </w:t>
                  </w:r>
                </w:p>
              </w:tc>
              <w:tc>
                <w:tcPr>
                  <w:tcW w:w="3724" w:type="dxa"/>
                </w:tcPr>
                <w:p w14:paraId="1897771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4</w:t>
                  </w:r>
                </w:p>
              </w:tc>
            </w:tr>
            <w:tr w:rsidR="00067299" w:rsidRPr="00CE723A" w14:paraId="319249F5" w14:textId="77777777" w:rsidTr="000123FE">
              <w:tc>
                <w:tcPr>
                  <w:tcW w:w="3723" w:type="dxa"/>
                </w:tcPr>
                <w:p w14:paraId="5BE63F4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Shybky</w:t>
                  </w:r>
                </w:p>
              </w:tc>
              <w:tc>
                <w:tcPr>
                  <w:tcW w:w="3724" w:type="dxa"/>
                </w:tcPr>
                <w:p w14:paraId="2B1722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2</w:t>
                  </w:r>
                </w:p>
              </w:tc>
            </w:tr>
          </w:tbl>
          <w:p w14:paraId="3AD02B52" w14:textId="77777777" w:rsidR="00067299" w:rsidRPr="00CE723A" w:rsidRDefault="00067299" w:rsidP="000123FE">
            <w:pPr>
              <w:pStyle w:val="Zkladntext"/>
              <w:rPr>
                <w:rFonts w:ascii="Segoe UI" w:hAnsi="Segoe UI" w:cs="Segoe UI"/>
                <w:sz w:val="20"/>
                <w:szCs w:val="20"/>
              </w:rPr>
            </w:pPr>
          </w:p>
        </w:tc>
      </w:tr>
      <w:tr w:rsidR="00067299" w:rsidRPr="00CE723A" w14:paraId="51BE714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18C81F2"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2661E7A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POVz1 x V</w:t>
            </w:r>
            <w:r w:rsidRPr="00CE723A">
              <w:rPr>
                <w:rFonts w:ascii="Segoe UI" w:hAnsi="Segoe UI" w:cs="Segoe UI"/>
                <w:sz w:val="20"/>
                <w:szCs w:val="20"/>
                <w:vertAlign w:val="subscript"/>
              </w:rPr>
              <w:t>11</w:t>
            </w:r>
          </w:p>
          <w:p w14:paraId="150090C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11</w:t>
            </w:r>
            <w:r w:rsidRPr="00CE723A">
              <w:rPr>
                <w:rFonts w:ascii="Segoe UI" w:hAnsi="Segoe UI" w:cs="Segoe UI"/>
                <w:sz w:val="20"/>
                <w:szCs w:val="20"/>
              </w:rPr>
              <w:t xml:space="preserve"> je počet bodů za každé nesplnění požadavků na revizi, ve </w:t>
            </w:r>
            <w:r w:rsidRPr="00CE723A">
              <w:rPr>
                <w:rFonts w:ascii="Segoe UI" w:hAnsi="Segoe UI" w:cs="Segoe UI"/>
                <w:sz w:val="20"/>
                <w:szCs w:val="20"/>
              </w:rPr>
              <w:br/>
              <w:t>výši 0,5.</w:t>
            </w:r>
          </w:p>
        </w:tc>
      </w:tr>
      <w:tr w:rsidR="00067299" w:rsidRPr="00CE723A" w14:paraId="04CC697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20D05A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89F262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Významná zařízení jsou taková zařízení, která jsou důležitá pro plynulý chod výroby a dodávky pitné vody, odvádění a čištění odpadních vod. Výčet významných zařízení určí z návrhu provozovatele vlastník.</w:t>
            </w:r>
          </w:p>
          <w:p w14:paraId="2C88308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úkonů preventivní údržby vychází z plánů na preventivní údržbu významných zařízení.</w:t>
            </w:r>
          </w:p>
          <w:p w14:paraId="7FBAEDB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Plán preventivní údržby významných zařízení vypracuje provozovatel dle čl. 17.2 Smlouvy.</w:t>
            </w:r>
          </w:p>
          <w:p w14:paraId="413E0ED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51CC75D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0F58F8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5791185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Dle plánu preventivní údržby významných zařízení musí provozovatel provést v daném roce 100 úkonů preventivní údržby. Ve skutečnosti provozovatel provedl 89 úkonů.</w:t>
            </w:r>
          </w:p>
          <w:p w14:paraId="745EE48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77291C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POVz1 = </w:t>
            </w:r>
            <w:proofErr w:type="gramStart"/>
            <w:r w:rsidRPr="00CE723A">
              <w:rPr>
                <w:rFonts w:ascii="Segoe UI" w:hAnsi="Segoe UI" w:cs="Segoe UI"/>
                <w:sz w:val="20"/>
                <w:szCs w:val="20"/>
              </w:rPr>
              <w:t>100 – 89</w:t>
            </w:r>
            <w:proofErr w:type="gramEnd"/>
            <w:r w:rsidRPr="00CE723A">
              <w:rPr>
                <w:rFonts w:ascii="Segoe UI" w:hAnsi="Segoe UI" w:cs="Segoe UI"/>
                <w:sz w:val="20"/>
                <w:szCs w:val="20"/>
              </w:rPr>
              <w:t xml:space="preserve"> = 11</w:t>
            </w:r>
          </w:p>
          <w:p w14:paraId="014F145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bodů za daný rok = 11 x 0,5 = 5,5 </w:t>
            </w:r>
          </w:p>
        </w:tc>
      </w:tr>
    </w:tbl>
    <w:p w14:paraId="2BD0CAD0" w14:textId="77777777" w:rsidR="00067299" w:rsidRDefault="00067299" w:rsidP="00067299"/>
    <w:p w14:paraId="0401647C" w14:textId="5B82C6FF" w:rsidR="00067299" w:rsidRDefault="00417F75" w:rsidP="00067299">
      <w:pPr>
        <w:pStyle w:val="Nadpis1"/>
        <w:keepNext/>
        <w:keepLines/>
        <w:spacing w:after="120" w:line="264" w:lineRule="auto"/>
        <w:ind w:left="360" w:hanging="360"/>
        <w:jc w:val="both"/>
      </w:pPr>
      <w:bookmarkStart w:id="27" w:name="_Toc516643402"/>
      <w:bookmarkStart w:id="28" w:name="_Toc517856444"/>
      <w:bookmarkStart w:id="29" w:name="_Toc8897929"/>
      <w:r>
        <w:t>VU část B</w:t>
      </w:r>
      <w:r w:rsidR="00BF0950">
        <w:t xml:space="preserve"> (Základní VU)</w:t>
      </w:r>
      <w:r>
        <w:t xml:space="preserve"> - </w:t>
      </w:r>
      <w:r w:rsidR="00067299" w:rsidRPr="00966A36">
        <w:t xml:space="preserve">VÝKONOVÉ UKAZATELE KVALITY SLUŽEB </w:t>
      </w:r>
      <w:r w:rsidR="00067299">
        <w:t>–</w:t>
      </w:r>
      <w:r w:rsidR="00067299" w:rsidRPr="00966A36">
        <w:t xml:space="preserve"> vKS</w:t>
      </w:r>
      <w:bookmarkEnd w:id="27"/>
      <w:bookmarkEnd w:id="28"/>
      <w:bookmarkEnd w:id="29"/>
    </w:p>
    <w:p w14:paraId="44789122" w14:textId="77777777" w:rsidR="00067299" w:rsidRDefault="00067299" w:rsidP="00CE723A">
      <w:pPr>
        <w:pStyle w:val="Nadpis2"/>
      </w:pPr>
      <w:bookmarkStart w:id="30" w:name="_Toc516643403"/>
      <w:r w:rsidRPr="00AA77C6">
        <w:t>Pitná a odpadní voda</w:t>
      </w:r>
      <w:bookmarkEnd w:id="30"/>
    </w:p>
    <w:p w14:paraId="6064A602" w14:textId="77777777" w:rsidR="00067299" w:rsidRDefault="00067299" w:rsidP="00067299">
      <w:pPr>
        <w:pStyle w:val="Nadpis3"/>
        <w:keepLines/>
        <w:tabs>
          <w:tab w:val="clear" w:pos="1276"/>
        </w:tabs>
        <w:spacing w:after="200"/>
        <w:ind w:left="1588" w:hanging="737"/>
      </w:pPr>
      <w:r w:rsidRPr="00AA77C6">
        <w:t>Vyřizování stížností odběratelů (iPOVz2, POVz2)</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6"/>
        <w:gridCol w:w="6621"/>
      </w:tblGrid>
      <w:tr w:rsidR="00067299" w:rsidRPr="00CE723A" w14:paraId="40538B4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04180B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BF35B6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Celková doba na vyřízení stížností odběratelů v poměru k celkovému počtu evidovaných stížností odběratelů souvisejících se službou dodávky pitné vody </w:t>
            </w:r>
            <w:r w:rsidRPr="00CE723A">
              <w:rPr>
                <w:rFonts w:ascii="Segoe UI" w:hAnsi="Segoe UI" w:cs="Segoe UI"/>
                <w:sz w:val="20"/>
                <w:szCs w:val="20"/>
              </w:rPr>
              <w:br/>
              <w:t xml:space="preserve">a odvádění odpadních vod. </w:t>
            </w:r>
          </w:p>
          <w:p w14:paraId="02062203"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72D64BB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1319DB"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7D3C917"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iPOVz2 = (∑pov4) / pov3 </w:t>
            </w:r>
            <w:r w:rsidRPr="00CE723A">
              <w:rPr>
                <w:rFonts w:ascii="Segoe UI" w:hAnsi="Segoe UI" w:cs="Segoe UI"/>
                <w:sz w:val="20"/>
                <w:szCs w:val="20"/>
              </w:rPr>
              <w:tab/>
              <w:t xml:space="preserve"> [</w:t>
            </w:r>
            <w:r w:rsidRPr="00CE723A">
              <w:rPr>
                <w:rFonts w:ascii="Segoe UI" w:hAnsi="Segoe UI" w:cs="Segoe UI"/>
                <w:i/>
                <w:sz w:val="20"/>
                <w:szCs w:val="20"/>
              </w:rPr>
              <w:t>dny/stížnost</w:t>
            </w:r>
            <w:r w:rsidRPr="00CE723A">
              <w:rPr>
                <w:rFonts w:ascii="Segoe UI" w:hAnsi="Segoe UI" w:cs="Segoe UI"/>
                <w:sz w:val="20"/>
                <w:szCs w:val="20"/>
              </w:rPr>
              <w:t>]</w:t>
            </w:r>
          </w:p>
        </w:tc>
      </w:tr>
      <w:tr w:rsidR="00067299" w:rsidRPr="00CE723A" w14:paraId="15A0B67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223E647"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5646053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skutečně dosaženou dobou na vyřízení každé stížnosti související se službou dodávky pitné vody a odvádění odpadních vod a referenční hodnotou.</w:t>
            </w:r>
          </w:p>
          <w:p w14:paraId="5741E2A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4C4F3DC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1851453"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5"/>
            </w:r>
          </w:p>
        </w:tc>
        <w:tc>
          <w:tcPr>
            <w:tcW w:w="7627" w:type="dxa"/>
            <w:gridSpan w:val="2"/>
            <w:tcBorders>
              <w:top w:val="single" w:sz="4" w:space="0" w:color="auto"/>
              <w:left w:val="single" w:sz="4" w:space="0" w:color="auto"/>
              <w:bottom w:val="single" w:sz="4" w:space="0" w:color="auto"/>
              <w:right w:val="single" w:sz="4" w:space="0" w:color="auto"/>
            </w:tcBorders>
          </w:tcPr>
          <w:p w14:paraId="7969A238"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POVz2 = pov4 – RH </w:t>
            </w:r>
            <w:r w:rsidRPr="00CE723A">
              <w:rPr>
                <w:rFonts w:ascii="Segoe UI" w:hAnsi="Segoe UI" w:cs="Segoe UI"/>
                <w:sz w:val="20"/>
                <w:szCs w:val="20"/>
              </w:rPr>
              <w:tab/>
              <w:t xml:space="preserve"> [</w:t>
            </w:r>
            <w:r w:rsidRPr="00CE723A">
              <w:rPr>
                <w:rFonts w:ascii="Segoe UI" w:hAnsi="Segoe UI" w:cs="Segoe UI"/>
                <w:i/>
                <w:sz w:val="20"/>
                <w:szCs w:val="20"/>
              </w:rPr>
              <w:t>dny</w:t>
            </w:r>
            <w:r w:rsidRPr="00CE723A">
              <w:rPr>
                <w:rFonts w:ascii="Segoe UI" w:hAnsi="Segoe UI" w:cs="Segoe UI"/>
                <w:sz w:val="20"/>
                <w:szCs w:val="20"/>
              </w:rPr>
              <w:t>]</w:t>
            </w:r>
          </w:p>
          <w:p w14:paraId="64813806"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Výpočet se stanovuje pouze pro stížnosti vyřízené nad časovým limitem daným referenční hodnotou.</w:t>
            </w:r>
          </w:p>
        </w:tc>
      </w:tr>
      <w:tr w:rsidR="00067299" w:rsidRPr="00CE723A" w14:paraId="39F2967B" w14:textId="77777777" w:rsidTr="000123FE">
        <w:trPr>
          <w:trHeight w:val="227"/>
        </w:trPr>
        <w:tc>
          <w:tcPr>
            <w:tcW w:w="1587" w:type="dxa"/>
            <w:vMerge w:val="restart"/>
          </w:tcPr>
          <w:p w14:paraId="17020850"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6" w:type="dxa"/>
          </w:tcPr>
          <w:p w14:paraId="440592B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pov3</w:t>
            </w:r>
          </w:p>
        </w:tc>
        <w:tc>
          <w:tcPr>
            <w:tcW w:w="6621" w:type="dxa"/>
          </w:tcPr>
          <w:p w14:paraId="24D981E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evidovaných stížností odběratelů souvisejících se službou dodávky pitné vody a odvádění odpadních vod, k referenčnímu datu [</w:t>
            </w:r>
            <w:r w:rsidRPr="00CE723A">
              <w:rPr>
                <w:rFonts w:ascii="Segoe UI" w:hAnsi="Segoe UI" w:cs="Segoe UI"/>
                <w:i/>
                <w:sz w:val="20"/>
                <w:szCs w:val="20"/>
              </w:rPr>
              <w:t>počet</w:t>
            </w:r>
            <w:r w:rsidRPr="00CE723A">
              <w:rPr>
                <w:rFonts w:ascii="Segoe UI" w:hAnsi="Segoe UI" w:cs="Segoe UI"/>
                <w:sz w:val="20"/>
                <w:szCs w:val="20"/>
              </w:rPr>
              <w:t>]</w:t>
            </w:r>
          </w:p>
          <w:p w14:paraId="4758EFC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28B196BA" w14:textId="77777777" w:rsidTr="000123FE">
        <w:trPr>
          <w:trHeight w:val="227"/>
        </w:trPr>
        <w:tc>
          <w:tcPr>
            <w:tcW w:w="1587" w:type="dxa"/>
            <w:vMerge/>
          </w:tcPr>
          <w:p w14:paraId="2A83BE95" w14:textId="77777777" w:rsidR="00067299" w:rsidRPr="00CE723A" w:rsidRDefault="00067299" w:rsidP="000123FE">
            <w:pPr>
              <w:pStyle w:val="Zkladntextvlevo"/>
              <w:rPr>
                <w:rFonts w:ascii="Segoe UI" w:hAnsi="Segoe UI" w:cs="Segoe UI"/>
                <w:b/>
                <w:szCs w:val="20"/>
              </w:rPr>
            </w:pPr>
          </w:p>
        </w:tc>
        <w:tc>
          <w:tcPr>
            <w:tcW w:w="1006" w:type="dxa"/>
          </w:tcPr>
          <w:p w14:paraId="1B33221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pov4</w:t>
            </w:r>
          </w:p>
        </w:tc>
        <w:tc>
          <w:tcPr>
            <w:tcW w:w="6621" w:type="dxa"/>
          </w:tcPr>
          <w:p w14:paraId="13AE81A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Skutečně dosažená doba vyřízení každé stížnosti související se službou dodávky pitné vody a odvádění odpadních vod [</w:t>
            </w:r>
            <w:r w:rsidRPr="00CE723A">
              <w:rPr>
                <w:rFonts w:ascii="Segoe UI" w:hAnsi="Segoe UI" w:cs="Segoe UI"/>
                <w:i/>
                <w:sz w:val="20"/>
                <w:szCs w:val="20"/>
              </w:rPr>
              <w:t>dny</w:t>
            </w:r>
            <w:r w:rsidRPr="00CE723A">
              <w:rPr>
                <w:rFonts w:ascii="Segoe UI" w:hAnsi="Segoe UI" w:cs="Segoe UI"/>
                <w:sz w:val="20"/>
                <w:szCs w:val="20"/>
              </w:rPr>
              <w:t>]</w:t>
            </w:r>
          </w:p>
        </w:tc>
      </w:tr>
      <w:tr w:rsidR="00067299" w:rsidRPr="00CE723A" w14:paraId="5904BAF5" w14:textId="77777777" w:rsidTr="000123FE">
        <w:trPr>
          <w:trHeight w:val="227"/>
        </w:trPr>
        <w:tc>
          <w:tcPr>
            <w:tcW w:w="1587" w:type="dxa"/>
          </w:tcPr>
          <w:p w14:paraId="3FF01EF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tcPr>
          <w:p w14:paraId="79E172F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53BA5F5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8536A0"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028D680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Standardní doba na vyřízení stížnosti je 30 kalendářních dní.</w:t>
            </w:r>
          </w:p>
          <w:p w14:paraId="05DB939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je doba vyřízení stížnosti delší než 90 kalendářních dní, považuje se tato situace za závažné selhání provozovatele se zvýšenou pokutou.</w:t>
            </w:r>
          </w:p>
        </w:tc>
      </w:tr>
      <w:tr w:rsidR="00067299" w:rsidRPr="00CE723A" w14:paraId="47DC98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FE8D97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12EAF29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5A68335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Dílčí pokutový bod pro každou stížnost = POVz2 x V</w:t>
            </w:r>
            <w:r w:rsidRPr="00CE723A">
              <w:rPr>
                <w:rFonts w:ascii="Segoe UI" w:hAnsi="Segoe UI" w:cs="Segoe UI"/>
                <w:sz w:val="20"/>
                <w:szCs w:val="20"/>
                <w:vertAlign w:val="subscript"/>
              </w:rPr>
              <w:t>12</w:t>
            </w:r>
          </w:p>
          <w:p w14:paraId="6A87415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12</w:t>
            </w:r>
            <w:r w:rsidRPr="00CE723A">
              <w:rPr>
                <w:rFonts w:ascii="Segoe UI" w:hAnsi="Segoe UI" w:cs="Segoe UI"/>
                <w:sz w:val="20"/>
                <w:szCs w:val="20"/>
              </w:rPr>
              <w:t> je počet bodů za jednu stížnost a jeden den nad referenční hodnotou, ve výši 0,005.</w:t>
            </w:r>
          </w:p>
          <w:p w14:paraId="61E2762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je doba vyřízení stížnosti delší než 90 dnů, potom se hodnota V</w:t>
            </w:r>
            <w:r w:rsidRPr="00CE723A">
              <w:rPr>
                <w:rFonts w:ascii="Segoe UI" w:hAnsi="Segoe UI" w:cs="Segoe UI"/>
                <w:sz w:val="20"/>
                <w:szCs w:val="20"/>
                <w:vertAlign w:val="subscript"/>
              </w:rPr>
              <w:t>12</w:t>
            </w:r>
            <w:r w:rsidRPr="00CE723A">
              <w:rPr>
                <w:rFonts w:ascii="Segoe UI" w:hAnsi="Segoe UI" w:cs="Segoe UI"/>
                <w:sz w:val="20"/>
                <w:szCs w:val="20"/>
              </w:rPr>
              <w:t xml:space="preserve"> zvyšuje 20násobně, na výši 0,1.</w:t>
            </w:r>
          </w:p>
        </w:tc>
      </w:tr>
      <w:tr w:rsidR="00067299" w:rsidRPr="00CE723A" w14:paraId="0C699931"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4DEE55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2611E20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Stanovení pokutových bodů sleduje počty stížností, které byly vyřízeny v delším časovém období, než udává referenční hodnota.</w:t>
            </w:r>
          </w:p>
          <w:p w14:paraId="1719C84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 výpočet ukazatele je předpokládána existence evidence (informačního systému) stížností. Počátkem procesu vyřizování stížnosti se rozumí datum převzetí stížnosti, koncem procesu datum odeslání vyřízené stížnosti. </w:t>
            </w:r>
          </w:p>
          <w:p w14:paraId="5325A83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lastRenderedPageBreak/>
              <w:t xml:space="preserve">Vyřízenou stížností se rozumí písemná odpověď (zaslaná doporučeně) </w:t>
            </w:r>
            <w:r w:rsidRPr="00CE723A">
              <w:rPr>
                <w:rFonts w:ascii="Segoe UI" w:hAnsi="Segoe UI" w:cs="Segoe UI"/>
                <w:sz w:val="20"/>
                <w:szCs w:val="20"/>
              </w:rPr>
              <w:br/>
              <w:t>o vyřešení nebo postupu způsobu řešení. Pokud je stížnost např. obdržena v úterý a vyřízena v pátek, doba vyřízení je 3 dny.</w:t>
            </w:r>
          </w:p>
          <w:p w14:paraId="66B3C81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provozovatel poskytuje jinou (telefonickou, internetovou) registraci stížností, lze formu vyřízení stížnosti upravit dle konkrétních podmínek.  </w:t>
            </w:r>
          </w:p>
          <w:p w14:paraId="1A10AA7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710E118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A26921D"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44C04DE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stížností odběratelů během daného roku byl 25, z toho 18 stížností bylo vyřízeno včas. Zbývajících 7 stížností bylo vyřízeno až po uplynutí standardní doby 30 dní, konkrétně:</w:t>
            </w:r>
          </w:p>
          <w:p w14:paraId="2079A249"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 stížnosti vyřízené za 33 dny</w:t>
            </w:r>
          </w:p>
          <w:p w14:paraId="75539EA9"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2 stížnosti vyřízené za 34 dny</w:t>
            </w:r>
          </w:p>
          <w:p w14:paraId="23FAB8ED"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1 stížnost vyřízena za 38 dní</w:t>
            </w:r>
          </w:p>
          <w:p w14:paraId="64951591"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1 stížnost vyřízena za 92 dní.</w:t>
            </w:r>
          </w:p>
          <w:p w14:paraId="466941B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4F0B658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33 dny: </w:t>
            </w:r>
          </w:p>
          <w:p w14:paraId="034371B2"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w:t>
            </w:r>
            <w:proofErr w:type="gramStart"/>
            <w:r w:rsidRPr="00CE723A">
              <w:rPr>
                <w:rFonts w:ascii="Segoe UI" w:hAnsi="Segoe UI" w:cs="Segoe UI"/>
                <w:sz w:val="20"/>
              </w:rPr>
              <w:t>33 – 30</w:t>
            </w:r>
            <w:proofErr w:type="gramEnd"/>
            <w:r w:rsidRPr="00CE723A">
              <w:rPr>
                <w:rFonts w:ascii="Segoe UI" w:hAnsi="Segoe UI" w:cs="Segoe UI"/>
                <w:sz w:val="20"/>
              </w:rPr>
              <w:t>) x 0,005 = 0,015 bodů na jednu stížnost</w:t>
            </w:r>
          </w:p>
          <w:p w14:paraId="4D6D783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34 dny: </w:t>
            </w:r>
          </w:p>
          <w:p w14:paraId="7BAA3C9C"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w:t>
            </w:r>
            <w:proofErr w:type="gramStart"/>
            <w:r w:rsidRPr="00CE723A">
              <w:rPr>
                <w:rFonts w:ascii="Segoe UI" w:hAnsi="Segoe UI" w:cs="Segoe UI"/>
                <w:sz w:val="20"/>
              </w:rPr>
              <w:t>34 – 30</w:t>
            </w:r>
            <w:proofErr w:type="gramEnd"/>
            <w:r w:rsidRPr="00CE723A">
              <w:rPr>
                <w:rFonts w:ascii="Segoe UI" w:hAnsi="Segoe UI" w:cs="Segoe UI"/>
                <w:sz w:val="20"/>
              </w:rPr>
              <w:t>) x 0,005 = 0,02 bodů na jednu stížnost</w:t>
            </w:r>
          </w:p>
          <w:p w14:paraId="4CE420F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38 dní: </w:t>
            </w:r>
          </w:p>
          <w:p w14:paraId="66D1539C"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w:t>
            </w:r>
            <w:proofErr w:type="gramStart"/>
            <w:r w:rsidRPr="00CE723A">
              <w:rPr>
                <w:rFonts w:ascii="Segoe UI" w:hAnsi="Segoe UI" w:cs="Segoe UI"/>
                <w:sz w:val="20"/>
              </w:rPr>
              <w:t>38 – 30</w:t>
            </w:r>
            <w:proofErr w:type="gramEnd"/>
            <w:r w:rsidRPr="00CE723A">
              <w:rPr>
                <w:rFonts w:ascii="Segoe UI" w:hAnsi="Segoe UI" w:cs="Segoe UI"/>
                <w:sz w:val="20"/>
              </w:rPr>
              <w:t>) x 0,005 = 0,04 bodů na jednu stížnost</w:t>
            </w:r>
          </w:p>
          <w:p w14:paraId="0781642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stížnost (jednu) vyřízenou za 92 dní:</w:t>
            </w:r>
          </w:p>
          <w:p w14:paraId="09EB4BBD"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w:t>
            </w:r>
            <w:proofErr w:type="gramStart"/>
            <w:r w:rsidRPr="00CE723A">
              <w:rPr>
                <w:rFonts w:ascii="Segoe UI" w:hAnsi="Segoe UI" w:cs="Segoe UI"/>
                <w:sz w:val="20"/>
              </w:rPr>
              <w:t>92 – 30</w:t>
            </w:r>
            <w:proofErr w:type="gramEnd"/>
            <w:r w:rsidRPr="00CE723A">
              <w:rPr>
                <w:rFonts w:ascii="Segoe UI" w:hAnsi="Segoe UI" w:cs="Segoe UI"/>
                <w:sz w:val="20"/>
              </w:rPr>
              <w:t>) x 0,1 = 6,2 bodů na jednu stížnost</w:t>
            </w:r>
          </w:p>
          <w:p w14:paraId="22C54DE8" w14:textId="77777777" w:rsidR="00067299" w:rsidRPr="00CE723A" w:rsidRDefault="00067299" w:rsidP="000123FE">
            <w:pPr>
              <w:pStyle w:val="Zkladntext"/>
              <w:rPr>
                <w:rFonts w:ascii="Segoe UI" w:hAnsi="Segoe UI" w:cs="Segoe UI"/>
                <w:sz w:val="20"/>
                <w:szCs w:val="20"/>
              </w:rPr>
            </w:pPr>
          </w:p>
          <w:p w14:paraId="064A724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všechny stížnosti za daný rok: = (0,015 x 3 stížnosti) + (0,02 x 2 stížnosti) + (0,04 x 1) + (6,2 x 1) = 6,33</w:t>
            </w:r>
          </w:p>
        </w:tc>
      </w:tr>
    </w:tbl>
    <w:p w14:paraId="43C49502" w14:textId="77777777" w:rsidR="00067299" w:rsidRDefault="00067299" w:rsidP="00067299"/>
    <w:p w14:paraId="644C1E54" w14:textId="77777777" w:rsidR="00CE723A" w:rsidRDefault="00CE723A" w:rsidP="00067299"/>
    <w:p w14:paraId="573474A0" w14:textId="77777777" w:rsidR="00067299" w:rsidRDefault="00067299" w:rsidP="00067299">
      <w:pPr>
        <w:pStyle w:val="Nadpis3"/>
        <w:keepLines/>
        <w:tabs>
          <w:tab w:val="clear" w:pos="1276"/>
        </w:tabs>
        <w:spacing w:after="200"/>
        <w:ind w:left="1588" w:hanging="737"/>
      </w:pPr>
      <w:r w:rsidRPr="00AA77C6">
        <w:t>Neprávem zamítnuté stížnosti odběratelů (iPOVz3, POVz3)</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2"/>
        <w:gridCol w:w="6625"/>
      </w:tblGrid>
      <w:tr w:rsidR="00067299" w:rsidRPr="00CE723A" w14:paraId="57814D1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26AFE7C"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2DB1A52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 v poměru k celkovému počtu zamítnutých nebo nevyřešených stížností, vyjádřeno v procentech.</w:t>
            </w:r>
          </w:p>
          <w:p w14:paraId="1319954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5D1E3C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676517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41FA588" w14:textId="77777777" w:rsidR="00067299" w:rsidRPr="00CE723A" w:rsidRDefault="00067299" w:rsidP="000123FE">
            <w:pPr>
              <w:pStyle w:val="Zkladntext"/>
              <w:tabs>
                <w:tab w:val="right" w:pos="7457"/>
              </w:tabs>
              <w:rPr>
                <w:rFonts w:ascii="Segoe UI" w:hAnsi="Segoe UI" w:cs="Segoe UI"/>
                <w:sz w:val="20"/>
                <w:szCs w:val="20"/>
              </w:rPr>
            </w:pPr>
            <w:r w:rsidRPr="00CE723A">
              <w:rPr>
                <w:rFonts w:ascii="Segoe UI" w:hAnsi="Segoe UI" w:cs="Segoe UI"/>
                <w:sz w:val="20"/>
                <w:szCs w:val="20"/>
              </w:rPr>
              <w:t xml:space="preserve">iPOVz3 = (pov5 / pov6) x 100 </w:t>
            </w:r>
            <w:r w:rsidRPr="00CE723A">
              <w:rPr>
                <w:rFonts w:ascii="Segoe UI" w:hAnsi="Segoe UI" w:cs="Segoe UI"/>
                <w:sz w:val="20"/>
                <w:szCs w:val="20"/>
              </w:rPr>
              <w:tab/>
              <w:t xml:space="preserve"> [</w:t>
            </w:r>
            <w:r w:rsidRPr="00CE723A">
              <w:rPr>
                <w:rFonts w:ascii="Segoe UI" w:hAnsi="Segoe UI" w:cs="Segoe UI"/>
                <w:i/>
                <w:sz w:val="20"/>
                <w:szCs w:val="20"/>
              </w:rPr>
              <w:t>%</w:t>
            </w:r>
            <w:r w:rsidRPr="00CE723A">
              <w:rPr>
                <w:rFonts w:ascii="Segoe UI" w:hAnsi="Segoe UI" w:cs="Segoe UI"/>
                <w:sz w:val="20"/>
                <w:szCs w:val="20"/>
              </w:rPr>
              <w:t>]</w:t>
            </w:r>
          </w:p>
        </w:tc>
      </w:tr>
      <w:tr w:rsidR="00067299" w:rsidRPr="00CE723A" w14:paraId="1203736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C0F81F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29FA372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w:t>
            </w:r>
          </w:p>
          <w:p w14:paraId="7F238DC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nejdéle jeden rok.</w:t>
            </w:r>
          </w:p>
        </w:tc>
      </w:tr>
      <w:tr w:rsidR="00067299" w:rsidRPr="00CE723A" w14:paraId="39E80A1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96FC596"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6"/>
            </w:r>
          </w:p>
        </w:tc>
        <w:tc>
          <w:tcPr>
            <w:tcW w:w="7627" w:type="dxa"/>
            <w:gridSpan w:val="2"/>
            <w:tcBorders>
              <w:top w:val="single" w:sz="4" w:space="0" w:color="auto"/>
              <w:left w:val="single" w:sz="4" w:space="0" w:color="auto"/>
              <w:bottom w:val="single" w:sz="4" w:space="0" w:color="auto"/>
              <w:right w:val="single" w:sz="4" w:space="0" w:color="auto"/>
            </w:tcBorders>
          </w:tcPr>
          <w:p w14:paraId="3FFBCCAE"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POVz3 = pov5 </w:t>
            </w:r>
            <w:r w:rsidRPr="00CE723A">
              <w:rPr>
                <w:rFonts w:ascii="Segoe UI" w:hAnsi="Segoe UI" w:cs="Segoe UI"/>
                <w:sz w:val="20"/>
                <w:szCs w:val="20"/>
              </w:rPr>
              <w:tab/>
              <w:t xml:space="preserve"> [</w:t>
            </w:r>
            <w:r w:rsidRPr="00CE723A">
              <w:rPr>
                <w:rFonts w:ascii="Segoe UI" w:hAnsi="Segoe UI" w:cs="Segoe UI"/>
                <w:i/>
                <w:sz w:val="20"/>
                <w:szCs w:val="20"/>
              </w:rPr>
              <w:t>počet</w:t>
            </w:r>
            <w:r w:rsidRPr="00CE723A">
              <w:rPr>
                <w:rFonts w:ascii="Segoe UI" w:hAnsi="Segoe UI" w:cs="Segoe UI"/>
                <w:sz w:val="20"/>
                <w:szCs w:val="20"/>
              </w:rPr>
              <w:t xml:space="preserve">] </w:t>
            </w:r>
          </w:p>
        </w:tc>
      </w:tr>
      <w:tr w:rsidR="00067299" w:rsidRPr="00CE723A" w14:paraId="7F53B479" w14:textId="77777777" w:rsidTr="000123FE">
        <w:trPr>
          <w:trHeight w:val="227"/>
        </w:trPr>
        <w:tc>
          <w:tcPr>
            <w:tcW w:w="1587" w:type="dxa"/>
            <w:vMerge w:val="restart"/>
          </w:tcPr>
          <w:p w14:paraId="15D8479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2" w:type="dxa"/>
          </w:tcPr>
          <w:p w14:paraId="253F0B8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pov5</w:t>
            </w:r>
          </w:p>
        </w:tc>
        <w:tc>
          <w:tcPr>
            <w:tcW w:w="6625" w:type="dxa"/>
          </w:tcPr>
          <w:p w14:paraId="7EAAF3B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4C0BCE40" w14:textId="77777777" w:rsidTr="000123FE">
        <w:trPr>
          <w:trHeight w:val="227"/>
        </w:trPr>
        <w:tc>
          <w:tcPr>
            <w:tcW w:w="1587" w:type="dxa"/>
            <w:vMerge/>
          </w:tcPr>
          <w:p w14:paraId="493F8ACE" w14:textId="77777777" w:rsidR="00067299" w:rsidRPr="00CE723A" w:rsidRDefault="00067299" w:rsidP="000123FE">
            <w:pPr>
              <w:pStyle w:val="Zkladntextvlevo"/>
              <w:rPr>
                <w:rFonts w:ascii="Segoe UI" w:hAnsi="Segoe UI" w:cs="Segoe UI"/>
                <w:b/>
                <w:szCs w:val="20"/>
              </w:rPr>
            </w:pPr>
          </w:p>
        </w:tc>
        <w:tc>
          <w:tcPr>
            <w:tcW w:w="1002" w:type="dxa"/>
          </w:tcPr>
          <w:p w14:paraId="25BCDCA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pov6</w:t>
            </w:r>
          </w:p>
        </w:tc>
        <w:tc>
          <w:tcPr>
            <w:tcW w:w="6625" w:type="dxa"/>
          </w:tcPr>
          <w:p w14:paraId="5968AD2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zamítnutých nebo nevyřešených stížností, k referenčnímu datu [</w:t>
            </w:r>
            <w:r w:rsidRPr="00CE723A">
              <w:rPr>
                <w:rFonts w:ascii="Segoe UI" w:hAnsi="Segoe UI" w:cs="Segoe UI"/>
                <w:i/>
                <w:sz w:val="20"/>
                <w:szCs w:val="20"/>
              </w:rPr>
              <w:t>počet</w:t>
            </w:r>
            <w:r w:rsidRPr="00CE723A">
              <w:rPr>
                <w:rFonts w:ascii="Segoe UI" w:hAnsi="Segoe UI" w:cs="Segoe UI"/>
                <w:sz w:val="20"/>
                <w:szCs w:val="20"/>
              </w:rPr>
              <w:t>]</w:t>
            </w:r>
          </w:p>
          <w:p w14:paraId="1FC7B8DE"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44ED7728" w14:textId="77777777" w:rsidTr="000123FE">
        <w:trPr>
          <w:trHeight w:val="227"/>
        </w:trPr>
        <w:tc>
          <w:tcPr>
            <w:tcW w:w="1587" w:type="dxa"/>
          </w:tcPr>
          <w:p w14:paraId="7BF45087"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vAlign w:val="center"/>
          </w:tcPr>
          <w:p w14:paraId="66C23EB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4DAD978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5011099"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74E699F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Nula neprávem zamítnutých nebo nevyřešených stížností</w:t>
            </w:r>
          </w:p>
        </w:tc>
      </w:tr>
      <w:tr w:rsidR="00067299" w:rsidRPr="00CE723A" w14:paraId="630656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9A3CF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 xml:space="preserve">Stanovení pokutových bodů </w:t>
            </w:r>
          </w:p>
        </w:tc>
        <w:tc>
          <w:tcPr>
            <w:tcW w:w="7627" w:type="dxa"/>
            <w:gridSpan w:val="2"/>
            <w:tcBorders>
              <w:top w:val="single" w:sz="4" w:space="0" w:color="auto"/>
              <w:left w:val="single" w:sz="4" w:space="0" w:color="auto"/>
              <w:bottom w:val="single" w:sz="4" w:space="0" w:color="auto"/>
              <w:right w:val="single" w:sz="4" w:space="0" w:color="auto"/>
            </w:tcBorders>
          </w:tcPr>
          <w:p w14:paraId="1321379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POVz3 x V</w:t>
            </w:r>
            <w:r w:rsidRPr="00CE723A">
              <w:rPr>
                <w:rFonts w:ascii="Segoe UI" w:hAnsi="Segoe UI" w:cs="Segoe UI"/>
                <w:sz w:val="20"/>
                <w:szCs w:val="20"/>
                <w:vertAlign w:val="subscript"/>
              </w:rPr>
              <w:t>13</w:t>
            </w:r>
          </w:p>
          <w:p w14:paraId="7C5EFC6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13</w:t>
            </w:r>
            <w:r w:rsidRPr="00CE723A">
              <w:rPr>
                <w:rFonts w:ascii="Segoe UI" w:hAnsi="Segoe UI" w:cs="Segoe UI"/>
                <w:sz w:val="20"/>
                <w:szCs w:val="20"/>
              </w:rPr>
              <w:t> je počet bodů za každou nevyřešenou nebo neprávem zamítnutou stížnost, ve výši 5.</w:t>
            </w:r>
          </w:p>
        </w:tc>
      </w:tr>
      <w:tr w:rsidR="00067299" w:rsidRPr="00CE723A" w14:paraId="3F1A46B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53D170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3A9E4A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Stanovení pokutových bodů sleduje počet neprávem zamítnutých nebo nevyřešených stížností, které byly vlastníkem nebo věcně příslušným kompetentním úřadem shledány v daném hodnoceném období jako neprávem zamítnuté nebo nevyřešené.</w:t>
            </w:r>
          </w:p>
          <w:p w14:paraId="77B5A478" w14:textId="6F0AC443"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Vlastník rozhoduje o tom, jakou stížnost považuje za neprávem zamítnutou</w:t>
            </w:r>
            <w:r w:rsidR="003B47CE">
              <w:rPr>
                <w:rFonts w:ascii="Segoe UI" w:hAnsi="Segoe UI" w:cs="Segoe UI"/>
                <w:sz w:val="20"/>
                <w:szCs w:val="20"/>
              </w:rPr>
              <w:t xml:space="preserve"> </w:t>
            </w:r>
            <w:r w:rsidRPr="00CE723A">
              <w:rPr>
                <w:rFonts w:ascii="Segoe UI" w:hAnsi="Segoe UI" w:cs="Segoe UI"/>
                <w:sz w:val="20"/>
                <w:szCs w:val="20"/>
              </w:rPr>
              <w:t>nebo nevyřešenou a je vázán informační povinností vůči provozovateli jednak v situaci, kdy on sám shledá stížnost jako neprávem zamítnutou a jednak v situaci, kdy stížnost byla shledána věcně příslušným kompetentním úřadem jako neprávem zamítnutá. Provozovatel poté uvede tuto stížnost v roční zprávě o provozování. Pokud provozovatel nesouhlasí s rozhodnutím vlastníka, postupuje se při řešení sporu dle čl. 67 Smlouvy.</w:t>
            </w:r>
          </w:p>
          <w:p w14:paraId="0E738C9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musí informovat odběratele ve svém vyjádření k dané stížnosti o možnosti dovolání k vlastníkovi. </w:t>
            </w:r>
          </w:p>
          <w:p w14:paraId="01E4BC5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nezbytné pro vyhodnocení </w:t>
            </w:r>
            <w:r w:rsidRPr="00CE723A">
              <w:rPr>
                <w:rFonts w:ascii="Segoe UI" w:hAnsi="Segoe UI" w:cs="Segoe UI"/>
                <w:noProof/>
                <w:sz w:val="20"/>
                <w:szCs w:val="20"/>
              </w:rPr>
              <w:lastRenderedPageBreak/>
              <w:t>výkonového ukazatele (popř. obsahuje specifikace určitých nezbytných dokumentů, pokud jsou tyto dokumenty pro definici ukazatele relevantní).</w:t>
            </w:r>
          </w:p>
        </w:tc>
      </w:tr>
      <w:tr w:rsidR="00067299" w:rsidRPr="00CE723A" w14:paraId="0BF379B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E18F1D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4E03B26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zamítnutých stížností odběratelů během daného roku byl 22, z toho jedna stížnost byla shledána vlastníkem jako neprávem zamítnutá. U jiné stížnosti, na základě dovolání konečného odběratele, vlastník shledal řešení stížnosti jako nedostačující a tím danou stížnost považoval za „nevyřešenou“. Provozovatel názor vlastníka po společném jednání akceptoval.</w:t>
            </w:r>
          </w:p>
          <w:p w14:paraId="7EDF204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50E568D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(1 + 1) x 5 = 10</w:t>
            </w:r>
          </w:p>
        </w:tc>
      </w:tr>
    </w:tbl>
    <w:p w14:paraId="6CD1F6DD" w14:textId="77777777" w:rsidR="00C60442" w:rsidRDefault="00C60442" w:rsidP="00C60442">
      <w:pPr>
        <w:pStyle w:val="Odstavec"/>
      </w:pPr>
    </w:p>
    <w:p w14:paraId="169210A5" w14:textId="58A5D464" w:rsidR="00067299" w:rsidRDefault="00067299" w:rsidP="00067299">
      <w:pPr>
        <w:pStyle w:val="Nadpis3"/>
        <w:keepLines/>
        <w:tabs>
          <w:tab w:val="clear" w:pos="1276"/>
        </w:tabs>
        <w:spacing w:after="200"/>
        <w:ind w:left="1588" w:hanging="737"/>
      </w:pPr>
      <w:r w:rsidRPr="00AA77C6">
        <w:t>Stanovisko nebo vyjádření k dokumentaci přípojek (iPOVz4, POVz4)</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7"/>
        <w:gridCol w:w="6620"/>
      </w:tblGrid>
      <w:tr w:rsidR="00067299" w:rsidRPr="00CE723A" w14:paraId="75BEDE2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C953A44" w14:textId="77777777" w:rsidR="00067299" w:rsidRPr="00CE723A" w:rsidRDefault="00067299" w:rsidP="000123FE">
            <w:pPr>
              <w:pStyle w:val="Zkladntextvlevo"/>
              <w:rPr>
                <w:rStyle w:val="Odkaznakoment"/>
                <w:rFonts w:ascii="Segoe UI" w:hAnsi="Segoe UI" w:cs="Segoe UI"/>
                <w:b/>
                <w:noProof/>
                <w:sz w:val="20"/>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03E948F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opožděných stanovisek nebo vyjádření k dokumentaci přípojek v poměru </w:t>
            </w:r>
            <w:r w:rsidRPr="00CE723A">
              <w:rPr>
                <w:rFonts w:ascii="Segoe UI" w:hAnsi="Segoe UI" w:cs="Segoe UI"/>
                <w:sz w:val="20"/>
                <w:szCs w:val="20"/>
              </w:rPr>
              <w:br/>
              <w:t xml:space="preserve">k celkovému počtu vydaných stanovisek nebo vyjádření k dokumentaci přípojek, vyjádřeno v procentech. </w:t>
            </w:r>
          </w:p>
          <w:p w14:paraId="27A1657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137F511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65E2A8E"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5936B11"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iPOVz4 = (pov7 / pov8) x 100 </w:t>
            </w:r>
            <w:r w:rsidRPr="00CE723A">
              <w:rPr>
                <w:rFonts w:ascii="Segoe UI" w:hAnsi="Segoe UI" w:cs="Segoe UI"/>
                <w:sz w:val="20"/>
                <w:szCs w:val="20"/>
              </w:rPr>
              <w:tab/>
            </w:r>
            <w:r w:rsidRPr="00CE723A">
              <w:rPr>
                <w:rFonts w:ascii="Segoe UI" w:hAnsi="Segoe UI" w:cs="Segoe UI"/>
                <w:i/>
                <w:sz w:val="20"/>
                <w:szCs w:val="20"/>
              </w:rPr>
              <w:t xml:space="preserve"> [%]</w:t>
            </w:r>
          </w:p>
        </w:tc>
      </w:tr>
      <w:tr w:rsidR="00067299" w:rsidRPr="00CE723A" w14:paraId="6DA7B55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656474E"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06FA496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Rozdíl mezi skutečně dosaženou dobou pro vydání stanoviska nebo vyjádření k dokumentaci přípojek a referenční hodnotou. </w:t>
            </w:r>
          </w:p>
          <w:p w14:paraId="4ADF2553"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nejdéle jeden rok.</w:t>
            </w:r>
          </w:p>
        </w:tc>
      </w:tr>
      <w:tr w:rsidR="00067299" w:rsidRPr="00CE723A" w14:paraId="148BB33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5E5DDA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7"/>
            </w:r>
          </w:p>
        </w:tc>
        <w:tc>
          <w:tcPr>
            <w:tcW w:w="7627" w:type="dxa"/>
            <w:gridSpan w:val="2"/>
            <w:tcBorders>
              <w:top w:val="single" w:sz="4" w:space="0" w:color="auto"/>
              <w:left w:val="single" w:sz="4" w:space="0" w:color="auto"/>
              <w:bottom w:val="single" w:sz="4" w:space="0" w:color="auto"/>
              <w:right w:val="single" w:sz="4" w:space="0" w:color="auto"/>
            </w:tcBorders>
          </w:tcPr>
          <w:p w14:paraId="6E74DE94"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POVz4 = pov9 – RH </w:t>
            </w:r>
            <w:r w:rsidRPr="00CE723A">
              <w:rPr>
                <w:rFonts w:ascii="Segoe UI" w:hAnsi="Segoe UI" w:cs="Segoe UI"/>
                <w:sz w:val="20"/>
                <w:szCs w:val="20"/>
              </w:rPr>
              <w:tab/>
              <w:t xml:space="preserve"> [</w:t>
            </w:r>
            <w:r w:rsidRPr="00CE723A">
              <w:rPr>
                <w:rFonts w:ascii="Segoe UI" w:hAnsi="Segoe UI" w:cs="Segoe UI"/>
                <w:i/>
                <w:sz w:val="20"/>
                <w:szCs w:val="20"/>
              </w:rPr>
              <w:t>dny</w:t>
            </w:r>
            <w:r w:rsidRPr="00CE723A">
              <w:rPr>
                <w:rFonts w:ascii="Segoe UI" w:hAnsi="Segoe UI" w:cs="Segoe UI"/>
                <w:sz w:val="20"/>
                <w:szCs w:val="20"/>
              </w:rPr>
              <w:t>]</w:t>
            </w:r>
          </w:p>
        </w:tc>
      </w:tr>
      <w:tr w:rsidR="00067299" w:rsidRPr="00CE723A" w14:paraId="19CE2066" w14:textId="77777777" w:rsidTr="000123FE">
        <w:trPr>
          <w:trHeight w:val="227"/>
        </w:trPr>
        <w:tc>
          <w:tcPr>
            <w:tcW w:w="1587" w:type="dxa"/>
            <w:vMerge w:val="restart"/>
          </w:tcPr>
          <w:p w14:paraId="4E677B6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7" w:type="dxa"/>
          </w:tcPr>
          <w:p w14:paraId="72F7101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pov7</w:t>
            </w:r>
          </w:p>
        </w:tc>
        <w:tc>
          <w:tcPr>
            <w:tcW w:w="6620" w:type="dxa"/>
          </w:tcPr>
          <w:p w14:paraId="0B320A9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opožděných stanovisek nebo vyjádření k dokumentaci přípojek,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4CD9D742" w14:textId="77777777" w:rsidTr="000123FE">
        <w:trPr>
          <w:trHeight w:val="227"/>
        </w:trPr>
        <w:tc>
          <w:tcPr>
            <w:tcW w:w="1587" w:type="dxa"/>
            <w:vMerge/>
          </w:tcPr>
          <w:p w14:paraId="13BDAA18" w14:textId="77777777" w:rsidR="00067299" w:rsidRPr="00CE723A" w:rsidRDefault="00067299" w:rsidP="000123FE">
            <w:pPr>
              <w:pStyle w:val="Zkladntextvlevo"/>
              <w:rPr>
                <w:rFonts w:ascii="Segoe UI" w:hAnsi="Segoe UI" w:cs="Segoe UI"/>
                <w:b/>
                <w:szCs w:val="20"/>
              </w:rPr>
            </w:pPr>
          </w:p>
        </w:tc>
        <w:tc>
          <w:tcPr>
            <w:tcW w:w="1007" w:type="dxa"/>
          </w:tcPr>
          <w:p w14:paraId="6E3327A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pov8</w:t>
            </w:r>
          </w:p>
        </w:tc>
        <w:tc>
          <w:tcPr>
            <w:tcW w:w="6620" w:type="dxa"/>
          </w:tcPr>
          <w:p w14:paraId="3B85B9D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nebo vyjádření k dokumentaci přípojek, k referenčnímu datu [</w:t>
            </w:r>
            <w:r w:rsidRPr="00CE723A">
              <w:rPr>
                <w:rFonts w:ascii="Segoe UI" w:hAnsi="Segoe UI" w:cs="Segoe UI"/>
                <w:i/>
                <w:sz w:val="20"/>
                <w:szCs w:val="20"/>
              </w:rPr>
              <w:t>počet</w:t>
            </w:r>
            <w:r w:rsidRPr="00CE723A">
              <w:rPr>
                <w:rFonts w:ascii="Segoe UI" w:hAnsi="Segoe UI" w:cs="Segoe UI"/>
                <w:sz w:val="20"/>
                <w:szCs w:val="20"/>
              </w:rPr>
              <w:t xml:space="preserve">] </w:t>
            </w:r>
          </w:p>
          <w:p w14:paraId="14383F1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1F0D9571" w14:textId="77777777" w:rsidTr="000123FE">
        <w:trPr>
          <w:trHeight w:val="227"/>
        </w:trPr>
        <w:tc>
          <w:tcPr>
            <w:tcW w:w="1587" w:type="dxa"/>
            <w:vMerge/>
          </w:tcPr>
          <w:p w14:paraId="5C23E0C2" w14:textId="77777777" w:rsidR="00067299" w:rsidRPr="00CE723A" w:rsidRDefault="00067299" w:rsidP="000123FE">
            <w:pPr>
              <w:pStyle w:val="Zkladntextvlevo"/>
              <w:rPr>
                <w:rFonts w:ascii="Segoe UI" w:hAnsi="Segoe UI" w:cs="Segoe UI"/>
                <w:b/>
                <w:szCs w:val="20"/>
              </w:rPr>
            </w:pPr>
          </w:p>
        </w:tc>
        <w:tc>
          <w:tcPr>
            <w:tcW w:w="1007" w:type="dxa"/>
          </w:tcPr>
          <w:p w14:paraId="67724DE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pov9</w:t>
            </w:r>
          </w:p>
        </w:tc>
        <w:tc>
          <w:tcPr>
            <w:tcW w:w="6620" w:type="dxa"/>
          </w:tcPr>
          <w:p w14:paraId="2722EE62"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Skutečně dosažená doba pro vydání každého stanoviska nebo vyjádření k dokumentaci přípojek [</w:t>
            </w:r>
            <w:r w:rsidRPr="00CE723A">
              <w:rPr>
                <w:rFonts w:ascii="Segoe UI" w:hAnsi="Segoe UI" w:cs="Segoe UI"/>
                <w:i/>
                <w:sz w:val="20"/>
                <w:szCs w:val="20"/>
              </w:rPr>
              <w:t>dny</w:t>
            </w:r>
            <w:r w:rsidRPr="00CE723A">
              <w:rPr>
                <w:rFonts w:ascii="Segoe UI" w:hAnsi="Segoe UI" w:cs="Segoe UI"/>
                <w:sz w:val="20"/>
                <w:szCs w:val="20"/>
              </w:rPr>
              <w:t>]</w:t>
            </w:r>
          </w:p>
          <w:p w14:paraId="021FF52E"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Výpočet se stanovuje pouze pro stanoviska nebo vyjádření k dokumentaci přípojek vydaná nad časovým limitem daným referenční hodnotou.</w:t>
            </w:r>
          </w:p>
        </w:tc>
      </w:tr>
      <w:tr w:rsidR="00067299" w:rsidRPr="00CE723A" w14:paraId="723987B2" w14:textId="77777777" w:rsidTr="000123FE">
        <w:trPr>
          <w:trHeight w:val="227"/>
        </w:trPr>
        <w:tc>
          <w:tcPr>
            <w:tcW w:w="1587" w:type="dxa"/>
          </w:tcPr>
          <w:p w14:paraId="672ADE93"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Kategorie</w:t>
            </w:r>
          </w:p>
        </w:tc>
        <w:tc>
          <w:tcPr>
            <w:tcW w:w="7627" w:type="dxa"/>
            <w:gridSpan w:val="2"/>
            <w:vAlign w:val="center"/>
          </w:tcPr>
          <w:p w14:paraId="72A9AC0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6DAC064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4179AF2"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38A0035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30 kalendářních dní</w:t>
            </w:r>
          </w:p>
        </w:tc>
      </w:tr>
      <w:tr w:rsidR="00067299" w:rsidRPr="00CE723A" w14:paraId="5DA4828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B78BE8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623350C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65AF0AF4" w14:textId="77777777" w:rsidR="00067299" w:rsidRPr="00CE723A" w:rsidRDefault="00067299" w:rsidP="000123FE">
            <w:pPr>
              <w:pStyle w:val="Zkladntext"/>
              <w:jc w:val="left"/>
              <w:rPr>
                <w:rFonts w:ascii="Segoe UI" w:hAnsi="Segoe UI" w:cs="Segoe UI"/>
                <w:sz w:val="20"/>
                <w:szCs w:val="20"/>
              </w:rPr>
            </w:pPr>
            <w:r w:rsidRPr="00CE723A">
              <w:rPr>
                <w:rFonts w:ascii="Segoe UI" w:hAnsi="Segoe UI" w:cs="Segoe UI"/>
                <w:sz w:val="20"/>
                <w:szCs w:val="20"/>
              </w:rPr>
              <w:t>Dílčí pokutový bod pro každé stanovisko nebo vyjádření = POVz4 x V</w:t>
            </w:r>
            <w:r w:rsidRPr="00CE723A">
              <w:rPr>
                <w:rFonts w:ascii="Segoe UI" w:hAnsi="Segoe UI" w:cs="Segoe UI"/>
                <w:sz w:val="20"/>
                <w:szCs w:val="20"/>
                <w:vertAlign w:val="subscript"/>
              </w:rPr>
              <w:t>14</w:t>
            </w:r>
          </w:p>
          <w:p w14:paraId="07442DF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14</w:t>
            </w:r>
            <w:r w:rsidRPr="00CE723A">
              <w:rPr>
                <w:rFonts w:ascii="Segoe UI" w:hAnsi="Segoe UI" w:cs="Segoe UI"/>
                <w:sz w:val="20"/>
                <w:szCs w:val="20"/>
              </w:rPr>
              <w:t> je počet bodů za jedno stanovisko nebo vyjádření a jeden den nad referenční hodnotou, ve výši 0,01.</w:t>
            </w:r>
          </w:p>
        </w:tc>
      </w:tr>
      <w:tr w:rsidR="00067299" w:rsidRPr="00CE723A" w14:paraId="14562BF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B310D9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73E29CA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Stanovení pokutových bodů sleduje počty stanovisek nebo vyjádření k dokumentaci přípojek, která byla vydána v delším časovém období, než udává referenční hodnota, a skutečně dosaženou dobu pro vydání stanoviska nebo vyjádření k dokumentaci přípojek. </w:t>
            </w:r>
          </w:p>
          <w:p w14:paraId="57A00A0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může požadavek k dokumentaci přípojek řešit dvěma způsoby:</w:t>
            </w:r>
          </w:p>
          <w:p w14:paraId="31AEAA35" w14:textId="77777777" w:rsidR="00067299" w:rsidRPr="00CE723A" w:rsidRDefault="00067299" w:rsidP="0082599F">
            <w:pPr>
              <w:pStyle w:val="odrky"/>
              <w:numPr>
                <w:ilvl w:val="0"/>
                <w:numId w:val="15"/>
              </w:numPr>
              <w:rPr>
                <w:rFonts w:ascii="Segoe UI" w:hAnsi="Segoe UI" w:cs="Segoe UI"/>
              </w:rPr>
            </w:pPr>
            <w:r w:rsidRPr="00CE723A">
              <w:rPr>
                <w:rFonts w:ascii="Segoe UI" w:hAnsi="Segoe UI" w:cs="Segoe UI"/>
              </w:rPr>
              <w:t>stanoviskem k dokumentaci přípojek se rozumí kladná nebo záporná odpověď vztahující se k zadanému požadavku;</w:t>
            </w:r>
          </w:p>
          <w:p w14:paraId="14C4750B" w14:textId="77777777" w:rsidR="00067299" w:rsidRPr="00CE723A" w:rsidRDefault="00067299" w:rsidP="0082599F">
            <w:pPr>
              <w:pStyle w:val="odrky"/>
              <w:numPr>
                <w:ilvl w:val="0"/>
                <w:numId w:val="15"/>
              </w:numPr>
              <w:rPr>
                <w:rFonts w:ascii="Segoe UI" w:hAnsi="Segoe UI" w:cs="Segoe UI"/>
              </w:rPr>
            </w:pPr>
            <w:r w:rsidRPr="00CE723A">
              <w:rPr>
                <w:rFonts w:ascii="Segoe UI" w:hAnsi="Segoe UI" w:cs="Segoe UI"/>
              </w:rPr>
              <w:t xml:space="preserve">vyjádřením k dokumentaci přípojek se rozumí předání písemné informace </w:t>
            </w:r>
            <w:r w:rsidRPr="00CE723A">
              <w:rPr>
                <w:rFonts w:ascii="Segoe UI" w:hAnsi="Segoe UI" w:cs="Segoe UI"/>
              </w:rPr>
              <w:br/>
              <w:t xml:space="preserve">o postupu řešení zadaného požadavku (např. je vyžadováno místní šetření). </w:t>
            </w:r>
          </w:p>
          <w:p w14:paraId="4FCAECE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bude zjištěno, že požadavek na dokumentaci přípojek byl řešen formou vydání vyjádření, ačkoliv bylo možné vydat stanovisko k dokumentaci, bude tato situace posuzována jako „neprávem zamítnutá stížnost“ a bude s ní takto nakládáno (viz výkonový ukazatel „Neprávem zamítnuté stížnosti odběratelů“ (iPOVz3, POVz3)).</w:t>
            </w:r>
          </w:p>
          <w:p w14:paraId="36EF45D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w:t>
            </w:r>
            <w:r w:rsidRPr="00CE723A">
              <w:rPr>
                <w:rFonts w:ascii="Segoe UI" w:hAnsi="Segoe UI" w:cs="Segoe UI"/>
                <w:sz w:val="20"/>
                <w:szCs w:val="20"/>
              </w:rPr>
              <w:t xml:space="preserve">stanovisek a vyjádření </w:t>
            </w:r>
            <w:r w:rsidRPr="00CE723A">
              <w:rPr>
                <w:rFonts w:ascii="Segoe UI" w:hAnsi="Segoe UI" w:cs="Segoe UI"/>
                <w:noProof/>
                <w:sz w:val="20"/>
                <w:szCs w:val="20"/>
              </w:rPr>
              <w:t>nezbytné pro vyhodnocení výkonového ukazatele (popř. obsahuje specifikace určitých nezbytných dokumentů, pokud jsou tyto dokumenty pro definici ukazatele relevantní).</w:t>
            </w:r>
          </w:p>
        </w:tc>
      </w:tr>
      <w:tr w:rsidR="00067299" w:rsidRPr="00CE723A" w14:paraId="4C8BC3A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E219D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25064F4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k dokumentaci přípojek během daného roku byl 545, z toho 529 stanovisek bylo vydáno včas. Zbývajících 16 stanovisek bylo vydáno až po uplynutí standardní doby 30 dní: 10 stanovisek bylo vydáno za 35 dní a 6 stanovisek za 38 dní. Během daného roku bylo vydáno také 85 vyjádření k dokumentaci přípojek, z toho 80 vyjádření bylo vydáno včas. Zbývajících 5 vyjádření bylo vydáno až po uplynutí standardní doby 30 dní: všech 5 vyjádření za 32 dní.</w:t>
            </w:r>
          </w:p>
          <w:p w14:paraId="7E1B5E0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AF2540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35 dní: (</w:t>
            </w:r>
            <w:proofErr w:type="gramStart"/>
            <w:r w:rsidRPr="00CE723A">
              <w:rPr>
                <w:rFonts w:ascii="Segoe UI" w:hAnsi="Segoe UI" w:cs="Segoe UI"/>
                <w:sz w:val="20"/>
                <w:szCs w:val="20"/>
              </w:rPr>
              <w:t>35 – 30</w:t>
            </w:r>
            <w:proofErr w:type="gramEnd"/>
            <w:r w:rsidRPr="00CE723A">
              <w:rPr>
                <w:rFonts w:ascii="Segoe UI" w:hAnsi="Segoe UI" w:cs="Segoe UI"/>
                <w:sz w:val="20"/>
                <w:szCs w:val="20"/>
              </w:rPr>
              <w:t>) x 0,01 = 0,05</w:t>
            </w:r>
          </w:p>
          <w:p w14:paraId="3D8F9B7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38 dní: (</w:t>
            </w:r>
            <w:proofErr w:type="gramStart"/>
            <w:r w:rsidRPr="00CE723A">
              <w:rPr>
                <w:rFonts w:ascii="Segoe UI" w:hAnsi="Segoe UI" w:cs="Segoe UI"/>
                <w:sz w:val="20"/>
                <w:szCs w:val="20"/>
              </w:rPr>
              <w:t>38 – 30</w:t>
            </w:r>
            <w:proofErr w:type="gramEnd"/>
            <w:r w:rsidRPr="00CE723A">
              <w:rPr>
                <w:rFonts w:ascii="Segoe UI" w:hAnsi="Segoe UI" w:cs="Segoe UI"/>
                <w:sz w:val="20"/>
                <w:szCs w:val="20"/>
              </w:rPr>
              <w:t>) x 0,01 = 0,08</w:t>
            </w:r>
          </w:p>
          <w:p w14:paraId="494CF4B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za daný rok = (0,05 x 10) + (0,08 x 6) = 0,98</w:t>
            </w:r>
          </w:p>
          <w:p w14:paraId="2855A0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32 dní: (</w:t>
            </w:r>
            <w:proofErr w:type="gramStart"/>
            <w:r w:rsidRPr="00CE723A">
              <w:rPr>
                <w:rFonts w:ascii="Segoe UI" w:hAnsi="Segoe UI" w:cs="Segoe UI"/>
                <w:sz w:val="20"/>
                <w:szCs w:val="20"/>
              </w:rPr>
              <w:t>32 – 30</w:t>
            </w:r>
            <w:proofErr w:type="gramEnd"/>
            <w:r w:rsidRPr="00CE723A">
              <w:rPr>
                <w:rFonts w:ascii="Segoe UI" w:hAnsi="Segoe UI" w:cs="Segoe UI"/>
                <w:sz w:val="20"/>
                <w:szCs w:val="20"/>
              </w:rPr>
              <w:t>) x 0,01 = 0,02</w:t>
            </w:r>
          </w:p>
          <w:p w14:paraId="77FA031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vyjádření za daný rok = (0,02 x 5) = 0,1</w:t>
            </w:r>
          </w:p>
          <w:p w14:paraId="4D549D75" w14:textId="77777777" w:rsidR="00067299" w:rsidRPr="00CE723A" w:rsidRDefault="00067299" w:rsidP="000123FE">
            <w:pPr>
              <w:pStyle w:val="Zkladntext"/>
              <w:rPr>
                <w:rFonts w:ascii="Segoe UI" w:hAnsi="Segoe UI" w:cs="Segoe UI"/>
                <w:sz w:val="20"/>
                <w:szCs w:val="20"/>
              </w:rPr>
            </w:pPr>
          </w:p>
          <w:p w14:paraId="42297C2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a vyjádření za daný rok = 0,98 + 0,1 = 1,08</w:t>
            </w:r>
          </w:p>
        </w:tc>
      </w:tr>
    </w:tbl>
    <w:p w14:paraId="28DE747A" w14:textId="77777777" w:rsidR="00067299" w:rsidRDefault="00067299" w:rsidP="00067299">
      <w:pPr>
        <w:pStyle w:val="Nadpis3"/>
        <w:keepLines/>
        <w:tabs>
          <w:tab w:val="clear" w:pos="1276"/>
        </w:tabs>
        <w:spacing w:after="200"/>
        <w:ind w:left="1588" w:hanging="737"/>
      </w:pPr>
      <w:r w:rsidRPr="00E6747B">
        <w:lastRenderedPageBreak/>
        <w:t>Stanovisko nebo vyjádření k dokumentaci vodovodu a kanalizace (iPOVz5, POVz5)</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18"/>
        <w:gridCol w:w="6609"/>
      </w:tblGrid>
      <w:tr w:rsidR="00067299" w:rsidRPr="00CE723A" w14:paraId="5FF9066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92741BC"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7211CC3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opožděných stanovisek nebo vyjádření k dokumentaci vodovodu </w:t>
            </w:r>
            <w:r w:rsidRPr="00CE723A">
              <w:rPr>
                <w:rFonts w:ascii="Segoe UI" w:hAnsi="Segoe UI" w:cs="Segoe UI"/>
                <w:sz w:val="20"/>
                <w:szCs w:val="20"/>
              </w:rPr>
              <w:br/>
              <w:t xml:space="preserve">a kanalizace v poměru k celkovému počtu vydaných stanovisek nebo vyjádření </w:t>
            </w:r>
            <w:r w:rsidRPr="00CE723A">
              <w:rPr>
                <w:rFonts w:ascii="Segoe UI" w:hAnsi="Segoe UI" w:cs="Segoe UI"/>
                <w:i/>
                <w:sz w:val="20"/>
                <w:szCs w:val="20"/>
              </w:rPr>
              <w:t>k dokumentaci</w:t>
            </w:r>
            <w:r w:rsidRPr="00CE723A">
              <w:rPr>
                <w:rFonts w:ascii="Segoe UI" w:hAnsi="Segoe UI" w:cs="Segoe UI"/>
                <w:sz w:val="20"/>
                <w:szCs w:val="20"/>
              </w:rPr>
              <w:t xml:space="preserve"> vodovodu a kanalizace, vyjádřeno v procentech. </w:t>
            </w:r>
          </w:p>
          <w:p w14:paraId="2FD38098"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351C10C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F76BC29"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391D5393"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iPOVz5 = (pov10 / pov11) x 100 </w:t>
            </w:r>
            <w:r w:rsidRPr="00CE723A">
              <w:rPr>
                <w:rFonts w:ascii="Segoe UI" w:hAnsi="Segoe UI" w:cs="Segoe UI"/>
                <w:sz w:val="20"/>
                <w:szCs w:val="20"/>
              </w:rPr>
              <w:tab/>
            </w:r>
            <w:r w:rsidRPr="00CE723A">
              <w:rPr>
                <w:rFonts w:ascii="Segoe UI" w:hAnsi="Segoe UI" w:cs="Segoe UI"/>
                <w:i/>
                <w:sz w:val="20"/>
                <w:szCs w:val="20"/>
              </w:rPr>
              <w:t>[%]</w:t>
            </w:r>
          </w:p>
        </w:tc>
      </w:tr>
      <w:tr w:rsidR="00067299" w:rsidRPr="00CE723A" w14:paraId="2DE7E36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0BCB57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289F31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Rozdíl mezi skutečně dosaženou dobou pro vydání stanoviska nebo vyjádření k dokumentaci vodovodu a kanalizace a referenční hodnotou. </w:t>
            </w:r>
          </w:p>
          <w:p w14:paraId="713F8BE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4409679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40AE9D0"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8"/>
            </w:r>
          </w:p>
        </w:tc>
        <w:tc>
          <w:tcPr>
            <w:tcW w:w="7627" w:type="dxa"/>
            <w:gridSpan w:val="2"/>
            <w:tcBorders>
              <w:top w:val="single" w:sz="4" w:space="0" w:color="auto"/>
              <w:left w:val="single" w:sz="4" w:space="0" w:color="auto"/>
              <w:bottom w:val="single" w:sz="4" w:space="0" w:color="auto"/>
              <w:right w:val="single" w:sz="4" w:space="0" w:color="auto"/>
            </w:tcBorders>
          </w:tcPr>
          <w:p w14:paraId="21B8A7C8"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POVz5 = pov12 – RH </w:t>
            </w:r>
            <w:r w:rsidRPr="00CE723A">
              <w:rPr>
                <w:rFonts w:ascii="Segoe UI" w:hAnsi="Segoe UI" w:cs="Segoe UI"/>
                <w:sz w:val="20"/>
                <w:szCs w:val="20"/>
              </w:rPr>
              <w:tab/>
            </w:r>
            <w:r w:rsidRPr="00CE723A">
              <w:rPr>
                <w:rFonts w:ascii="Segoe UI" w:hAnsi="Segoe UI" w:cs="Segoe UI"/>
                <w:i/>
                <w:sz w:val="20"/>
                <w:szCs w:val="20"/>
              </w:rPr>
              <w:t xml:space="preserve"> [dny]</w:t>
            </w:r>
          </w:p>
        </w:tc>
      </w:tr>
      <w:tr w:rsidR="00067299" w:rsidRPr="00CE723A" w14:paraId="457C34A2" w14:textId="77777777" w:rsidTr="000123FE">
        <w:trPr>
          <w:trHeight w:val="227"/>
        </w:trPr>
        <w:tc>
          <w:tcPr>
            <w:tcW w:w="1587" w:type="dxa"/>
            <w:vMerge w:val="restart"/>
          </w:tcPr>
          <w:p w14:paraId="37D8E893"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18" w:type="dxa"/>
          </w:tcPr>
          <w:p w14:paraId="175F108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pov10</w:t>
            </w:r>
          </w:p>
        </w:tc>
        <w:tc>
          <w:tcPr>
            <w:tcW w:w="6609" w:type="dxa"/>
          </w:tcPr>
          <w:p w14:paraId="35096BE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opožděných stanovisek nebo vyjádření k dokumentaci vodovodu a kanalizace,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6D43C8DE" w14:textId="77777777" w:rsidTr="000123FE">
        <w:trPr>
          <w:trHeight w:val="227"/>
        </w:trPr>
        <w:tc>
          <w:tcPr>
            <w:tcW w:w="1587" w:type="dxa"/>
            <w:vMerge/>
          </w:tcPr>
          <w:p w14:paraId="48FC16E6" w14:textId="77777777" w:rsidR="00067299" w:rsidRPr="00CE723A" w:rsidRDefault="00067299" w:rsidP="000123FE">
            <w:pPr>
              <w:pStyle w:val="Zkladntextvlevo"/>
              <w:rPr>
                <w:rFonts w:ascii="Segoe UI" w:hAnsi="Segoe UI" w:cs="Segoe UI"/>
                <w:b/>
                <w:szCs w:val="20"/>
              </w:rPr>
            </w:pPr>
          </w:p>
        </w:tc>
        <w:tc>
          <w:tcPr>
            <w:tcW w:w="1018" w:type="dxa"/>
          </w:tcPr>
          <w:p w14:paraId="0A074C8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pov11</w:t>
            </w:r>
          </w:p>
        </w:tc>
        <w:tc>
          <w:tcPr>
            <w:tcW w:w="6609" w:type="dxa"/>
          </w:tcPr>
          <w:p w14:paraId="55106C4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nebo vyjádření k dokumentaci vodovodu a kanalizace, k referenčnímu datu [</w:t>
            </w:r>
            <w:r w:rsidRPr="00CE723A">
              <w:rPr>
                <w:rFonts w:ascii="Segoe UI" w:hAnsi="Segoe UI" w:cs="Segoe UI"/>
                <w:i/>
                <w:sz w:val="20"/>
                <w:szCs w:val="20"/>
              </w:rPr>
              <w:t>počet</w:t>
            </w:r>
            <w:r w:rsidRPr="00CE723A">
              <w:rPr>
                <w:rFonts w:ascii="Segoe UI" w:hAnsi="Segoe UI" w:cs="Segoe UI"/>
                <w:sz w:val="20"/>
                <w:szCs w:val="20"/>
              </w:rPr>
              <w:t xml:space="preserve">] </w:t>
            </w:r>
          </w:p>
          <w:p w14:paraId="7216BC54"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2F81CD92" w14:textId="77777777" w:rsidTr="000123FE">
        <w:trPr>
          <w:trHeight w:val="227"/>
        </w:trPr>
        <w:tc>
          <w:tcPr>
            <w:tcW w:w="1587" w:type="dxa"/>
            <w:vMerge/>
          </w:tcPr>
          <w:p w14:paraId="5C7DCB48" w14:textId="77777777" w:rsidR="00067299" w:rsidRPr="00CE723A" w:rsidRDefault="00067299" w:rsidP="000123FE">
            <w:pPr>
              <w:pStyle w:val="Zkladntextvlevo"/>
              <w:rPr>
                <w:rFonts w:ascii="Segoe UI" w:hAnsi="Segoe UI" w:cs="Segoe UI"/>
                <w:b/>
                <w:szCs w:val="20"/>
              </w:rPr>
            </w:pPr>
          </w:p>
        </w:tc>
        <w:tc>
          <w:tcPr>
            <w:tcW w:w="1018" w:type="dxa"/>
          </w:tcPr>
          <w:p w14:paraId="60EC72E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pov12</w:t>
            </w:r>
          </w:p>
        </w:tc>
        <w:tc>
          <w:tcPr>
            <w:tcW w:w="6609" w:type="dxa"/>
          </w:tcPr>
          <w:p w14:paraId="6A0006E4"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Skutečně dosažená doba pro vydání každého stanoviska nebo vyjádření k dokumentaci vodovodu a kanalizace [</w:t>
            </w:r>
            <w:r w:rsidRPr="00CE723A">
              <w:rPr>
                <w:rFonts w:ascii="Segoe UI" w:hAnsi="Segoe UI" w:cs="Segoe UI"/>
                <w:i/>
                <w:sz w:val="20"/>
                <w:szCs w:val="20"/>
              </w:rPr>
              <w:t>dny</w:t>
            </w:r>
            <w:r w:rsidRPr="00CE723A">
              <w:rPr>
                <w:rFonts w:ascii="Segoe UI" w:hAnsi="Segoe UI" w:cs="Segoe UI"/>
                <w:sz w:val="20"/>
                <w:szCs w:val="20"/>
              </w:rPr>
              <w:t>]</w:t>
            </w:r>
          </w:p>
          <w:p w14:paraId="1E153AE9"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Výpočet se stanovuje pouze pro stanoviska nebo vyjádření k dokumentaci vodovodu a kanalizace vydaná nad časovým limitem daným referenční hodnotou.</w:t>
            </w:r>
          </w:p>
        </w:tc>
      </w:tr>
      <w:tr w:rsidR="00067299" w:rsidRPr="00CE723A" w14:paraId="430203E5" w14:textId="77777777" w:rsidTr="000123FE">
        <w:trPr>
          <w:trHeight w:val="227"/>
        </w:trPr>
        <w:tc>
          <w:tcPr>
            <w:tcW w:w="1587" w:type="dxa"/>
          </w:tcPr>
          <w:p w14:paraId="21B8141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vAlign w:val="center"/>
          </w:tcPr>
          <w:p w14:paraId="2DE8473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558C67F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F5C310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4ED17BE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30 kalendářních dní</w:t>
            </w:r>
          </w:p>
        </w:tc>
      </w:tr>
      <w:tr w:rsidR="00067299" w:rsidRPr="00CE723A" w14:paraId="41FBBAA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7DA7B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1D98767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7D05A2A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Dílčí pokutový bod pro každé stanovisko nebo vyjádření = POVz5 x V</w:t>
            </w:r>
            <w:r w:rsidRPr="00CE723A">
              <w:rPr>
                <w:rFonts w:ascii="Segoe UI" w:hAnsi="Segoe UI" w:cs="Segoe UI"/>
                <w:sz w:val="20"/>
                <w:szCs w:val="20"/>
                <w:vertAlign w:val="subscript"/>
              </w:rPr>
              <w:t>15</w:t>
            </w:r>
          </w:p>
          <w:p w14:paraId="5C3D97F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15</w:t>
            </w:r>
            <w:r w:rsidRPr="00CE723A">
              <w:rPr>
                <w:rFonts w:ascii="Segoe UI" w:hAnsi="Segoe UI" w:cs="Segoe UI"/>
                <w:sz w:val="20"/>
                <w:szCs w:val="20"/>
              </w:rPr>
              <w:t> je počet bodů za jedno stanovisko nebo vyjádření a jeden den nad referenční hodnotou, ve výši 0,005.</w:t>
            </w:r>
          </w:p>
        </w:tc>
      </w:tr>
      <w:tr w:rsidR="00067299" w:rsidRPr="00CE723A" w14:paraId="1C666D7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135071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A5DD67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Stanovení pokutových bodů sleduje počty stanovisek nebo vyjádření k dokumentaci vodovodu a kanalizace, která byla vydána v delším časovém období, než udává </w:t>
            </w:r>
            <w:r w:rsidRPr="00CE723A">
              <w:rPr>
                <w:rFonts w:ascii="Segoe UI" w:hAnsi="Segoe UI" w:cs="Segoe UI"/>
                <w:sz w:val="20"/>
                <w:szCs w:val="20"/>
              </w:rPr>
              <w:lastRenderedPageBreak/>
              <w:t>referenční hodnota, a skutečně dosaženou dobu pro vydání stanoviska nebo vyjádření k dokumentaci vodovodu a kanalizace.</w:t>
            </w:r>
          </w:p>
          <w:p w14:paraId="1CF8AC3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může požadavek k dokumentaci vodovodu a kanalizace řešit dvěma způsoby:</w:t>
            </w:r>
          </w:p>
          <w:p w14:paraId="0AF32A19" w14:textId="77777777" w:rsidR="00067299" w:rsidRPr="00CE723A" w:rsidRDefault="00067299" w:rsidP="00452B53">
            <w:pPr>
              <w:pStyle w:val="odrky"/>
              <w:numPr>
                <w:ilvl w:val="0"/>
                <w:numId w:val="30"/>
              </w:numPr>
              <w:rPr>
                <w:rFonts w:ascii="Segoe UI" w:hAnsi="Segoe UI" w:cs="Segoe UI"/>
              </w:rPr>
            </w:pPr>
            <w:r w:rsidRPr="00CE723A">
              <w:rPr>
                <w:rFonts w:ascii="Segoe UI" w:hAnsi="Segoe UI" w:cs="Segoe UI"/>
              </w:rPr>
              <w:t>stanoviskem k dokumentaci vodovodu a kanalizace se rozumí kladná nebo záporná odpověď vztahující se k zadanému požadavku;</w:t>
            </w:r>
          </w:p>
          <w:p w14:paraId="2DA2C771" w14:textId="77777777" w:rsidR="00067299" w:rsidRPr="00CE723A" w:rsidRDefault="00067299" w:rsidP="00452B53">
            <w:pPr>
              <w:pStyle w:val="odrky"/>
              <w:numPr>
                <w:ilvl w:val="0"/>
                <w:numId w:val="30"/>
              </w:numPr>
              <w:rPr>
                <w:rFonts w:ascii="Segoe UI" w:hAnsi="Segoe UI" w:cs="Segoe UI"/>
              </w:rPr>
            </w:pPr>
            <w:r w:rsidRPr="00CE723A">
              <w:rPr>
                <w:rFonts w:ascii="Segoe UI" w:hAnsi="Segoe UI" w:cs="Segoe UI"/>
              </w:rPr>
              <w:t xml:space="preserve">vyjádřením k dokumentaci vodovodu a kanalizace se rozumí předání písemné informace o postupu řešení zadaného požadavku (např. je vyžadováno místní šetření). </w:t>
            </w:r>
          </w:p>
          <w:p w14:paraId="58CA030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bude zjištěno, že požadavek na dokumentaci vodovodu a kanalizace byl řešen formou vydání vyjádření, ačkoliv bylo možné vydat stanovisko k dokumentaci, bude tato situace posuzována jako „neprávem zamítnutá stížnost“ a bude s ní takto nakládáno (viz výkonový ukazatel „Neprávem zamítnuté stížnosti odběratelů“ (iPOVz3, POVz3)).</w:t>
            </w:r>
          </w:p>
          <w:p w14:paraId="58E3209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w:t>
            </w:r>
            <w:r w:rsidRPr="00CE723A">
              <w:rPr>
                <w:rFonts w:ascii="Segoe UI" w:hAnsi="Segoe UI" w:cs="Segoe UI"/>
                <w:sz w:val="20"/>
                <w:szCs w:val="20"/>
              </w:rPr>
              <w:t xml:space="preserve">stanovisek a vyjádření </w:t>
            </w:r>
            <w:r w:rsidRPr="00CE723A">
              <w:rPr>
                <w:rFonts w:ascii="Segoe UI" w:hAnsi="Segoe UI" w:cs="Segoe UI"/>
                <w:noProof/>
                <w:sz w:val="20"/>
                <w:szCs w:val="20"/>
              </w:rPr>
              <w:t>nezbytné pro vyhodnocení výkonového ukazatele (popř. obsahuje specifikace určitých nezbytných dokumentů, pokud jsou tyto dokumenty pro definici ukazatele relevantní).</w:t>
            </w:r>
          </w:p>
        </w:tc>
      </w:tr>
      <w:tr w:rsidR="00067299" w:rsidRPr="00CE723A" w14:paraId="411F83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083416F"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6671FDD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Celkový počet vydaných stanovisek k dokumentaci vodovodu a kanalizace během daného roku byl 71, z toho 65 stanovisek bylo vydáno včas. Zbývajících 6 stanovisek bylo vydáno až po uplynutí standardní doby 30 dní: 4 stanoviska byla vydána za 32 dní a 2 stanoviska za 40 dní. Během daného roku bylo vydáno 21 vyjádření k dokumentaci vodovodu a kanalizace, z toho 15 vyjádření bylo vydáno včas. Zbývajících 6 vyjádření bylo vydáno až po uplynutí standardní doby 30 dní: 5 vyjádření za 35 dní a 1 vyjádření za 38 dní. </w:t>
            </w:r>
          </w:p>
          <w:p w14:paraId="3E230122"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5FEF56C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32 dní: (</w:t>
            </w:r>
            <w:proofErr w:type="gramStart"/>
            <w:r w:rsidRPr="00CE723A">
              <w:rPr>
                <w:rFonts w:ascii="Segoe UI" w:hAnsi="Segoe UI" w:cs="Segoe UI"/>
                <w:sz w:val="20"/>
                <w:szCs w:val="20"/>
              </w:rPr>
              <w:t>32 – 30</w:t>
            </w:r>
            <w:proofErr w:type="gramEnd"/>
            <w:r w:rsidRPr="00CE723A">
              <w:rPr>
                <w:rFonts w:ascii="Segoe UI" w:hAnsi="Segoe UI" w:cs="Segoe UI"/>
                <w:sz w:val="20"/>
                <w:szCs w:val="20"/>
              </w:rPr>
              <w:t>) x 0,005 = 0,01</w:t>
            </w:r>
          </w:p>
          <w:p w14:paraId="7BE02F6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40 dní: (</w:t>
            </w:r>
            <w:proofErr w:type="gramStart"/>
            <w:r w:rsidRPr="00CE723A">
              <w:rPr>
                <w:rFonts w:ascii="Segoe UI" w:hAnsi="Segoe UI" w:cs="Segoe UI"/>
                <w:sz w:val="20"/>
                <w:szCs w:val="20"/>
              </w:rPr>
              <w:t>40 – 30</w:t>
            </w:r>
            <w:proofErr w:type="gramEnd"/>
            <w:r w:rsidRPr="00CE723A">
              <w:rPr>
                <w:rFonts w:ascii="Segoe UI" w:hAnsi="Segoe UI" w:cs="Segoe UI"/>
                <w:sz w:val="20"/>
                <w:szCs w:val="20"/>
              </w:rPr>
              <w:t>) x 0,005 = 0,05</w:t>
            </w:r>
          </w:p>
          <w:p w14:paraId="6287AE4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za daný rok = (0,01 x 4) + (0,05 x 2) = 0,14</w:t>
            </w:r>
          </w:p>
          <w:p w14:paraId="0A36B43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35 dní: (</w:t>
            </w:r>
            <w:proofErr w:type="gramStart"/>
            <w:r w:rsidRPr="00CE723A">
              <w:rPr>
                <w:rFonts w:ascii="Segoe UI" w:hAnsi="Segoe UI" w:cs="Segoe UI"/>
                <w:sz w:val="20"/>
                <w:szCs w:val="20"/>
              </w:rPr>
              <w:t>35 – 30</w:t>
            </w:r>
            <w:proofErr w:type="gramEnd"/>
            <w:r w:rsidRPr="00CE723A">
              <w:rPr>
                <w:rFonts w:ascii="Segoe UI" w:hAnsi="Segoe UI" w:cs="Segoe UI"/>
                <w:sz w:val="20"/>
                <w:szCs w:val="20"/>
              </w:rPr>
              <w:t>) x 0,005 = 0,025</w:t>
            </w:r>
          </w:p>
          <w:p w14:paraId="6FAB64B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38 dní: (</w:t>
            </w:r>
            <w:proofErr w:type="gramStart"/>
            <w:r w:rsidRPr="00CE723A">
              <w:rPr>
                <w:rFonts w:ascii="Segoe UI" w:hAnsi="Segoe UI" w:cs="Segoe UI"/>
                <w:sz w:val="20"/>
                <w:szCs w:val="20"/>
              </w:rPr>
              <w:t>38 – 30</w:t>
            </w:r>
            <w:proofErr w:type="gramEnd"/>
            <w:r w:rsidRPr="00CE723A">
              <w:rPr>
                <w:rFonts w:ascii="Segoe UI" w:hAnsi="Segoe UI" w:cs="Segoe UI"/>
                <w:sz w:val="20"/>
                <w:szCs w:val="20"/>
              </w:rPr>
              <w:t>) x 0,005 = 0,04</w:t>
            </w:r>
          </w:p>
          <w:p w14:paraId="1D437AB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vyjádření za daný rok = (0,025 x 5) + (0,04 x 1) = 0,165</w:t>
            </w:r>
          </w:p>
          <w:p w14:paraId="40C7041D" w14:textId="77777777" w:rsidR="00067299" w:rsidRPr="00CE723A" w:rsidRDefault="00067299" w:rsidP="000123FE">
            <w:pPr>
              <w:pStyle w:val="Zkladntext"/>
              <w:rPr>
                <w:rFonts w:ascii="Segoe UI" w:hAnsi="Segoe UI" w:cs="Segoe UI"/>
                <w:sz w:val="20"/>
                <w:szCs w:val="20"/>
              </w:rPr>
            </w:pPr>
          </w:p>
          <w:p w14:paraId="2DF5934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a vyjádření za daný rok = 0,14 + 0,165 = 0,305</w:t>
            </w:r>
          </w:p>
        </w:tc>
      </w:tr>
    </w:tbl>
    <w:p w14:paraId="71059421" w14:textId="77777777" w:rsidR="00A20629" w:rsidRDefault="00A20629" w:rsidP="00A20629">
      <w:pPr>
        <w:pStyle w:val="Odstavec"/>
      </w:pPr>
    </w:p>
    <w:p w14:paraId="7E1097C4" w14:textId="77777777" w:rsidR="00CE723A" w:rsidRDefault="00CE723A">
      <w:pPr>
        <w:spacing w:line="240" w:lineRule="auto"/>
        <w:jc w:val="left"/>
      </w:pPr>
      <w:r>
        <w:br w:type="page"/>
      </w:r>
    </w:p>
    <w:p w14:paraId="5D9B3C0D" w14:textId="77777777" w:rsidR="00CE723A" w:rsidRPr="00791AD0" w:rsidRDefault="00CE723A" w:rsidP="00CE723A">
      <w:pPr>
        <w:spacing w:after="840"/>
      </w:pPr>
    </w:p>
    <w:p w14:paraId="275BB6AF" w14:textId="77777777" w:rsidR="00CE723A"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Pr>
          <w:rFonts w:ascii="Segoe UI" w:hAnsi="Segoe UI" w:cs="Segoe UI"/>
          <w:b/>
          <w:sz w:val="40"/>
          <w:szCs w:val="40"/>
        </w:rPr>
        <w:t>4</w:t>
      </w:r>
      <w:r w:rsidRPr="005D5A99">
        <w:rPr>
          <w:rFonts w:ascii="Segoe UI" w:hAnsi="Segoe UI" w:cs="Segoe UI"/>
          <w:b/>
          <w:sz w:val="40"/>
          <w:szCs w:val="40"/>
        </w:rPr>
        <w:br/>
      </w:r>
      <w:r>
        <w:rPr>
          <w:rFonts w:ascii="Segoe UI" w:hAnsi="Segoe UI" w:cs="Segoe UI"/>
          <w:b/>
          <w:caps/>
          <w:sz w:val="40"/>
          <w:szCs w:val="40"/>
        </w:rPr>
        <w:t>výkonové ukazatele</w:t>
      </w:r>
    </w:p>
    <w:p w14:paraId="047C2A00" w14:textId="77777777" w:rsidR="00CE723A"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c</w:t>
      </w:r>
    </w:p>
    <w:p w14:paraId="2A63EDFC" w14:textId="77777777" w:rsidR="00CE723A" w:rsidRPr="005D5A99"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Dodatečné výkonové ukazatele</w:t>
      </w:r>
    </w:p>
    <w:p w14:paraId="56ADA7EC" w14:textId="77777777" w:rsidR="00CE723A" w:rsidRDefault="00CE723A" w:rsidP="00CE723A">
      <w:pPr>
        <w:pStyle w:val="Odstavec"/>
      </w:pPr>
    </w:p>
    <w:p w14:paraId="5F0FFE98" w14:textId="77777777" w:rsidR="00CE723A" w:rsidRDefault="00CE723A" w:rsidP="00CE723A">
      <w:pPr>
        <w:pStyle w:val="Odstavec"/>
      </w:pPr>
    </w:p>
    <w:p w14:paraId="03A702B6" w14:textId="77777777" w:rsidR="00CE723A" w:rsidRDefault="00CE723A" w:rsidP="00CE723A">
      <w:pPr>
        <w:pStyle w:val="Odstavec"/>
      </w:pPr>
    </w:p>
    <w:p w14:paraId="391FAC67" w14:textId="77777777" w:rsidR="00CE723A" w:rsidRDefault="00CE723A" w:rsidP="00CE723A">
      <w:pPr>
        <w:pStyle w:val="Odstavec"/>
      </w:pPr>
    </w:p>
    <w:p w14:paraId="0F25AC4F" w14:textId="77777777" w:rsidR="00CE723A" w:rsidRDefault="00CE723A" w:rsidP="00CE723A">
      <w:pPr>
        <w:pStyle w:val="Odstavec"/>
      </w:pPr>
    </w:p>
    <w:p w14:paraId="335011B7" w14:textId="77777777" w:rsidR="00067299" w:rsidRDefault="00067299" w:rsidP="00A20629">
      <w:pPr>
        <w:pStyle w:val="Odstavec"/>
      </w:pPr>
    </w:p>
    <w:p w14:paraId="21C46A1B" w14:textId="77777777" w:rsidR="00067299" w:rsidRDefault="00067299" w:rsidP="00A20629">
      <w:pPr>
        <w:pStyle w:val="Odstavec"/>
      </w:pPr>
    </w:p>
    <w:p w14:paraId="0727525F" w14:textId="77777777" w:rsidR="00067299" w:rsidRDefault="00067299" w:rsidP="00A20629">
      <w:pPr>
        <w:pStyle w:val="Odstavec"/>
      </w:pPr>
    </w:p>
    <w:p w14:paraId="0A8FC1B5" w14:textId="77777777" w:rsidR="00CE723A" w:rsidRDefault="00CE723A">
      <w:pPr>
        <w:spacing w:line="240" w:lineRule="auto"/>
        <w:jc w:val="left"/>
        <w:rPr>
          <w:rFonts w:ascii="Segoe UI" w:hAnsi="Segoe UI" w:cs="Segoe UI"/>
          <w:sz w:val="22"/>
          <w:szCs w:val="22"/>
        </w:rPr>
      </w:pPr>
      <w:r>
        <w:br w:type="page"/>
      </w:r>
    </w:p>
    <w:p w14:paraId="48070343" w14:textId="0F4976DE" w:rsidR="00CE723A" w:rsidRDefault="00CE723A" w:rsidP="00CE723A">
      <w:pPr>
        <w:pStyle w:val="Odstavec"/>
      </w:pPr>
      <w:r>
        <w:lastRenderedPageBreak/>
        <w:t xml:space="preserve">V rámci popisu dodatečných výkonových ukazatelů v této Příloze jsou také uvedeny „příklady“. Pro účely této Smlouvy platí, že každý jednotlivý uvedený příklad je pouze ilustrativní a slouží pro lepší pochopení skutečností popsaných v této Příloze č. 4, část C (Dodatečné výkonové ukazatele) ke Smlouvě. Situace popsaná v daném </w:t>
      </w:r>
      <w:r w:rsidR="00B73F2F">
        <w:t>příkladu</w:t>
      </w:r>
      <w:r>
        <w:t xml:space="preserve">, stejně tak jako hodnoty v rámci takového příkladu uvedené a závěry z příkladu vyplývající, nemají žádný vliv na skutečnosti popsané v této Příloze č. 4, část C (Dodatečné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 </w:t>
      </w:r>
    </w:p>
    <w:p w14:paraId="5014F842" w14:textId="30BA9FE6" w:rsidR="00CE723A" w:rsidRPr="00CE723A" w:rsidRDefault="00417F75" w:rsidP="00CE723A">
      <w:pPr>
        <w:pStyle w:val="Nadpis1"/>
      </w:pPr>
      <w:bookmarkStart w:id="31" w:name="_Toc517856445"/>
      <w:bookmarkStart w:id="32" w:name="_Toc8897930"/>
      <w:r>
        <w:t xml:space="preserve">VU část C </w:t>
      </w:r>
      <w:r w:rsidR="005B68CE">
        <w:t xml:space="preserve">(dodatečné </w:t>
      </w:r>
      <w:proofErr w:type="gramStart"/>
      <w:r w:rsidR="005B68CE">
        <w:t>VU)</w:t>
      </w:r>
      <w:r>
        <w:t>-</w:t>
      </w:r>
      <w:proofErr w:type="gramEnd"/>
      <w:r>
        <w:t xml:space="preserve"> </w:t>
      </w:r>
      <w:r w:rsidR="00CE723A" w:rsidRPr="00CE723A">
        <w:t>PROVOZNÍ VÝKONOVÉ UKAZATELE – VPR</w:t>
      </w:r>
      <w:bookmarkEnd w:id="31"/>
      <w:bookmarkEnd w:id="32"/>
    </w:p>
    <w:p w14:paraId="4F84CA6D" w14:textId="77777777" w:rsidR="00CE723A" w:rsidRPr="00CE723A" w:rsidRDefault="00CE723A" w:rsidP="00CE723A">
      <w:pPr>
        <w:pStyle w:val="Nadpis2"/>
      </w:pPr>
      <w:bookmarkStart w:id="33" w:name="_Toc516643478"/>
      <w:r w:rsidRPr="00CE723A">
        <w:t>Pitná voda</w:t>
      </w:r>
      <w:bookmarkEnd w:id="33"/>
    </w:p>
    <w:p w14:paraId="34569842" w14:textId="77777777" w:rsidR="00CE723A" w:rsidRPr="00CE723A" w:rsidRDefault="00CE723A" w:rsidP="00CE723A">
      <w:pPr>
        <w:pStyle w:val="Nadpis3"/>
      </w:pPr>
      <w:r w:rsidRPr="00CE723A">
        <w:t>Revize požárních hydrantů pro odběr požární vody (iPVd3, PVd3) (dodatečný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18"/>
        <w:gridCol w:w="6609"/>
      </w:tblGrid>
      <w:tr w:rsidR="00CE723A" w:rsidRPr="00CE723A" w14:paraId="6AC8A22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91BDB96"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CC411D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zkontrolovaných požárních hydrantů pro odběr požární vody v poměru   </w:t>
            </w:r>
          </w:p>
          <w:p w14:paraId="48EE153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 celkovému počtu požárních hydrantů, vyjádřeno v procentech.  </w:t>
            </w:r>
          </w:p>
          <w:p w14:paraId="70B1A9B6" w14:textId="77777777" w:rsidR="00CE723A" w:rsidRPr="00CE723A" w:rsidRDefault="00CE723A" w:rsidP="000123FE">
            <w:pPr>
              <w:tabs>
                <w:tab w:val="right" w:pos="8930"/>
              </w:tabs>
              <w:spacing w:after="60" w:line="288" w:lineRule="auto"/>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r w:rsidRPr="00CE723A">
              <w:rPr>
                <w:rFonts w:ascii="Segoe UI" w:hAnsi="Segoe UI" w:cs="Segoe UI"/>
                <w:sz w:val="20"/>
                <w:szCs w:val="20"/>
              </w:rPr>
              <w:t>.</w:t>
            </w:r>
          </w:p>
        </w:tc>
      </w:tr>
      <w:tr w:rsidR="00CE723A" w:rsidRPr="00CE723A" w14:paraId="1A71B53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028A51"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3281038B" w14:textId="77777777" w:rsidR="00CE723A" w:rsidRPr="00CE723A" w:rsidRDefault="00CE723A" w:rsidP="000123FE">
            <w:pPr>
              <w:tabs>
                <w:tab w:val="right" w:pos="7428"/>
              </w:tabs>
              <w:spacing w:after="60" w:line="288" w:lineRule="auto"/>
              <w:rPr>
                <w:rFonts w:ascii="Segoe UI" w:hAnsi="Segoe UI" w:cs="Segoe UI"/>
                <w:sz w:val="20"/>
                <w:szCs w:val="20"/>
              </w:rPr>
            </w:pPr>
            <w:r w:rsidRPr="00CE723A">
              <w:rPr>
                <w:rFonts w:ascii="Segoe UI" w:hAnsi="Segoe UI" w:cs="Segoe UI"/>
                <w:sz w:val="20"/>
                <w:szCs w:val="20"/>
              </w:rPr>
              <w:t xml:space="preserve">iPVd3 = (pv19 / pv20) x </w:t>
            </w:r>
            <w:proofErr w:type="gramStart"/>
            <w:r w:rsidRPr="00CE723A">
              <w:rPr>
                <w:rFonts w:ascii="Segoe UI" w:hAnsi="Segoe UI" w:cs="Segoe UI"/>
                <w:sz w:val="20"/>
                <w:szCs w:val="20"/>
              </w:rPr>
              <w:t xml:space="preserve">100  </w:t>
            </w:r>
            <w:r w:rsidRPr="00CE723A">
              <w:rPr>
                <w:rFonts w:ascii="Segoe UI" w:hAnsi="Segoe UI" w:cs="Segoe UI"/>
                <w:sz w:val="20"/>
                <w:szCs w:val="20"/>
              </w:rPr>
              <w:tab/>
            </w:r>
            <w:proofErr w:type="gramEnd"/>
            <w:r w:rsidRPr="00CE723A">
              <w:rPr>
                <w:rFonts w:ascii="Segoe UI" w:hAnsi="Segoe UI" w:cs="Segoe UI"/>
                <w:i/>
                <w:sz w:val="20"/>
                <w:szCs w:val="20"/>
              </w:rPr>
              <w:t>[%]</w:t>
            </w:r>
          </w:p>
        </w:tc>
      </w:tr>
      <w:tr w:rsidR="00CE723A" w:rsidRPr="00CE723A" w14:paraId="5247239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4241B9"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63E00CE7" w14:textId="1061E530"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Rozdíl mezi počtem zkontrolovaných požárních hydrantů a celkovým </w:t>
            </w:r>
            <w:r w:rsidR="00B73F2F" w:rsidRPr="00CE723A">
              <w:rPr>
                <w:rFonts w:ascii="Segoe UI" w:hAnsi="Segoe UI" w:cs="Segoe UI"/>
                <w:sz w:val="20"/>
                <w:szCs w:val="20"/>
              </w:rPr>
              <w:t>počtem požárních</w:t>
            </w:r>
            <w:r w:rsidRPr="00CE723A">
              <w:rPr>
                <w:rFonts w:ascii="Segoe UI" w:hAnsi="Segoe UI" w:cs="Segoe UI"/>
                <w:sz w:val="20"/>
                <w:szCs w:val="20"/>
              </w:rPr>
              <w:t xml:space="preserve"> hydrantů.  </w:t>
            </w:r>
          </w:p>
          <w:p w14:paraId="255BEAB0" w14:textId="16A2214E" w:rsidR="00CE723A" w:rsidRPr="00CE723A" w:rsidRDefault="00CE723A" w:rsidP="000123FE">
            <w:pPr>
              <w:tabs>
                <w:tab w:val="right" w:pos="8930"/>
              </w:tabs>
              <w:spacing w:after="60" w:line="288" w:lineRule="auto"/>
              <w:rPr>
                <w:rFonts w:ascii="Segoe UI" w:hAnsi="Segoe UI" w:cs="Segoe UI"/>
                <w:i/>
                <w:sz w:val="20"/>
                <w:szCs w:val="20"/>
              </w:rPr>
            </w:pPr>
            <w:r w:rsidRPr="00CE723A">
              <w:rPr>
                <w:rFonts w:ascii="Segoe UI" w:hAnsi="Segoe UI" w:cs="Segoe UI"/>
                <w:i/>
                <w:sz w:val="20"/>
                <w:szCs w:val="20"/>
              </w:rPr>
              <w:t xml:space="preserve">Ukazatel je sledován v rámci hodnoceného období. Hodnocené období je jeden </w:t>
            </w:r>
            <w:r w:rsidR="00B73F2F" w:rsidRPr="00CE723A">
              <w:rPr>
                <w:rFonts w:ascii="Segoe UI" w:hAnsi="Segoe UI" w:cs="Segoe UI"/>
                <w:i/>
                <w:sz w:val="20"/>
                <w:szCs w:val="20"/>
              </w:rPr>
              <w:t>rok.</w:t>
            </w:r>
          </w:p>
        </w:tc>
      </w:tr>
      <w:tr w:rsidR="00CE723A" w:rsidRPr="00CE723A" w14:paraId="0800ACF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E2C9CBE"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6085CC6F" w14:textId="77777777" w:rsidR="00CE723A" w:rsidRPr="00CE723A" w:rsidRDefault="00CE723A" w:rsidP="000123FE">
            <w:pPr>
              <w:tabs>
                <w:tab w:val="right" w:pos="7428"/>
              </w:tabs>
              <w:spacing w:after="60" w:line="288" w:lineRule="auto"/>
              <w:rPr>
                <w:rFonts w:ascii="Segoe UI" w:hAnsi="Segoe UI" w:cs="Segoe UI"/>
                <w:sz w:val="20"/>
                <w:szCs w:val="20"/>
              </w:rPr>
            </w:pPr>
            <w:r w:rsidRPr="00CE723A">
              <w:rPr>
                <w:rFonts w:ascii="Segoe UI" w:hAnsi="Segoe UI" w:cs="Segoe UI"/>
                <w:color w:val="000000"/>
                <w:sz w:val="20"/>
                <w:szCs w:val="20"/>
              </w:rPr>
              <w:t>PVd3 = pv20 - pv</w:t>
            </w:r>
            <w:proofErr w:type="gramStart"/>
            <w:r w:rsidRPr="00CE723A">
              <w:rPr>
                <w:rFonts w:ascii="Segoe UI" w:hAnsi="Segoe UI" w:cs="Segoe UI"/>
                <w:color w:val="000000"/>
                <w:sz w:val="20"/>
                <w:szCs w:val="20"/>
              </w:rPr>
              <w:t xml:space="preserve">19  </w:t>
            </w:r>
            <w:r w:rsidRPr="00CE723A">
              <w:rPr>
                <w:rFonts w:ascii="Segoe UI" w:hAnsi="Segoe UI" w:cs="Segoe UI"/>
                <w:color w:val="000000"/>
                <w:sz w:val="20"/>
                <w:szCs w:val="20"/>
              </w:rPr>
              <w:tab/>
            </w:r>
            <w:proofErr w:type="gramEnd"/>
            <w:r w:rsidRPr="00CE723A">
              <w:rPr>
                <w:rFonts w:ascii="Segoe UI" w:hAnsi="Segoe UI" w:cs="Segoe UI"/>
                <w:i/>
                <w:color w:val="000000"/>
                <w:sz w:val="20"/>
                <w:szCs w:val="20"/>
              </w:rPr>
              <w:t xml:space="preserve">                                                                                  [počet]</w:t>
            </w:r>
          </w:p>
        </w:tc>
      </w:tr>
      <w:tr w:rsidR="00CE723A" w:rsidRPr="00CE723A" w14:paraId="6B4053F3" w14:textId="77777777" w:rsidTr="000123FE">
        <w:trPr>
          <w:trHeight w:val="227"/>
        </w:trPr>
        <w:tc>
          <w:tcPr>
            <w:tcW w:w="1587" w:type="dxa"/>
            <w:vMerge w:val="restart"/>
          </w:tcPr>
          <w:p w14:paraId="1CF970FB"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Proměnné</w:t>
            </w:r>
          </w:p>
        </w:tc>
        <w:tc>
          <w:tcPr>
            <w:tcW w:w="1018" w:type="dxa"/>
          </w:tcPr>
          <w:p w14:paraId="28700575"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pv19</w:t>
            </w:r>
          </w:p>
        </w:tc>
        <w:tc>
          <w:tcPr>
            <w:tcW w:w="6609" w:type="dxa"/>
          </w:tcPr>
          <w:p w14:paraId="6C8E1CCA"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zkontrolovaných požárních hydrantů pro odběr požární vody,  </w:t>
            </w:r>
          </w:p>
          <w:p w14:paraId="22F34F92"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během jednoho roku </w:t>
            </w:r>
            <w:r w:rsidRPr="00CE723A">
              <w:rPr>
                <w:rFonts w:ascii="Segoe UI" w:hAnsi="Segoe UI" w:cs="Segoe UI"/>
                <w:i/>
                <w:sz w:val="20"/>
                <w:szCs w:val="20"/>
              </w:rPr>
              <w:t>[počet]</w:t>
            </w:r>
          </w:p>
        </w:tc>
      </w:tr>
      <w:tr w:rsidR="00CE723A" w:rsidRPr="00CE723A" w14:paraId="62CD9180" w14:textId="77777777" w:rsidTr="000123FE">
        <w:trPr>
          <w:trHeight w:val="227"/>
        </w:trPr>
        <w:tc>
          <w:tcPr>
            <w:tcW w:w="1587" w:type="dxa"/>
            <w:vMerge/>
          </w:tcPr>
          <w:p w14:paraId="1DE18F29" w14:textId="77777777" w:rsidR="00CE723A" w:rsidRPr="00CE723A" w:rsidRDefault="00CE723A" w:rsidP="000123FE">
            <w:pPr>
              <w:tabs>
                <w:tab w:val="right" w:pos="8930"/>
              </w:tabs>
              <w:spacing w:after="60" w:line="288" w:lineRule="auto"/>
              <w:rPr>
                <w:rFonts w:ascii="Segoe UI" w:hAnsi="Segoe UI" w:cs="Segoe UI"/>
                <w:b/>
                <w:sz w:val="20"/>
                <w:szCs w:val="20"/>
              </w:rPr>
            </w:pPr>
          </w:p>
        </w:tc>
        <w:tc>
          <w:tcPr>
            <w:tcW w:w="1018" w:type="dxa"/>
          </w:tcPr>
          <w:p w14:paraId="713DD15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pv20</w:t>
            </w:r>
          </w:p>
        </w:tc>
        <w:tc>
          <w:tcPr>
            <w:tcW w:w="6609" w:type="dxa"/>
          </w:tcPr>
          <w:p w14:paraId="6B95C2D6" w14:textId="77777777" w:rsidR="00CE723A" w:rsidRPr="00CE723A" w:rsidRDefault="00CE723A" w:rsidP="000123FE">
            <w:pPr>
              <w:rPr>
                <w:rFonts w:ascii="Segoe UI" w:hAnsi="Segoe UI" w:cs="Segoe UI"/>
                <w:sz w:val="20"/>
                <w:szCs w:val="20"/>
              </w:rPr>
            </w:pPr>
            <w:r w:rsidRPr="00CE723A">
              <w:rPr>
                <w:rFonts w:ascii="Segoe UI" w:hAnsi="Segoe UI" w:cs="Segoe UI"/>
                <w:sz w:val="20"/>
                <w:szCs w:val="20"/>
              </w:rPr>
              <w:t xml:space="preserve">Celkový počet požárních hydrantů </w:t>
            </w:r>
            <w:r w:rsidRPr="00CE723A">
              <w:rPr>
                <w:rFonts w:ascii="Segoe UI" w:hAnsi="Segoe UI" w:cs="Segoe UI"/>
                <w:sz w:val="20"/>
                <w:szCs w:val="20"/>
              </w:rPr>
              <w:tab/>
              <w:t xml:space="preserve">instalovaný v distribuční síti,  </w:t>
            </w:r>
          </w:p>
          <w:p w14:paraId="6B6074DD" w14:textId="77777777" w:rsidR="00CE723A" w:rsidRPr="00CE723A" w:rsidRDefault="00CE723A" w:rsidP="000123FE">
            <w:pPr>
              <w:rPr>
                <w:rFonts w:ascii="Segoe UI" w:hAnsi="Segoe UI" w:cs="Segoe UI"/>
                <w:sz w:val="20"/>
                <w:szCs w:val="20"/>
              </w:rPr>
            </w:pPr>
            <w:r w:rsidRPr="00CE723A">
              <w:rPr>
                <w:rFonts w:ascii="Segoe UI" w:hAnsi="Segoe UI" w:cs="Segoe UI"/>
                <w:sz w:val="20"/>
                <w:szCs w:val="20"/>
              </w:rPr>
              <w:t xml:space="preserve">k referenčnímu datu </w:t>
            </w:r>
            <w:r w:rsidRPr="00CE723A">
              <w:rPr>
                <w:rFonts w:ascii="Segoe UI" w:hAnsi="Segoe UI" w:cs="Segoe UI"/>
                <w:i/>
                <w:sz w:val="20"/>
                <w:szCs w:val="20"/>
              </w:rPr>
              <w:t>[počet]</w:t>
            </w:r>
          </w:p>
          <w:p w14:paraId="6E703C7E" w14:textId="77777777" w:rsidR="00CE723A" w:rsidRPr="00CE723A" w:rsidRDefault="00CE723A" w:rsidP="000123FE">
            <w:pPr>
              <w:rPr>
                <w:rFonts w:ascii="Segoe UI" w:hAnsi="Segoe UI" w:cs="Segoe UI"/>
                <w:sz w:val="20"/>
                <w:szCs w:val="20"/>
              </w:rPr>
            </w:pPr>
            <w:r w:rsidRPr="00CE723A">
              <w:rPr>
                <w:rFonts w:ascii="Segoe UI" w:hAnsi="Segoe UI" w:cs="Segoe UI"/>
                <w:i/>
                <w:sz w:val="20"/>
                <w:szCs w:val="20"/>
              </w:rPr>
              <w:t>Referenčním datem se rozumí poslední den kalendářního roku.</w:t>
            </w:r>
          </w:p>
        </w:tc>
      </w:tr>
      <w:tr w:rsidR="00CE723A" w:rsidRPr="00CE723A" w14:paraId="1A2A4E54" w14:textId="77777777" w:rsidTr="000123FE">
        <w:trPr>
          <w:trHeight w:val="227"/>
        </w:trPr>
        <w:tc>
          <w:tcPr>
            <w:tcW w:w="1587" w:type="dxa"/>
          </w:tcPr>
          <w:p w14:paraId="0353D2B7"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Kategorie</w:t>
            </w:r>
          </w:p>
        </w:tc>
        <w:tc>
          <w:tcPr>
            <w:tcW w:w="7627" w:type="dxa"/>
            <w:gridSpan w:val="2"/>
            <w:vAlign w:val="center"/>
          </w:tcPr>
          <w:p w14:paraId="41C76995"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Kvalita základní preventivní údržby  </w:t>
            </w:r>
          </w:p>
        </w:tc>
      </w:tr>
      <w:tr w:rsidR="00CE723A" w:rsidRPr="00CE723A" w14:paraId="5E302A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0BA4C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2DBD9CAB"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Doporučuje se zkontrolovat všechny hydranty během jednoho </w:t>
            </w:r>
            <w:proofErr w:type="gramStart"/>
            <w:r w:rsidRPr="00CE723A">
              <w:rPr>
                <w:rFonts w:ascii="Segoe UI" w:hAnsi="Segoe UI" w:cs="Segoe UI"/>
                <w:sz w:val="20"/>
                <w:szCs w:val="20"/>
              </w:rPr>
              <w:t xml:space="preserve">roku,   </w:t>
            </w:r>
            <w:proofErr w:type="gramEnd"/>
            <w:r w:rsidRPr="00CE723A">
              <w:rPr>
                <w:rFonts w:ascii="Segoe UI" w:hAnsi="Segoe UI" w:cs="Segoe UI"/>
                <w:sz w:val="20"/>
                <w:szCs w:val="20"/>
              </w:rPr>
              <w:t xml:space="preserve">                  tzn. RH = pv20</w:t>
            </w:r>
          </w:p>
        </w:tc>
      </w:tr>
      <w:tr w:rsidR="00CE723A" w:rsidRPr="00CE723A" w14:paraId="5C1489B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8D3D88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7226F6AE"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Počet bodů za rok = PVd3 x V</w:t>
            </w:r>
            <w:r w:rsidRPr="00CE723A">
              <w:rPr>
                <w:rFonts w:ascii="Segoe UI" w:hAnsi="Segoe UI" w:cs="Segoe UI"/>
                <w:sz w:val="20"/>
                <w:szCs w:val="20"/>
                <w:vertAlign w:val="subscript"/>
              </w:rPr>
              <w:t>18</w:t>
            </w:r>
          </w:p>
          <w:p w14:paraId="5BD2553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kde V18 je počet bodů za každý nezkontrolovaný hydrant, minimálně ve  </w:t>
            </w:r>
          </w:p>
          <w:p w14:paraId="2F1CF1E2"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výši 0,5.  </w:t>
            </w:r>
          </w:p>
          <w:p w14:paraId="04783416"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(Pokud je referenční hodnota menší skutečný počet zrevidovaných hydrantů (pv19),  </w:t>
            </w:r>
          </w:p>
          <w:p w14:paraId="1272E05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výkonový ukazatel je splněn, nedochází k odečtu bodů.)  </w:t>
            </w:r>
          </w:p>
        </w:tc>
      </w:tr>
      <w:tr w:rsidR="00CE723A" w:rsidRPr="00CE723A" w14:paraId="74FC7F7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AF35EB0"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lastRenderedPageBreak/>
              <w:t>Poznámka</w:t>
            </w:r>
          </w:p>
        </w:tc>
        <w:tc>
          <w:tcPr>
            <w:tcW w:w="7627" w:type="dxa"/>
            <w:gridSpan w:val="2"/>
            <w:tcBorders>
              <w:top w:val="single" w:sz="4" w:space="0" w:color="auto"/>
              <w:left w:val="single" w:sz="4" w:space="0" w:color="auto"/>
              <w:bottom w:val="single" w:sz="4" w:space="0" w:color="auto"/>
              <w:right w:val="single" w:sz="4" w:space="0" w:color="auto"/>
            </w:tcBorders>
          </w:tcPr>
          <w:p w14:paraId="0584446E" w14:textId="65A417FD"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Použití tohoto výkonového ukazatele je vhodné pouze v případech, kdy má vlastník s provozovatelem smluvně zajištěnou revizi požárních hydrantů. V případě, že je požadováno zkontrolovat všechny požární hydranty jedenkrát, pak opakované revize téhož hydrantu nejsou započítávány. Definice požárních hydrantů a parametry uvádí ČSN EN 14384 Nadzemní požární hydranty, ČSN EN 1074-6 Armatury pro zásobování vodou – Požadavky na použitelnost a jejich ověření zkouškami – Část 6: Hydranty, ČSN 73 0873 Požární bezpečnost staveb – Zásobování požární vodou.   Hydranty sloužící pro odběr požární vody mohou být nadzemní i podzemní. </w:t>
            </w:r>
            <w:r w:rsidR="00B73F2F" w:rsidRPr="00CE723A">
              <w:rPr>
                <w:rFonts w:ascii="Segoe UI" w:hAnsi="Segoe UI" w:cs="Segoe UI"/>
                <w:sz w:val="20"/>
                <w:szCs w:val="20"/>
              </w:rPr>
              <w:t>Na ostatní</w:t>
            </w:r>
            <w:r w:rsidRPr="00CE723A">
              <w:rPr>
                <w:rFonts w:ascii="Segoe UI" w:hAnsi="Segoe UI" w:cs="Segoe UI"/>
                <w:sz w:val="20"/>
                <w:szCs w:val="20"/>
              </w:rPr>
              <w:t xml:space="preserve"> hydranty, které neslouží pro odběr požární vody</w:t>
            </w:r>
            <w:r w:rsidR="00B73F2F">
              <w:rPr>
                <w:rFonts w:ascii="Segoe UI" w:hAnsi="Segoe UI" w:cs="Segoe UI"/>
                <w:sz w:val="20"/>
                <w:szCs w:val="20"/>
              </w:rPr>
              <w:t>,</w:t>
            </w:r>
            <w:r w:rsidRPr="00CE723A">
              <w:rPr>
                <w:rFonts w:ascii="Segoe UI" w:hAnsi="Segoe UI" w:cs="Segoe UI"/>
                <w:sz w:val="20"/>
                <w:szCs w:val="20"/>
              </w:rPr>
              <w:t xml:space="preserve"> se tento výkonový </w:t>
            </w:r>
            <w:r w:rsidR="00B73F2F" w:rsidRPr="00CE723A">
              <w:rPr>
                <w:rFonts w:ascii="Segoe UI" w:hAnsi="Segoe UI" w:cs="Segoe UI"/>
                <w:sz w:val="20"/>
                <w:szCs w:val="20"/>
              </w:rPr>
              <w:t>ukazatel nevztahuje</w:t>
            </w:r>
            <w:r w:rsidRPr="00CE723A">
              <w:rPr>
                <w:rFonts w:ascii="Segoe UI" w:hAnsi="Segoe UI" w:cs="Segoe UI"/>
                <w:sz w:val="20"/>
                <w:szCs w:val="20"/>
              </w:rPr>
              <w:t xml:space="preserve">. Postupy pro provádění revize hydrantů vycházejí z výše uvedených norem, přičemž o provedené revizi musí být pořízen záznam (např. protokol o měření průtoku a tlaku). </w:t>
            </w:r>
          </w:p>
          <w:p w14:paraId="3E41F62B"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Provedení revize je nutné prokázat fotodokumentací.</w:t>
            </w:r>
          </w:p>
          <w:p w14:paraId="038DB108" w14:textId="77777777" w:rsidR="00CE723A" w:rsidRPr="00CE723A" w:rsidRDefault="00CE723A" w:rsidP="000123FE">
            <w:pPr>
              <w:tabs>
                <w:tab w:val="right" w:pos="8930"/>
              </w:tabs>
              <w:spacing w:after="60" w:line="288" w:lineRule="auto"/>
              <w:rPr>
                <w:rFonts w:ascii="Segoe UI" w:hAnsi="Segoe UI" w:cs="Segoe UI"/>
                <w:sz w:val="20"/>
                <w:szCs w:val="20"/>
              </w:rPr>
            </w:pPr>
          </w:p>
          <w:p w14:paraId="6DCD387A"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Pro účely sledování a vyhodnocení výkonového ukazatele obsahuje Smlouva (viz čl. 21.1.3 této Smlouvy) podrobnější pravidla pro rozsah evidence nezbytné pro vyhodnocení výkonového ukazatele (popř. obsahuje specifikace určitých nezbytných dokumentů, pokud jsou tyto dokumenty pro definici ukazatele relevantní).  </w:t>
            </w:r>
          </w:p>
        </w:tc>
      </w:tr>
      <w:tr w:rsidR="00CE723A" w:rsidRPr="00CE723A" w14:paraId="1937EE6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5B35F8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1D64DA1F"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Provozovatel spravuje celkem 61 požárních hydrantů pro odběr požární vody.</w:t>
            </w:r>
          </w:p>
          <w:p w14:paraId="4110987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 daném roce proběhla revize u 52 z nich.   </w:t>
            </w:r>
          </w:p>
          <w:p w14:paraId="34B54EAB"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Postup při stanovení pokutových bodů:  </w:t>
            </w:r>
          </w:p>
          <w:p w14:paraId="2A97B64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Počet bodů za daný rok = (</w:t>
            </w:r>
            <w:proofErr w:type="gramStart"/>
            <w:r w:rsidRPr="00CE723A">
              <w:rPr>
                <w:rFonts w:ascii="Segoe UI" w:hAnsi="Segoe UI" w:cs="Segoe UI"/>
                <w:sz w:val="20"/>
                <w:szCs w:val="20"/>
              </w:rPr>
              <w:t>61- 52</w:t>
            </w:r>
            <w:proofErr w:type="gramEnd"/>
            <w:r w:rsidRPr="00CE723A">
              <w:rPr>
                <w:rFonts w:ascii="Segoe UI" w:hAnsi="Segoe UI" w:cs="Segoe UI"/>
                <w:sz w:val="20"/>
                <w:szCs w:val="20"/>
              </w:rPr>
              <w:t xml:space="preserve">) x 0,5 = 4,5  </w:t>
            </w:r>
          </w:p>
        </w:tc>
      </w:tr>
    </w:tbl>
    <w:p w14:paraId="11C19287" w14:textId="77777777" w:rsidR="00CE723A" w:rsidRDefault="00CE723A" w:rsidP="00CE723A">
      <w:pPr>
        <w:pStyle w:val="Nadpis2"/>
      </w:pPr>
      <w:bookmarkStart w:id="34" w:name="_Toc516643479"/>
      <w:r w:rsidRPr="00D50AA8">
        <w:t>Odpadní voda</w:t>
      </w:r>
      <w:bookmarkEnd w:id="34"/>
    </w:p>
    <w:p w14:paraId="4A1F05DB" w14:textId="77777777" w:rsidR="00CE723A" w:rsidRDefault="00CE723A" w:rsidP="00CE723A">
      <w:pPr>
        <w:pStyle w:val="Nadpis3"/>
        <w:widowControl w:val="0"/>
        <w:tabs>
          <w:tab w:val="clear" w:pos="1276"/>
          <w:tab w:val="left" w:pos="1560"/>
        </w:tabs>
        <w:spacing w:after="0"/>
        <w:ind w:left="1560"/>
      </w:pPr>
      <w:r w:rsidRPr="00966A36">
        <w:t>Kalibrace měřících přístr</w:t>
      </w:r>
      <w:r>
        <w:t>ojů k řízení ČOV (iOVd2, OVd2) (dodatečný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73"/>
        <w:gridCol w:w="6893"/>
      </w:tblGrid>
      <w:tr w:rsidR="00CE723A" w:rsidRPr="00CE723A" w14:paraId="009075F7" w14:textId="77777777" w:rsidTr="000123FE">
        <w:trPr>
          <w:trHeight w:val="227"/>
        </w:trPr>
        <w:tc>
          <w:tcPr>
            <w:tcW w:w="853" w:type="pct"/>
          </w:tcPr>
          <w:p w14:paraId="233080F8"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4147" w:type="pct"/>
            <w:gridSpan w:val="2"/>
          </w:tcPr>
          <w:p w14:paraId="16D07ED7" w14:textId="77777777" w:rsidR="00CE723A" w:rsidRPr="00CE723A" w:rsidRDefault="00CE723A" w:rsidP="000123FE">
            <w:pPr>
              <w:spacing w:line="275" w:lineRule="exact"/>
              <w:ind w:left="71" w:right="-55"/>
              <w:rPr>
                <w:rFonts w:ascii="Segoe UI" w:hAnsi="Segoe UI" w:cs="Segoe UI"/>
                <w:color w:val="010302"/>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uskutečněn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řízení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ČOV</w:t>
            </w:r>
            <w:r w:rsidR="000123FE">
              <w:rPr>
                <w:rFonts w:ascii="Segoe UI" w:hAnsi="Segoe UI" w:cs="Segoe UI"/>
                <w:color w:val="000000"/>
                <w:sz w:val="20"/>
                <w:szCs w:val="20"/>
              </w:rPr>
              <w:t xml:space="preserve"> </w:t>
            </w:r>
            <w:r w:rsidRPr="00CE723A">
              <w:rPr>
                <w:rFonts w:ascii="Segoe UI" w:hAnsi="Segoe UI" w:cs="Segoe UI"/>
                <w:color w:val="000000"/>
                <w:sz w:val="20"/>
                <w:szCs w:val="20"/>
              </w:rPr>
              <w:t>dle</w:t>
            </w:r>
            <w:r w:rsidR="000123FE">
              <w:rPr>
                <w:rFonts w:ascii="Segoe UI" w:hAnsi="Segoe UI" w:cs="Segoe UI"/>
                <w:color w:val="000000"/>
                <w:sz w:val="20"/>
                <w:szCs w:val="20"/>
              </w:rPr>
              <w:t xml:space="preserve"> </w:t>
            </w:r>
            <w:r w:rsidRPr="00CE723A">
              <w:rPr>
                <w:rFonts w:ascii="Segoe UI" w:hAnsi="Segoe UI" w:cs="Segoe UI"/>
                <w:color w:val="000000"/>
                <w:sz w:val="20"/>
                <w:szCs w:val="20"/>
              </w:rPr>
              <w:t>plánu</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 v</w:t>
            </w:r>
            <w:r w:rsidR="000123FE">
              <w:rPr>
                <w:rFonts w:ascii="Segoe UI" w:hAnsi="Segoe UI" w:cs="Segoe UI"/>
                <w:color w:val="000000"/>
                <w:sz w:val="20"/>
                <w:szCs w:val="20"/>
              </w:rPr>
              <w:t> </w:t>
            </w:r>
            <w:r w:rsidRPr="00CE723A">
              <w:rPr>
                <w:rFonts w:ascii="Segoe UI" w:hAnsi="Segoe UI" w:cs="Segoe UI"/>
                <w:color w:val="000000"/>
                <w:sz w:val="20"/>
                <w:szCs w:val="20"/>
              </w:rPr>
              <w:t>poměru</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celkov</w:t>
            </w:r>
            <w:r w:rsidRPr="00CE723A">
              <w:rPr>
                <w:rFonts w:ascii="Segoe UI" w:hAnsi="Segoe UI" w:cs="Segoe UI"/>
                <w:color w:val="000000"/>
                <w:spacing w:val="-2"/>
                <w:sz w:val="20"/>
                <w:szCs w:val="20"/>
              </w:rPr>
              <w:t>é</w:t>
            </w:r>
            <w:r w:rsidRPr="00CE723A">
              <w:rPr>
                <w:rFonts w:ascii="Segoe UI" w:hAnsi="Segoe UI" w:cs="Segoe UI"/>
                <w:color w:val="000000"/>
                <w:sz w:val="20"/>
                <w:szCs w:val="20"/>
              </w:rPr>
              <w:t>mu</w:t>
            </w:r>
            <w:r w:rsidR="000123FE">
              <w:rPr>
                <w:rFonts w:ascii="Segoe UI" w:hAnsi="Segoe UI" w:cs="Segoe UI"/>
                <w:color w:val="000000"/>
                <w:sz w:val="20"/>
                <w:szCs w:val="20"/>
              </w:rPr>
              <w:t xml:space="preserve"> </w:t>
            </w:r>
            <w:r w:rsidRPr="00CE723A">
              <w:rPr>
                <w:rFonts w:ascii="Segoe UI" w:hAnsi="Segoe UI" w:cs="Segoe UI"/>
                <w:color w:val="000000"/>
                <w:sz w:val="20"/>
                <w:szCs w:val="20"/>
              </w:rPr>
              <w:t>počtu</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ČOV požadovan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 dle plánu kalibrací, v</w:t>
            </w:r>
            <w:r w:rsidRPr="00CE723A">
              <w:rPr>
                <w:rFonts w:ascii="Segoe UI" w:hAnsi="Segoe UI" w:cs="Segoe UI"/>
                <w:color w:val="000000"/>
                <w:spacing w:val="-5"/>
                <w:sz w:val="20"/>
                <w:szCs w:val="20"/>
              </w:rPr>
              <w:t>y</w:t>
            </w:r>
            <w:r w:rsidRPr="00CE723A">
              <w:rPr>
                <w:rFonts w:ascii="Segoe UI" w:hAnsi="Segoe UI" w:cs="Segoe UI"/>
                <w:color w:val="000000"/>
                <w:sz w:val="20"/>
                <w:szCs w:val="20"/>
              </w:rPr>
              <w:t xml:space="preserve">jádřeno v procentech.  </w:t>
            </w:r>
          </w:p>
          <w:p w14:paraId="579EC24A" w14:textId="77777777" w:rsidR="00CE723A" w:rsidRPr="00CE723A" w:rsidRDefault="00CE723A" w:rsidP="000123FE">
            <w:pPr>
              <w:pStyle w:val="Zkladntext"/>
              <w:rPr>
                <w:rFonts w:ascii="Segoe UI" w:hAnsi="Segoe UI" w:cs="Segoe UI"/>
                <w:i/>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atel je sledován v rámci hodnoceného období. Hodnocené období je jeden rok</w:t>
            </w:r>
          </w:p>
        </w:tc>
      </w:tr>
      <w:tr w:rsidR="00CE723A" w:rsidRPr="00CE723A" w14:paraId="3D91E318" w14:textId="77777777" w:rsidTr="000123FE">
        <w:trPr>
          <w:trHeight w:val="227"/>
        </w:trPr>
        <w:tc>
          <w:tcPr>
            <w:tcW w:w="853" w:type="pct"/>
          </w:tcPr>
          <w:p w14:paraId="410A397B"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szCs w:val="20"/>
              </w:rPr>
              <w:t>Výpočet dle vzorce</w:t>
            </w:r>
          </w:p>
        </w:tc>
        <w:tc>
          <w:tcPr>
            <w:tcW w:w="4147" w:type="pct"/>
            <w:gridSpan w:val="2"/>
          </w:tcPr>
          <w:p w14:paraId="404BF8BB" w14:textId="77777777" w:rsidR="00CE723A" w:rsidRPr="00CE723A" w:rsidRDefault="00CE723A" w:rsidP="000123FE">
            <w:pPr>
              <w:pStyle w:val="Zkladntext"/>
              <w:tabs>
                <w:tab w:val="right" w:pos="7496"/>
              </w:tabs>
              <w:rPr>
                <w:rFonts w:ascii="Segoe UI" w:hAnsi="Segoe UI" w:cs="Segoe UI"/>
                <w:color w:val="000000"/>
                <w:sz w:val="20"/>
                <w:szCs w:val="20"/>
              </w:rPr>
            </w:pPr>
            <w:r w:rsidRPr="00CE723A">
              <w:rPr>
                <w:rFonts w:ascii="Segoe UI" w:hAnsi="Segoe UI" w:cs="Segoe UI"/>
                <w:color w:val="000000"/>
                <w:sz w:val="20"/>
                <w:szCs w:val="20"/>
              </w:rPr>
              <w:t xml:space="preserve">iOVd2 = (ov15 / RH) x 100                                                                                </w:t>
            </w:r>
            <w:proofErr w:type="gramStart"/>
            <w:r w:rsidRPr="00CE723A">
              <w:rPr>
                <w:rFonts w:ascii="Segoe UI" w:hAnsi="Segoe UI" w:cs="Segoe UI"/>
                <w:color w:val="000000"/>
                <w:sz w:val="20"/>
                <w:szCs w:val="20"/>
              </w:rPr>
              <w:t xml:space="preserve">  </w:t>
            </w:r>
            <w:r w:rsidRPr="00CE723A">
              <w:rPr>
                <w:rFonts w:ascii="Segoe UI" w:hAnsi="Segoe UI" w:cs="Segoe UI"/>
                <w:i/>
                <w:color w:val="000000"/>
                <w:sz w:val="20"/>
                <w:szCs w:val="20"/>
              </w:rPr>
              <w:t xml:space="preserve"> [</w:t>
            </w:r>
            <w:proofErr w:type="gramEnd"/>
            <w:r w:rsidRPr="00CE723A">
              <w:rPr>
                <w:rFonts w:ascii="Segoe UI" w:hAnsi="Segoe UI" w:cs="Segoe UI"/>
                <w:i/>
                <w:iCs/>
                <w:color w:val="000000"/>
                <w:sz w:val="20"/>
                <w:szCs w:val="20"/>
              </w:rPr>
              <w:t>%</w:t>
            </w:r>
            <w:r w:rsidRPr="00CE723A">
              <w:rPr>
                <w:rFonts w:ascii="Segoe UI" w:hAnsi="Segoe UI" w:cs="Segoe UI"/>
                <w:i/>
                <w:color w:val="000000"/>
                <w:sz w:val="20"/>
                <w:szCs w:val="20"/>
              </w:rPr>
              <w:t>]</w:t>
            </w:r>
          </w:p>
        </w:tc>
      </w:tr>
      <w:tr w:rsidR="00CE723A" w:rsidRPr="00CE723A" w14:paraId="65880F80" w14:textId="77777777" w:rsidTr="000123FE">
        <w:trPr>
          <w:trHeight w:val="227"/>
        </w:trPr>
        <w:tc>
          <w:tcPr>
            <w:tcW w:w="853" w:type="pct"/>
          </w:tcPr>
          <w:p w14:paraId="20C1DC4C"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4147" w:type="pct"/>
            <w:gridSpan w:val="2"/>
          </w:tcPr>
          <w:p w14:paraId="482D1B83" w14:textId="77777777" w:rsidR="00CE723A" w:rsidRPr="00CE723A" w:rsidRDefault="00CE723A" w:rsidP="000123FE">
            <w:pPr>
              <w:spacing w:line="275" w:lineRule="exact"/>
              <w:ind w:left="71" w:right="-56"/>
              <w:rPr>
                <w:rFonts w:ascii="Segoe UI" w:hAnsi="Segoe UI" w:cs="Segoe UI"/>
                <w:color w:val="010302"/>
                <w:sz w:val="20"/>
                <w:szCs w:val="20"/>
              </w:rPr>
            </w:pPr>
            <w:r w:rsidRPr="00CE723A">
              <w:rPr>
                <w:rFonts w:ascii="Segoe UI" w:hAnsi="Segoe UI" w:cs="Segoe UI"/>
                <w:color w:val="000000"/>
                <w:sz w:val="20"/>
                <w:szCs w:val="20"/>
              </w:rPr>
              <w:t>Rozdíl mezi požadovan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kalibrací (RH) a skutečn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proveden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 kalibrací měřících 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 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ení ČOV.  </w:t>
            </w:r>
          </w:p>
          <w:p w14:paraId="05854A82" w14:textId="77777777" w:rsidR="00CE723A" w:rsidRPr="00CE723A" w:rsidRDefault="00CE723A" w:rsidP="000123FE">
            <w:pPr>
              <w:pStyle w:val="Zkladntext"/>
              <w:rPr>
                <w:rFonts w:ascii="Segoe UI" w:hAnsi="Segoe UI" w:cs="Segoe UI"/>
                <w:i/>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 xml:space="preserve">atel je sledován v rámci hodnoceného období. Hodnocené období je jeden rok.  </w:t>
            </w:r>
          </w:p>
        </w:tc>
      </w:tr>
      <w:tr w:rsidR="00CE723A" w:rsidRPr="00CE723A" w14:paraId="1E792BE0" w14:textId="77777777" w:rsidTr="000123FE">
        <w:trPr>
          <w:trHeight w:val="227"/>
        </w:trPr>
        <w:tc>
          <w:tcPr>
            <w:tcW w:w="853" w:type="pct"/>
          </w:tcPr>
          <w:p w14:paraId="2FC79D22"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Výpočet dle vzorce</w:t>
            </w:r>
          </w:p>
        </w:tc>
        <w:tc>
          <w:tcPr>
            <w:tcW w:w="4147" w:type="pct"/>
            <w:gridSpan w:val="2"/>
          </w:tcPr>
          <w:p w14:paraId="17E3EFF4" w14:textId="77777777" w:rsidR="00CE723A" w:rsidRPr="00CE723A" w:rsidRDefault="00CE723A" w:rsidP="000123FE">
            <w:pPr>
              <w:pStyle w:val="Zkladntext"/>
              <w:tabs>
                <w:tab w:val="right" w:pos="7496"/>
              </w:tabs>
              <w:rPr>
                <w:rFonts w:ascii="Segoe UI" w:hAnsi="Segoe UI" w:cs="Segoe UI"/>
                <w:sz w:val="20"/>
                <w:szCs w:val="20"/>
              </w:rPr>
            </w:pPr>
            <w:r w:rsidRPr="00CE723A">
              <w:rPr>
                <w:rFonts w:ascii="Segoe UI" w:hAnsi="Segoe UI" w:cs="Segoe UI"/>
                <w:color w:val="000000"/>
                <w:sz w:val="20"/>
                <w:szCs w:val="20"/>
              </w:rPr>
              <w:t xml:space="preserve">OVd2 = RH – ov15                                                                                          </w:t>
            </w:r>
            <w:proofErr w:type="gramStart"/>
            <w:r w:rsidRPr="00CE723A">
              <w:rPr>
                <w:rFonts w:ascii="Segoe UI" w:hAnsi="Segoe UI" w:cs="Segoe UI"/>
                <w:color w:val="000000"/>
                <w:sz w:val="20"/>
                <w:szCs w:val="20"/>
              </w:rPr>
              <w:t xml:space="preserve">   [</w:t>
            </w:r>
            <w:proofErr w:type="gramEnd"/>
            <w:r w:rsidRPr="00CE723A">
              <w:rPr>
                <w:rFonts w:ascii="Segoe UI" w:hAnsi="Segoe UI" w:cs="Segoe UI"/>
                <w:i/>
                <w:iCs/>
                <w:color w:val="000000"/>
                <w:sz w:val="20"/>
                <w:szCs w:val="20"/>
              </w:rPr>
              <w:t>počet</w:t>
            </w:r>
            <w:r w:rsidRPr="00CE723A">
              <w:rPr>
                <w:rFonts w:ascii="Segoe UI" w:hAnsi="Segoe UI" w:cs="Segoe UI"/>
                <w:color w:val="000000"/>
                <w:sz w:val="20"/>
                <w:szCs w:val="20"/>
              </w:rPr>
              <w:t>]</w:t>
            </w:r>
          </w:p>
        </w:tc>
      </w:tr>
      <w:tr w:rsidR="00CE723A" w:rsidRPr="00CE723A" w14:paraId="28464967" w14:textId="77777777" w:rsidTr="000123FE">
        <w:trPr>
          <w:trHeight w:val="227"/>
        </w:trPr>
        <w:tc>
          <w:tcPr>
            <w:tcW w:w="853" w:type="pct"/>
          </w:tcPr>
          <w:p w14:paraId="2994E7C0"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Proměnné</w:t>
            </w:r>
          </w:p>
        </w:tc>
        <w:tc>
          <w:tcPr>
            <w:tcW w:w="418" w:type="pct"/>
          </w:tcPr>
          <w:p w14:paraId="508B6D24"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ov15</w:t>
            </w:r>
          </w:p>
        </w:tc>
        <w:tc>
          <w:tcPr>
            <w:tcW w:w="3729" w:type="pct"/>
          </w:tcPr>
          <w:p w14:paraId="0FE6E75B" w14:textId="77777777" w:rsidR="00CE723A" w:rsidRPr="00CE723A" w:rsidRDefault="00CE723A" w:rsidP="000123FE">
            <w:pPr>
              <w:pStyle w:val="Zkladntext"/>
              <w:tabs>
                <w:tab w:val="right" w:pos="6372"/>
              </w:tabs>
              <w:rPr>
                <w:rFonts w:ascii="Segoe UI" w:hAnsi="Segoe UI" w:cs="Segoe UI"/>
                <w:noProof/>
                <w:sz w:val="20"/>
                <w:szCs w:val="20"/>
              </w:rPr>
            </w:pPr>
            <w:r w:rsidRPr="00CE723A">
              <w:rPr>
                <w:rFonts w:ascii="Segoe UI" w:hAnsi="Segoe UI" w:cs="Segoe UI"/>
                <w:color w:val="000000"/>
                <w:sz w:val="20"/>
                <w:szCs w:val="20"/>
              </w:rPr>
              <w:t>Skutečn</w:t>
            </w:r>
            <w:r w:rsidRPr="00CE723A">
              <w:rPr>
                <w:rFonts w:ascii="Segoe UI" w:hAnsi="Segoe UI" w:cs="Segoe UI"/>
                <w:color w:val="000000"/>
                <w:spacing w:val="-3"/>
                <w:sz w:val="20"/>
                <w:szCs w:val="20"/>
              </w:rPr>
              <w:t>ý</w:t>
            </w:r>
            <w:r w:rsidR="000123FE">
              <w:rPr>
                <w:rFonts w:ascii="Segoe UI" w:hAnsi="Segoe UI" w:cs="Segoe UI"/>
                <w:color w:val="000000"/>
                <w:spacing w:val="-3"/>
                <w:sz w:val="20"/>
                <w:szCs w:val="20"/>
              </w:rPr>
              <w:t xml:space="preserve"> </w:t>
            </w: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provedených</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 xml:space="preserve">ČOV,  </w:t>
            </w:r>
            <w:r w:rsidRPr="00CE723A">
              <w:rPr>
                <w:rFonts w:ascii="Segoe UI" w:hAnsi="Segoe UI" w:cs="Segoe UI"/>
                <w:sz w:val="20"/>
                <w:szCs w:val="20"/>
              </w:rPr>
              <w:br w:type="textWrapping" w:clear="all"/>
            </w:r>
            <w:r w:rsidRPr="00CE723A">
              <w:rPr>
                <w:rFonts w:ascii="Segoe UI" w:hAnsi="Segoe UI" w:cs="Segoe UI"/>
                <w:color w:val="000000"/>
                <w:sz w:val="20"/>
                <w:szCs w:val="20"/>
              </w:rPr>
              <w:t>během jednoho roku [</w:t>
            </w:r>
            <w:r w:rsidRPr="00CE723A">
              <w:rPr>
                <w:rFonts w:ascii="Segoe UI" w:hAnsi="Segoe UI" w:cs="Segoe UI"/>
                <w:i/>
                <w:iCs/>
                <w:color w:val="000000"/>
                <w:sz w:val="20"/>
                <w:szCs w:val="20"/>
              </w:rPr>
              <w:t>počet</w:t>
            </w:r>
            <w:r w:rsidRPr="00CE723A">
              <w:rPr>
                <w:rFonts w:ascii="Segoe UI" w:hAnsi="Segoe UI" w:cs="Segoe UI"/>
                <w:color w:val="000000"/>
                <w:sz w:val="20"/>
                <w:szCs w:val="20"/>
              </w:rPr>
              <w:t xml:space="preserve">]  </w:t>
            </w:r>
          </w:p>
        </w:tc>
      </w:tr>
      <w:tr w:rsidR="00CE723A" w:rsidRPr="00CE723A" w14:paraId="4CF77091" w14:textId="77777777" w:rsidTr="000123FE">
        <w:trPr>
          <w:trHeight w:val="227"/>
        </w:trPr>
        <w:tc>
          <w:tcPr>
            <w:tcW w:w="853" w:type="pct"/>
          </w:tcPr>
          <w:p w14:paraId="2B7AC8DD"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Kategorie</w:t>
            </w:r>
          </w:p>
        </w:tc>
        <w:tc>
          <w:tcPr>
            <w:tcW w:w="4147" w:type="pct"/>
            <w:gridSpan w:val="2"/>
          </w:tcPr>
          <w:p w14:paraId="207894F6"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 xml:space="preserve">Kvalita základní preventivní údržby  </w:t>
            </w:r>
          </w:p>
        </w:tc>
      </w:tr>
      <w:tr w:rsidR="00CE723A" w:rsidRPr="00CE723A" w14:paraId="639E8ED7" w14:textId="77777777" w:rsidTr="000123FE">
        <w:trPr>
          <w:trHeight w:val="929"/>
        </w:trPr>
        <w:tc>
          <w:tcPr>
            <w:tcW w:w="853" w:type="pct"/>
            <w:tcBorders>
              <w:top w:val="single" w:sz="4" w:space="0" w:color="auto"/>
              <w:left w:val="single" w:sz="4" w:space="0" w:color="auto"/>
              <w:bottom w:val="single" w:sz="4" w:space="0" w:color="auto"/>
              <w:right w:val="single" w:sz="4" w:space="0" w:color="auto"/>
            </w:tcBorders>
          </w:tcPr>
          <w:p w14:paraId="4BA6444A"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lastRenderedPageBreak/>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4496AE03"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kalibrací měřících přístrojů za rok musí vycházet z plánu kalibrací. Je třeba plnit 100 % požadavků dle plánu kalibrací. </w:t>
            </w:r>
          </w:p>
        </w:tc>
      </w:tr>
      <w:tr w:rsidR="00CE723A" w:rsidRPr="00CE723A" w14:paraId="62898176"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4DAC192"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6740D45B" w14:textId="77777777" w:rsidR="00CE723A" w:rsidRPr="00CE723A" w:rsidRDefault="00CE723A" w:rsidP="000123FE">
            <w:pPr>
              <w:ind w:right="-56"/>
              <w:rPr>
                <w:rFonts w:ascii="Segoe UI" w:hAnsi="Segoe UI" w:cs="Segoe UI"/>
                <w:color w:val="010302"/>
                <w:sz w:val="20"/>
                <w:szCs w:val="20"/>
              </w:rPr>
            </w:pPr>
            <w:r w:rsidRPr="00CE723A">
              <w:rPr>
                <w:rFonts w:ascii="Segoe UI" w:hAnsi="Segoe UI" w:cs="Segoe UI"/>
                <w:color w:val="000000"/>
                <w:sz w:val="20"/>
                <w:szCs w:val="20"/>
              </w:rPr>
              <w:t>Počet bodů za rok = OVd2 x V</w:t>
            </w:r>
            <w:r w:rsidRPr="00CE723A">
              <w:rPr>
                <w:rFonts w:ascii="Segoe UI" w:hAnsi="Segoe UI" w:cs="Segoe UI"/>
                <w:color w:val="000000"/>
                <w:sz w:val="20"/>
                <w:szCs w:val="20"/>
                <w:vertAlign w:val="subscript"/>
              </w:rPr>
              <w:t>22</w:t>
            </w:r>
          </w:p>
          <w:p w14:paraId="3D1F8A7D" w14:textId="7B0FA098" w:rsidR="00CE723A" w:rsidRPr="00CE723A" w:rsidRDefault="00770F12" w:rsidP="000123FE">
            <w:pPr>
              <w:spacing w:before="27" w:line="275" w:lineRule="exact"/>
              <w:ind w:right="-51"/>
              <w:rPr>
                <w:rFonts w:ascii="Segoe UI" w:hAnsi="Segoe UI" w:cs="Segoe UI"/>
                <w:color w:val="010302"/>
                <w:sz w:val="20"/>
                <w:szCs w:val="20"/>
              </w:rPr>
            </w:pPr>
            <w:r w:rsidRPr="00CE723A">
              <w:rPr>
                <w:rFonts w:ascii="Segoe UI" w:hAnsi="Segoe UI" w:cs="Segoe UI"/>
                <w:color w:val="000000"/>
                <w:sz w:val="20"/>
                <w:szCs w:val="20"/>
              </w:rPr>
              <w:t>K</w:t>
            </w:r>
            <w:r w:rsidR="00CE723A" w:rsidRPr="00CE723A">
              <w:rPr>
                <w:rFonts w:ascii="Segoe UI" w:hAnsi="Segoe UI" w:cs="Segoe UI"/>
                <w:color w:val="000000"/>
                <w:sz w:val="20"/>
                <w:szCs w:val="20"/>
              </w:rPr>
              <w:t>de</w:t>
            </w:r>
            <w:r>
              <w:rPr>
                <w:rFonts w:ascii="Segoe UI" w:hAnsi="Segoe UI" w:cs="Segoe UI"/>
                <w:color w:val="000000"/>
                <w:sz w:val="20"/>
                <w:szCs w:val="20"/>
              </w:rPr>
              <w:t xml:space="preserve"> </w:t>
            </w:r>
            <w:r w:rsidR="00CE723A" w:rsidRPr="00CE723A">
              <w:rPr>
                <w:rFonts w:ascii="Segoe UI" w:hAnsi="Segoe UI" w:cs="Segoe UI"/>
                <w:color w:val="000000"/>
                <w:sz w:val="20"/>
                <w:szCs w:val="20"/>
              </w:rPr>
              <w:t>V</w:t>
            </w:r>
            <w:r w:rsidR="00CE723A" w:rsidRPr="00CE723A">
              <w:rPr>
                <w:rFonts w:ascii="Segoe UI" w:hAnsi="Segoe UI" w:cs="Segoe UI"/>
                <w:color w:val="000000"/>
                <w:sz w:val="20"/>
                <w:szCs w:val="20"/>
                <w:vertAlign w:val="subscript"/>
              </w:rPr>
              <w:t>22</w:t>
            </w:r>
            <w:r>
              <w:rPr>
                <w:rFonts w:ascii="Segoe UI" w:hAnsi="Segoe UI" w:cs="Segoe UI"/>
                <w:color w:val="000000"/>
                <w:sz w:val="20"/>
                <w:szCs w:val="20"/>
                <w:vertAlign w:val="subscript"/>
              </w:rPr>
              <w:t xml:space="preserve"> </w:t>
            </w:r>
            <w:r w:rsidR="00CE723A" w:rsidRPr="00CE723A">
              <w:rPr>
                <w:rFonts w:ascii="Segoe UI" w:hAnsi="Segoe UI" w:cs="Segoe UI"/>
                <w:color w:val="000000"/>
                <w:sz w:val="20"/>
                <w:szCs w:val="20"/>
              </w:rPr>
              <w:t>je</w:t>
            </w:r>
            <w:r>
              <w:rPr>
                <w:rFonts w:ascii="Segoe UI" w:hAnsi="Segoe UI" w:cs="Segoe UI"/>
                <w:color w:val="000000"/>
                <w:sz w:val="20"/>
                <w:szCs w:val="20"/>
              </w:rPr>
              <w:t xml:space="preserve"> </w:t>
            </w:r>
            <w:r w:rsidR="00CE723A" w:rsidRPr="00CE723A">
              <w:rPr>
                <w:rFonts w:ascii="Segoe UI" w:hAnsi="Segoe UI" w:cs="Segoe UI"/>
                <w:color w:val="000000"/>
                <w:sz w:val="20"/>
                <w:szCs w:val="20"/>
              </w:rPr>
              <w:t>počet</w:t>
            </w:r>
            <w:r>
              <w:rPr>
                <w:rFonts w:ascii="Segoe UI" w:hAnsi="Segoe UI" w:cs="Segoe UI"/>
                <w:color w:val="000000"/>
                <w:sz w:val="20"/>
                <w:szCs w:val="20"/>
              </w:rPr>
              <w:t xml:space="preserve"> </w:t>
            </w:r>
            <w:r w:rsidR="00CE723A" w:rsidRPr="00CE723A">
              <w:rPr>
                <w:rFonts w:ascii="Segoe UI" w:hAnsi="Segoe UI" w:cs="Segoe UI"/>
                <w:color w:val="000000"/>
                <w:sz w:val="20"/>
                <w:szCs w:val="20"/>
              </w:rPr>
              <w:t>bodů</w:t>
            </w:r>
            <w:r>
              <w:rPr>
                <w:rFonts w:ascii="Segoe UI" w:hAnsi="Segoe UI" w:cs="Segoe UI"/>
                <w:color w:val="000000"/>
                <w:sz w:val="20"/>
                <w:szCs w:val="20"/>
              </w:rPr>
              <w:t xml:space="preserve"> </w:t>
            </w:r>
            <w:r w:rsidR="00CE723A" w:rsidRPr="00CE723A">
              <w:rPr>
                <w:rFonts w:ascii="Segoe UI" w:hAnsi="Segoe UI" w:cs="Segoe UI"/>
                <w:color w:val="000000"/>
                <w:sz w:val="20"/>
                <w:szCs w:val="20"/>
              </w:rPr>
              <w:t>za</w:t>
            </w:r>
            <w:r>
              <w:rPr>
                <w:rFonts w:ascii="Segoe UI" w:hAnsi="Segoe UI" w:cs="Segoe UI"/>
                <w:color w:val="000000"/>
                <w:sz w:val="20"/>
                <w:szCs w:val="20"/>
              </w:rPr>
              <w:t xml:space="preserve"> </w:t>
            </w:r>
            <w:r w:rsidR="00CE723A" w:rsidRPr="00CE723A">
              <w:rPr>
                <w:rFonts w:ascii="Segoe UI" w:hAnsi="Segoe UI" w:cs="Segoe UI"/>
                <w:color w:val="000000"/>
                <w:sz w:val="20"/>
                <w:szCs w:val="20"/>
              </w:rPr>
              <w:t>ka</w:t>
            </w:r>
            <w:r w:rsidR="00CE723A" w:rsidRPr="00CE723A">
              <w:rPr>
                <w:rFonts w:ascii="Segoe UI" w:hAnsi="Segoe UI" w:cs="Segoe UI"/>
                <w:color w:val="000000"/>
                <w:spacing w:val="-3"/>
                <w:sz w:val="20"/>
                <w:szCs w:val="20"/>
              </w:rPr>
              <w:t>ž</w:t>
            </w:r>
            <w:r w:rsidR="00CE723A" w:rsidRPr="00CE723A">
              <w:rPr>
                <w:rFonts w:ascii="Segoe UI" w:hAnsi="Segoe UI" w:cs="Segoe UI"/>
                <w:color w:val="000000"/>
                <w:sz w:val="20"/>
                <w:szCs w:val="20"/>
              </w:rPr>
              <w:t>dou</w:t>
            </w:r>
            <w:r>
              <w:rPr>
                <w:rFonts w:ascii="Segoe UI" w:hAnsi="Segoe UI" w:cs="Segoe UI"/>
                <w:color w:val="000000"/>
                <w:sz w:val="20"/>
                <w:szCs w:val="20"/>
              </w:rPr>
              <w:t xml:space="preserve"> </w:t>
            </w:r>
            <w:r w:rsidR="00CE723A" w:rsidRPr="00CE723A">
              <w:rPr>
                <w:rFonts w:ascii="Segoe UI" w:hAnsi="Segoe UI" w:cs="Segoe UI"/>
                <w:color w:val="000000"/>
                <w:sz w:val="20"/>
                <w:szCs w:val="20"/>
              </w:rPr>
              <w:t>neprovedenou</w:t>
            </w:r>
            <w:r>
              <w:rPr>
                <w:rFonts w:ascii="Segoe UI" w:hAnsi="Segoe UI" w:cs="Segoe UI"/>
                <w:color w:val="000000"/>
                <w:sz w:val="20"/>
                <w:szCs w:val="20"/>
              </w:rPr>
              <w:t xml:space="preserve"> </w:t>
            </w:r>
            <w:r w:rsidR="00CE723A" w:rsidRPr="00CE723A">
              <w:rPr>
                <w:rFonts w:ascii="Segoe UI" w:hAnsi="Segoe UI" w:cs="Segoe UI"/>
                <w:color w:val="000000"/>
                <w:sz w:val="20"/>
                <w:szCs w:val="20"/>
              </w:rPr>
              <w:t>kalibraci</w:t>
            </w:r>
            <w:r>
              <w:rPr>
                <w:rFonts w:ascii="Segoe UI" w:hAnsi="Segoe UI" w:cs="Segoe UI"/>
                <w:color w:val="000000"/>
                <w:sz w:val="20"/>
                <w:szCs w:val="20"/>
              </w:rPr>
              <w:t xml:space="preserve"> </w:t>
            </w:r>
            <w:r w:rsidR="00CE723A" w:rsidRPr="00CE723A">
              <w:rPr>
                <w:rFonts w:ascii="Segoe UI" w:hAnsi="Segoe UI" w:cs="Segoe UI"/>
                <w:color w:val="000000"/>
                <w:sz w:val="20"/>
                <w:szCs w:val="20"/>
              </w:rPr>
              <w:t>dle</w:t>
            </w:r>
            <w:r>
              <w:rPr>
                <w:rFonts w:ascii="Segoe UI" w:hAnsi="Segoe UI" w:cs="Segoe UI"/>
                <w:color w:val="000000"/>
                <w:sz w:val="20"/>
                <w:szCs w:val="20"/>
              </w:rPr>
              <w:t xml:space="preserve"> </w:t>
            </w:r>
            <w:r w:rsidR="00CE723A" w:rsidRPr="00CE723A">
              <w:rPr>
                <w:rFonts w:ascii="Segoe UI" w:hAnsi="Segoe UI" w:cs="Segoe UI"/>
                <w:color w:val="000000"/>
                <w:sz w:val="20"/>
                <w:szCs w:val="20"/>
              </w:rPr>
              <w:t>plánu</w:t>
            </w:r>
            <w:r>
              <w:rPr>
                <w:rFonts w:ascii="Segoe UI" w:hAnsi="Segoe UI" w:cs="Segoe UI"/>
                <w:color w:val="000000"/>
                <w:sz w:val="20"/>
                <w:szCs w:val="20"/>
              </w:rPr>
              <w:t xml:space="preserve"> </w:t>
            </w:r>
            <w:r w:rsidR="00CE723A" w:rsidRPr="00CE723A">
              <w:rPr>
                <w:rFonts w:ascii="Segoe UI" w:hAnsi="Segoe UI" w:cs="Segoe UI"/>
                <w:color w:val="000000"/>
                <w:sz w:val="20"/>
                <w:szCs w:val="20"/>
              </w:rPr>
              <w:t xml:space="preserve">kalibrací,  </w:t>
            </w:r>
            <w:r w:rsidR="00CE723A" w:rsidRPr="00CE723A">
              <w:rPr>
                <w:rFonts w:ascii="Segoe UI" w:hAnsi="Segoe UI" w:cs="Segoe UI"/>
                <w:sz w:val="20"/>
                <w:szCs w:val="20"/>
              </w:rPr>
              <w:br w:type="textWrapping" w:clear="all"/>
            </w:r>
            <w:r w:rsidR="00CE723A" w:rsidRPr="00CE723A">
              <w:rPr>
                <w:rFonts w:ascii="Segoe UI" w:hAnsi="Segoe UI" w:cs="Segoe UI"/>
                <w:color w:val="000000"/>
                <w:sz w:val="20"/>
                <w:szCs w:val="20"/>
              </w:rPr>
              <w:t>min</w:t>
            </w:r>
            <w:r w:rsidR="00CE723A" w:rsidRPr="00CE723A">
              <w:rPr>
                <w:rFonts w:ascii="Segoe UI" w:hAnsi="Segoe UI" w:cs="Segoe UI"/>
                <w:color w:val="000000"/>
                <w:spacing w:val="-3"/>
                <w:sz w:val="20"/>
                <w:szCs w:val="20"/>
              </w:rPr>
              <w:t>i</w:t>
            </w:r>
            <w:r w:rsidR="00CE723A" w:rsidRPr="00CE723A">
              <w:rPr>
                <w:rFonts w:ascii="Segoe UI" w:hAnsi="Segoe UI" w:cs="Segoe UI"/>
                <w:color w:val="000000"/>
                <w:sz w:val="20"/>
                <w:szCs w:val="20"/>
              </w:rPr>
              <w:t>málně ve v</w:t>
            </w:r>
            <w:r w:rsidR="00CE723A" w:rsidRPr="00CE723A">
              <w:rPr>
                <w:rFonts w:ascii="Segoe UI" w:hAnsi="Segoe UI" w:cs="Segoe UI"/>
                <w:color w:val="000000"/>
                <w:spacing w:val="-3"/>
                <w:sz w:val="20"/>
                <w:szCs w:val="20"/>
              </w:rPr>
              <w:t>ý</w:t>
            </w:r>
            <w:r w:rsidR="00CE723A" w:rsidRPr="00CE723A">
              <w:rPr>
                <w:rFonts w:ascii="Segoe UI" w:hAnsi="Segoe UI" w:cs="Segoe UI"/>
                <w:color w:val="000000"/>
                <w:sz w:val="20"/>
                <w:szCs w:val="20"/>
              </w:rPr>
              <w:t xml:space="preserve">ši 0,01.  </w:t>
            </w:r>
          </w:p>
          <w:p w14:paraId="7E10B8AB"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(Pokud je referenční hodnota menší ne</w:t>
            </w:r>
            <w:r w:rsidRPr="00CE723A">
              <w:rPr>
                <w:rFonts w:ascii="Segoe UI" w:hAnsi="Segoe UI" w:cs="Segoe UI"/>
                <w:color w:val="000000"/>
                <w:spacing w:val="-3"/>
                <w:sz w:val="20"/>
                <w:szCs w:val="20"/>
              </w:rPr>
              <w:t>ž</w:t>
            </w:r>
            <w:r w:rsidRPr="00CE723A">
              <w:rPr>
                <w:rFonts w:ascii="Segoe UI" w:hAnsi="Segoe UI" w:cs="Segoe UI"/>
                <w:color w:val="000000"/>
                <w:sz w:val="20"/>
                <w:szCs w:val="20"/>
              </w:rPr>
              <w:t xml:space="preserve"> skutečn</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 počet kalibrací (ov15), v</w:t>
            </w:r>
            <w:r w:rsidRPr="00CE723A">
              <w:rPr>
                <w:rFonts w:ascii="Segoe UI" w:hAnsi="Segoe UI" w:cs="Segoe UI"/>
                <w:color w:val="000000"/>
                <w:spacing w:val="-5"/>
                <w:sz w:val="20"/>
                <w:szCs w:val="20"/>
              </w:rPr>
              <w:t>ý</w:t>
            </w:r>
            <w:r w:rsidRPr="00CE723A">
              <w:rPr>
                <w:rFonts w:ascii="Segoe UI" w:hAnsi="Segoe UI" w:cs="Segoe UI"/>
                <w:color w:val="000000"/>
                <w:sz w:val="20"/>
                <w:szCs w:val="20"/>
              </w:rPr>
              <w:t xml:space="preserve">konový  </w:t>
            </w:r>
            <w:r w:rsidRPr="00CE723A">
              <w:rPr>
                <w:rFonts w:ascii="Segoe UI" w:hAnsi="Segoe UI" w:cs="Segoe UI"/>
                <w:sz w:val="20"/>
                <w:szCs w:val="20"/>
              </w:rPr>
              <w:br w:type="textWrapping" w:clear="all"/>
            </w:r>
            <w:r w:rsidRPr="00CE723A">
              <w:rPr>
                <w:rFonts w:ascii="Segoe UI" w:hAnsi="Segoe UI" w:cs="Segoe UI"/>
                <w:color w:val="000000"/>
                <w:sz w:val="20"/>
                <w:szCs w:val="20"/>
              </w:rPr>
              <w:t>uka</w:t>
            </w:r>
            <w:r w:rsidRPr="00CE723A">
              <w:rPr>
                <w:rFonts w:ascii="Segoe UI" w:hAnsi="Segoe UI" w:cs="Segoe UI"/>
                <w:color w:val="000000"/>
                <w:spacing w:val="-3"/>
                <w:sz w:val="20"/>
                <w:szCs w:val="20"/>
              </w:rPr>
              <w:t>z</w:t>
            </w:r>
            <w:r w:rsidRPr="00CE723A">
              <w:rPr>
                <w:rFonts w:ascii="Segoe UI" w:hAnsi="Segoe UI" w:cs="Segoe UI"/>
                <w:color w:val="000000"/>
                <w:sz w:val="20"/>
                <w:szCs w:val="20"/>
              </w:rPr>
              <w:t>atel je splněn, nedochá</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í k odečtu bodů.)  </w:t>
            </w:r>
          </w:p>
        </w:tc>
      </w:tr>
      <w:tr w:rsidR="00CE723A" w:rsidRPr="00CE723A" w14:paraId="09CBE2AF"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0388A1F"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2417A393" w14:textId="77777777" w:rsidR="00CE723A" w:rsidRPr="00CE723A" w:rsidRDefault="00CE723A" w:rsidP="000123FE">
            <w:pPr>
              <w:rPr>
                <w:rFonts w:ascii="Segoe UI" w:hAnsi="Segoe UI" w:cs="Segoe UI"/>
                <w:color w:val="000000"/>
                <w:sz w:val="20"/>
                <w:szCs w:val="20"/>
              </w:rPr>
            </w:pPr>
            <w:r w:rsidRPr="00CE723A">
              <w:rPr>
                <w:rFonts w:ascii="Segoe UI" w:hAnsi="Segoe UI" w:cs="Segoe UI"/>
                <w:color w:val="000000"/>
                <w:sz w:val="20"/>
                <w:szCs w:val="20"/>
              </w:rPr>
              <w:t xml:space="preserve">Stanovení pokutových bodů sleduje neplnění plánu kalibrací, který určuje počet potřebných kalibrací měřících přístrojů k řízení ČOV během jednoho roku. Provozovatel vytvoří roční plán kalibrací na základě existujících provozních řádů a návodů k obsluze pro měřicí přístroje významné k řízení ČOV. Plán kalibrací se stanoví pro zařízení, která jsou významná pro řízení ČOV (na návrh provozovatele schválí vlastník seznam těchto zařízení).  </w:t>
            </w:r>
          </w:p>
          <w:p w14:paraId="39EB0FDA" w14:textId="77777777" w:rsidR="00CE723A" w:rsidRPr="00CE723A" w:rsidRDefault="00CE723A" w:rsidP="000123FE">
            <w:pPr>
              <w:rPr>
                <w:rFonts w:ascii="Segoe UI" w:hAnsi="Segoe UI" w:cs="Segoe UI"/>
                <w:sz w:val="20"/>
                <w:szCs w:val="20"/>
              </w:rPr>
            </w:pPr>
            <w:r w:rsidRPr="00CE723A">
              <w:rPr>
                <w:rFonts w:ascii="Segoe UI" w:hAnsi="Segoe UI" w:cs="Segoe UI"/>
                <w:color w:val="000000"/>
                <w:sz w:val="20"/>
                <w:szCs w:val="20"/>
              </w:rPr>
              <w:t>Pro účel</w:t>
            </w:r>
            <w:r w:rsidRPr="00CE723A">
              <w:rPr>
                <w:rFonts w:ascii="Segoe UI" w:hAnsi="Segoe UI" w:cs="Segoe UI"/>
                <w:color w:val="000000"/>
                <w:spacing w:val="-3"/>
                <w:sz w:val="20"/>
                <w:szCs w:val="20"/>
              </w:rPr>
              <w:t xml:space="preserve">y </w:t>
            </w:r>
            <w:r w:rsidRPr="00CE723A">
              <w:rPr>
                <w:rFonts w:ascii="Segoe UI" w:hAnsi="Segoe UI" w:cs="Segoe UI"/>
                <w:color w:val="000000"/>
                <w:sz w:val="20"/>
                <w:szCs w:val="20"/>
              </w:rPr>
              <w:t>sledování a v</w:t>
            </w:r>
            <w:r w:rsidRPr="00CE723A">
              <w:rPr>
                <w:rFonts w:ascii="Segoe UI" w:hAnsi="Segoe UI" w:cs="Segoe UI"/>
                <w:color w:val="000000"/>
                <w:spacing w:val="-3"/>
                <w:sz w:val="20"/>
                <w:szCs w:val="20"/>
              </w:rPr>
              <w:t>y</w:t>
            </w:r>
            <w:r w:rsidRPr="00CE723A">
              <w:rPr>
                <w:rFonts w:ascii="Segoe UI" w:hAnsi="Segoe UI" w:cs="Segoe UI"/>
                <w:color w:val="000000"/>
                <w:sz w:val="20"/>
                <w:szCs w:val="20"/>
              </w:rPr>
              <w:t>hodnocení v</w:t>
            </w:r>
            <w:r w:rsidRPr="00CE723A">
              <w:rPr>
                <w:rFonts w:ascii="Segoe UI" w:hAnsi="Segoe UI" w:cs="Segoe UI"/>
                <w:color w:val="000000"/>
                <w:spacing w:val="-5"/>
                <w:sz w:val="20"/>
                <w:szCs w:val="20"/>
              </w:rPr>
              <w:t>ý</w:t>
            </w:r>
            <w:r w:rsidRPr="00CE723A">
              <w:rPr>
                <w:rFonts w:ascii="Segoe UI" w:hAnsi="Segoe UI" w:cs="Segoe UI"/>
                <w:color w:val="000000"/>
                <w:sz w:val="20"/>
                <w:szCs w:val="20"/>
              </w:rPr>
              <w:t>konového ukazatele obsahuje Smlouva podrobnější pravidla pro ro</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sah evidence nezbytné  </w:t>
            </w:r>
            <w:r w:rsidRPr="00CE723A">
              <w:rPr>
                <w:rFonts w:ascii="Segoe UI" w:hAnsi="Segoe UI" w:cs="Segoe UI"/>
                <w:sz w:val="20"/>
                <w:szCs w:val="20"/>
              </w:rPr>
              <w:br w:type="textWrapping" w:clear="all"/>
            </w:r>
            <w:r w:rsidRPr="00CE723A">
              <w:rPr>
                <w:rFonts w:ascii="Segoe UI" w:hAnsi="Segoe UI" w:cs="Segoe UI"/>
                <w:color w:val="000000"/>
                <w:sz w:val="20"/>
                <w:szCs w:val="20"/>
              </w:rPr>
              <w:t>pro v</w:t>
            </w:r>
            <w:r w:rsidRPr="00CE723A">
              <w:rPr>
                <w:rFonts w:ascii="Segoe UI" w:hAnsi="Segoe UI" w:cs="Segoe UI"/>
                <w:color w:val="000000"/>
                <w:spacing w:val="-3"/>
                <w:sz w:val="20"/>
                <w:szCs w:val="20"/>
              </w:rPr>
              <w:t>y</w:t>
            </w:r>
            <w:r w:rsidRPr="00CE723A">
              <w:rPr>
                <w:rFonts w:ascii="Segoe UI" w:hAnsi="Segoe UI" w:cs="Segoe UI"/>
                <w:color w:val="000000"/>
                <w:sz w:val="20"/>
                <w:szCs w:val="20"/>
              </w:rPr>
              <w:t>hodnocení v</w:t>
            </w:r>
            <w:r w:rsidRPr="00CE723A">
              <w:rPr>
                <w:rFonts w:ascii="Segoe UI" w:hAnsi="Segoe UI" w:cs="Segoe UI"/>
                <w:color w:val="000000"/>
                <w:spacing w:val="-5"/>
                <w:sz w:val="20"/>
                <w:szCs w:val="20"/>
              </w:rPr>
              <w:t>ý</w:t>
            </w:r>
            <w:r w:rsidRPr="00CE723A">
              <w:rPr>
                <w:rFonts w:ascii="Segoe UI" w:hAnsi="Segoe UI" w:cs="Segoe UI"/>
                <w:color w:val="000000"/>
                <w:sz w:val="20"/>
                <w:szCs w:val="20"/>
              </w:rPr>
              <w:t>konového uka</w:t>
            </w:r>
            <w:r w:rsidRPr="00CE723A">
              <w:rPr>
                <w:rFonts w:ascii="Segoe UI" w:hAnsi="Segoe UI" w:cs="Segoe UI"/>
                <w:color w:val="000000"/>
                <w:spacing w:val="-3"/>
                <w:sz w:val="20"/>
                <w:szCs w:val="20"/>
              </w:rPr>
              <w:t>z</w:t>
            </w:r>
            <w:r w:rsidRPr="00CE723A">
              <w:rPr>
                <w:rFonts w:ascii="Segoe UI" w:hAnsi="Segoe UI" w:cs="Segoe UI"/>
                <w:color w:val="000000"/>
                <w:sz w:val="20"/>
                <w:szCs w:val="20"/>
              </w:rPr>
              <w:t>atele (popř. obsahuje specifikace určit</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ch  </w:t>
            </w:r>
            <w:r w:rsidRPr="00CE723A">
              <w:rPr>
                <w:rFonts w:ascii="Segoe UI" w:hAnsi="Segoe UI" w:cs="Segoe UI"/>
                <w:sz w:val="20"/>
                <w:szCs w:val="20"/>
              </w:rPr>
              <w:br w:type="textWrapping" w:clear="all"/>
            </w:r>
            <w:r w:rsidRPr="00CE723A">
              <w:rPr>
                <w:rFonts w:ascii="Segoe UI" w:hAnsi="Segoe UI" w:cs="Segoe UI"/>
                <w:color w:val="000000"/>
                <w:sz w:val="20"/>
                <w:szCs w:val="20"/>
              </w:rPr>
              <w:t>nezb</w:t>
            </w:r>
            <w:r w:rsidRPr="00CE723A">
              <w:rPr>
                <w:rFonts w:ascii="Segoe UI" w:hAnsi="Segoe UI" w:cs="Segoe UI"/>
                <w:color w:val="000000"/>
                <w:spacing w:val="-3"/>
                <w:sz w:val="20"/>
                <w:szCs w:val="20"/>
              </w:rPr>
              <w:t>y</w:t>
            </w:r>
            <w:r w:rsidRPr="00CE723A">
              <w:rPr>
                <w:rFonts w:ascii="Segoe UI" w:hAnsi="Segoe UI" w:cs="Segoe UI"/>
                <w:color w:val="000000"/>
                <w:sz w:val="20"/>
                <w:szCs w:val="20"/>
              </w:rPr>
              <w:t>tn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 dokumentů, pokud jsou t</w:t>
            </w:r>
            <w:r w:rsidRPr="00CE723A">
              <w:rPr>
                <w:rFonts w:ascii="Segoe UI" w:hAnsi="Segoe UI" w:cs="Segoe UI"/>
                <w:color w:val="000000"/>
                <w:spacing w:val="-3"/>
                <w:sz w:val="20"/>
                <w:szCs w:val="20"/>
              </w:rPr>
              <w:t>y</w:t>
            </w:r>
            <w:r w:rsidRPr="00CE723A">
              <w:rPr>
                <w:rFonts w:ascii="Segoe UI" w:hAnsi="Segoe UI" w:cs="Segoe UI"/>
                <w:color w:val="000000"/>
                <w:sz w:val="20"/>
                <w:szCs w:val="20"/>
              </w:rPr>
              <w:t>to dok</w:t>
            </w:r>
            <w:r w:rsidRPr="00CE723A">
              <w:rPr>
                <w:rFonts w:ascii="Segoe UI" w:hAnsi="Segoe UI" w:cs="Segoe UI"/>
                <w:color w:val="000000"/>
                <w:spacing w:val="-2"/>
                <w:sz w:val="20"/>
                <w:szCs w:val="20"/>
              </w:rPr>
              <w:t>u</w:t>
            </w:r>
            <w:r w:rsidRPr="00CE723A">
              <w:rPr>
                <w:rFonts w:ascii="Segoe UI" w:hAnsi="Segoe UI" w:cs="Segoe UI"/>
                <w:color w:val="000000"/>
                <w:sz w:val="20"/>
                <w:szCs w:val="20"/>
              </w:rPr>
              <w:t>ment</w:t>
            </w:r>
            <w:r w:rsidRPr="00CE723A">
              <w:rPr>
                <w:rFonts w:ascii="Segoe UI" w:hAnsi="Segoe UI" w:cs="Segoe UI"/>
                <w:color w:val="000000"/>
                <w:spacing w:val="-5"/>
                <w:sz w:val="20"/>
                <w:szCs w:val="20"/>
              </w:rPr>
              <w:t xml:space="preserve">y </w:t>
            </w:r>
            <w:r w:rsidRPr="00CE723A">
              <w:rPr>
                <w:rFonts w:ascii="Segoe UI" w:hAnsi="Segoe UI" w:cs="Segoe UI"/>
                <w:color w:val="000000"/>
                <w:sz w:val="20"/>
                <w:szCs w:val="20"/>
              </w:rPr>
              <w:t xml:space="preserve">pro definici ukazatele  </w:t>
            </w:r>
            <w:r w:rsidRPr="00CE723A">
              <w:rPr>
                <w:rFonts w:ascii="Segoe UI" w:hAnsi="Segoe UI" w:cs="Segoe UI"/>
                <w:sz w:val="20"/>
                <w:szCs w:val="20"/>
              </w:rPr>
              <w:br w:type="textWrapping" w:clear="all"/>
            </w:r>
            <w:r w:rsidRPr="00CE723A">
              <w:rPr>
                <w:rFonts w:ascii="Segoe UI" w:hAnsi="Segoe UI" w:cs="Segoe UI"/>
                <w:color w:val="000000"/>
                <w:sz w:val="20"/>
                <w:szCs w:val="20"/>
              </w:rPr>
              <w:t xml:space="preserve">relevantní).  </w:t>
            </w:r>
          </w:p>
        </w:tc>
      </w:tr>
      <w:tr w:rsidR="00CE723A" w:rsidRPr="00CE723A" w14:paraId="7E9CB4FF"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6DC407CC"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Příklad</w:t>
            </w:r>
          </w:p>
        </w:tc>
        <w:tc>
          <w:tcPr>
            <w:tcW w:w="4147" w:type="pct"/>
            <w:gridSpan w:val="2"/>
            <w:tcBorders>
              <w:top w:val="single" w:sz="4" w:space="0" w:color="auto"/>
              <w:left w:val="single" w:sz="4" w:space="0" w:color="auto"/>
              <w:bottom w:val="single" w:sz="4" w:space="0" w:color="auto"/>
              <w:right w:val="single" w:sz="4" w:space="0" w:color="auto"/>
            </w:tcBorders>
          </w:tcPr>
          <w:p w14:paraId="146C0E1B" w14:textId="02596394" w:rsidR="00CE723A" w:rsidRPr="00CE723A" w:rsidRDefault="00CE723A" w:rsidP="000123FE">
            <w:pPr>
              <w:spacing w:line="277" w:lineRule="exact"/>
              <w:ind w:left="35" w:right="-54"/>
              <w:rPr>
                <w:rFonts w:ascii="Segoe UI" w:hAnsi="Segoe UI" w:cs="Segoe UI"/>
                <w:color w:val="010302"/>
                <w:sz w:val="20"/>
                <w:szCs w:val="20"/>
              </w:rPr>
            </w:pPr>
            <w:r w:rsidRPr="00CE723A">
              <w:rPr>
                <w:rFonts w:ascii="Segoe UI" w:hAnsi="Segoe UI" w:cs="Segoe UI"/>
                <w:color w:val="000000"/>
                <w:sz w:val="20"/>
                <w:szCs w:val="20"/>
              </w:rPr>
              <w:t>Provozovatel</w:t>
            </w:r>
            <w:r w:rsidR="00770F12">
              <w:rPr>
                <w:rFonts w:ascii="Segoe UI" w:hAnsi="Segoe UI" w:cs="Segoe UI"/>
                <w:color w:val="000000"/>
                <w:sz w:val="20"/>
                <w:szCs w:val="20"/>
              </w:rPr>
              <w:t xml:space="preserve"> </w:t>
            </w:r>
            <w:r w:rsidRPr="00CE723A">
              <w:rPr>
                <w:rFonts w:ascii="Segoe UI" w:hAnsi="Segoe UI" w:cs="Segoe UI"/>
                <w:color w:val="000000"/>
                <w:sz w:val="20"/>
                <w:szCs w:val="20"/>
              </w:rPr>
              <w:t>spravuje</w:t>
            </w:r>
            <w:r w:rsidR="00770F12">
              <w:rPr>
                <w:rFonts w:ascii="Segoe UI" w:hAnsi="Segoe UI" w:cs="Segoe UI"/>
                <w:color w:val="000000"/>
                <w:sz w:val="20"/>
                <w:szCs w:val="20"/>
              </w:rPr>
              <w:t xml:space="preserve"> </w:t>
            </w:r>
            <w:r w:rsidRPr="00CE723A">
              <w:rPr>
                <w:rFonts w:ascii="Segoe UI" w:hAnsi="Segoe UI" w:cs="Segoe UI"/>
                <w:color w:val="000000"/>
                <w:sz w:val="20"/>
                <w:szCs w:val="20"/>
              </w:rPr>
              <w:t>celkem</w:t>
            </w:r>
            <w:r w:rsidR="00770F12">
              <w:rPr>
                <w:rFonts w:ascii="Segoe UI" w:hAnsi="Segoe UI" w:cs="Segoe UI"/>
                <w:color w:val="000000"/>
                <w:sz w:val="20"/>
                <w:szCs w:val="20"/>
              </w:rPr>
              <w:t xml:space="preserve"> </w:t>
            </w:r>
            <w:r w:rsidRPr="00CE723A">
              <w:rPr>
                <w:rFonts w:ascii="Segoe UI" w:hAnsi="Segoe UI" w:cs="Segoe UI"/>
                <w:color w:val="000000"/>
                <w:sz w:val="20"/>
                <w:szCs w:val="20"/>
              </w:rPr>
              <w:t>15</w:t>
            </w:r>
            <w:r w:rsidR="00770F12">
              <w:rPr>
                <w:rFonts w:ascii="Segoe UI" w:hAnsi="Segoe UI" w:cs="Segoe UI"/>
                <w:color w:val="000000"/>
                <w:sz w:val="20"/>
                <w:szCs w:val="20"/>
              </w:rPr>
              <w:t xml:space="preserve"> </w:t>
            </w:r>
            <w:r w:rsidRPr="00CE723A">
              <w:rPr>
                <w:rFonts w:ascii="Segoe UI" w:hAnsi="Segoe UI" w:cs="Segoe UI"/>
                <w:color w:val="000000"/>
                <w:sz w:val="20"/>
                <w:szCs w:val="20"/>
              </w:rPr>
              <w:t>v</w:t>
            </w:r>
            <w:r w:rsidRPr="00CE723A">
              <w:rPr>
                <w:rFonts w:ascii="Segoe UI" w:hAnsi="Segoe UI" w:cs="Segoe UI"/>
                <w:color w:val="000000"/>
                <w:spacing w:val="-3"/>
                <w:sz w:val="20"/>
                <w:szCs w:val="20"/>
              </w:rPr>
              <w:t>ý</w:t>
            </w:r>
            <w:r w:rsidRPr="00CE723A">
              <w:rPr>
                <w:rFonts w:ascii="Segoe UI" w:hAnsi="Segoe UI" w:cs="Segoe UI"/>
                <w:color w:val="000000"/>
                <w:sz w:val="20"/>
                <w:szCs w:val="20"/>
              </w:rPr>
              <w:t>znamn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w:t>
            </w:r>
            <w:r w:rsidR="00770F12">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770F12">
              <w:rPr>
                <w:rFonts w:ascii="Segoe UI" w:hAnsi="Segoe UI" w:cs="Segoe UI"/>
                <w:color w:val="000000"/>
                <w:sz w:val="20"/>
                <w:szCs w:val="20"/>
              </w:rPr>
              <w:t xml:space="preserve"> </w:t>
            </w:r>
            <w:r w:rsidR="00B73F2F" w:rsidRPr="00CE723A">
              <w:rPr>
                <w:rFonts w:ascii="Segoe UI" w:hAnsi="Segoe UI" w:cs="Segoe UI"/>
                <w:color w:val="000000"/>
                <w:sz w:val="20"/>
                <w:szCs w:val="20"/>
              </w:rPr>
              <w:t>k ř</w:t>
            </w:r>
            <w:r w:rsidR="00B73F2F" w:rsidRPr="00CE723A">
              <w:rPr>
                <w:rFonts w:ascii="Segoe UI" w:hAnsi="Segoe UI" w:cs="Segoe UI"/>
                <w:color w:val="000000"/>
                <w:spacing w:val="-3"/>
                <w:sz w:val="20"/>
                <w:szCs w:val="20"/>
              </w:rPr>
              <w:t>í</w:t>
            </w:r>
            <w:r w:rsidR="00B73F2F" w:rsidRPr="00CE723A">
              <w:rPr>
                <w:rFonts w:ascii="Segoe UI" w:hAnsi="Segoe UI" w:cs="Segoe UI"/>
                <w:color w:val="000000"/>
                <w:sz w:val="20"/>
                <w:szCs w:val="20"/>
              </w:rPr>
              <w:t>zení</w:t>
            </w:r>
            <w:r w:rsidR="00770F12">
              <w:rPr>
                <w:rFonts w:ascii="Segoe UI" w:hAnsi="Segoe UI" w:cs="Segoe UI"/>
                <w:color w:val="000000"/>
                <w:sz w:val="20"/>
                <w:szCs w:val="20"/>
              </w:rPr>
              <w:t xml:space="preserve"> </w:t>
            </w:r>
            <w:r w:rsidRPr="00CE723A">
              <w:rPr>
                <w:rFonts w:ascii="Segoe UI" w:hAnsi="Segoe UI" w:cs="Segoe UI"/>
                <w:color w:val="000000"/>
                <w:sz w:val="20"/>
                <w:szCs w:val="20"/>
              </w:rPr>
              <w:t>ČOV.</w:t>
            </w:r>
            <w:r w:rsidR="00770F12">
              <w:rPr>
                <w:rFonts w:ascii="Segoe UI" w:hAnsi="Segoe UI" w:cs="Segoe UI"/>
                <w:color w:val="000000"/>
                <w:sz w:val="20"/>
                <w:szCs w:val="20"/>
              </w:rPr>
              <w:t xml:space="preserve"> </w:t>
            </w:r>
            <w:r w:rsidRPr="00CE723A">
              <w:rPr>
                <w:rFonts w:ascii="Segoe UI" w:hAnsi="Segoe UI" w:cs="Segoe UI"/>
                <w:color w:val="000000"/>
                <w:sz w:val="20"/>
                <w:szCs w:val="20"/>
              </w:rPr>
              <w:t>Roční</w:t>
            </w:r>
            <w:r w:rsidR="00770F12">
              <w:rPr>
                <w:rFonts w:ascii="Segoe UI" w:hAnsi="Segoe UI" w:cs="Segoe UI"/>
                <w:color w:val="000000"/>
                <w:sz w:val="20"/>
                <w:szCs w:val="20"/>
              </w:rPr>
              <w:t xml:space="preserve"> </w:t>
            </w:r>
            <w:r w:rsidRPr="00CE723A">
              <w:rPr>
                <w:rFonts w:ascii="Segoe UI" w:hAnsi="Segoe UI" w:cs="Segoe UI"/>
                <w:color w:val="000000"/>
                <w:sz w:val="20"/>
                <w:szCs w:val="20"/>
              </w:rPr>
              <w:t xml:space="preserve">plán  </w:t>
            </w:r>
            <w:r w:rsidRPr="00CE723A">
              <w:rPr>
                <w:rFonts w:ascii="Segoe UI" w:hAnsi="Segoe UI" w:cs="Segoe UI"/>
                <w:sz w:val="20"/>
                <w:szCs w:val="20"/>
              </w:rPr>
              <w:br w:type="textWrapping" w:clear="all"/>
            </w:r>
            <w:r w:rsidRPr="00CE723A">
              <w:rPr>
                <w:rFonts w:ascii="Segoe UI" w:hAnsi="Segoe UI" w:cs="Segoe UI"/>
                <w:color w:val="000000"/>
                <w:sz w:val="20"/>
                <w:szCs w:val="20"/>
              </w:rPr>
              <w:t>kalibrací</w:t>
            </w:r>
            <w:r w:rsidR="00770F12">
              <w:rPr>
                <w:rFonts w:ascii="Segoe UI" w:hAnsi="Segoe UI" w:cs="Segoe UI"/>
                <w:color w:val="000000"/>
                <w:sz w:val="20"/>
                <w:szCs w:val="20"/>
              </w:rPr>
              <w:t xml:space="preserve"> </w:t>
            </w:r>
            <w:r w:rsidRPr="00CE723A">
              <w:rPr>
                <w:rFonts w:ascii="Segoe UI" w:hAnsi="Segoe UI" w:cs="Segoe UI"/>
                <w:color w:val="000000"/>
                <w:sz w:val="20"/>
                <w:szCs w:val="20"/>
              </w:rPr>
              <w:t>pro</w:t>
            </w:r>
            <w:r w:rsidR="00770F12">
              <w:rPr>
                <w:rFonts w:ascii="Segoe UI" w:hAnsi="Segoe UI" w:cs="Segoe UI"/>
                <w:color w:val="000000"/>
                <w:sz w:val="20"/>
                <w:szCs w:val="20"/>
              </w:rPr>
              <w:t xml:space="preserve"> </w:t>
            </w:r>
            <w:r w:rsidRPr="00CE723A">
              <w:rPr>
                <w:rFonts w:ascii="Segoe UI" w:hAnsi="Segoe UI" w:cs="Segoe UI"/>
                <w:color w:val="000000"/>
                <w:sz w:val="20"/>
                <w:szCs w:val="20"/>
              </w:rPr>
              <w:t>dan</w:t>
            </w:r>
            <w:r w:rsidRPr="00CE723A">
              <w:rPr>
                <w:rFonts w:ascii="Segoe UI" w:hAnsi="Segoe UI" w:cs="Segoe UI"/>
                <w:color w:val="000000"/>
                <w:spacing w:val="-3"/>
                <w:sz w:val="20"/>
                <w:szCs w:val="20"/>
              </w:rPr>
              <w:t>ý</w:t>
            </w:r>
            <w:r w:rsidR="00770F12">
              <w:rPr>
                <w:rFonts w:ascii="Segoe UI" w:hAnsi="Segoe UI" w:cs="Segoe UI"/>
                <w:color w:val="000000"/>
                <w:spacing w:val="-3"/>
                <w:sz w:val="20"/>
                <w:szCs w:val="20"/>
              </w:rPr>
              <w:t xml:space="preserve"> </w:t>
            </w:r>
            <w:r w:rsidRPr="00CE723A">
              <w:rPr>
                <w:rFonts w:ascii="Segoe UI" w:hAnsi="Segoe UI" w:cs="Segoe UI"/>
                <w:color w:val="000000"/>
                <w:sz w:val="20"/>
                <w:szCs w:val="20"/>
              </w:rPr>
              <w:t>rok</w:t>
            </w:r>
            <w:r w:rsidR="00770F12">
              <w:rPr>
                <w:rFonts w:ascii="Segoe UI" w:hAnsi="Segoe UI" w:cs="Segoe UI"/>
                <w:color w:val="000000"/>
                <w:sz w:val="20"/>
                <w:szCs w:val="20"/>
              </w:rPr>
              <w:t xml:space="preserve"> </w:t>
            </w:r>
            <w:r w:rsidRPr="00CE723A">
              <w:rPr>
                <w:rFonts w:ascii="Segoe UI" w:hAnsi="Segoe UI" w:cs="Segoe UI"/>
                <w:color w:val="000000"/>
                <w:sz w:val="20"/>
                <w:szCs w:val="20"/>
              </w:rPr>
              <w:t>po</w:t>
            </w:r>
            <w:r w:rsidRPr="00CE723A">
              <w:rPr>
                <w:rFonts w:ascii="Segoe UI" w:hAnsi="Segoe UI" w:cs="Segoe UI"/>
                <w:color w:val="000000"/>
                <w:spacing w:val="-3"/>
                <w:sz w:val="20"/>
                <w:szCs w:val="20"/>
              </w:rPr>
              <w:t>ž</w:t>
            </w:r>
            <w:r w:rsidRPr="00CE723A">
              <w:rPr>
                <w:rFonts w:ascii="Segoe UI" w:hAnsi="Segoe UI" w:cs="Segoe UI"/>
                <w:color w:val="000000"/>
                <w:sz w:val="20"/>
                <w:szCs w:val="20"/>
              </w:rPr>
              <w:t>aduje</w:t>
            </w:r>
            <w:r w:rsidR="00770F12">
              <w:rPr>
                <w:rFonts w:ascii="Segoe UI" w:hAnsi="Segoe UI" w:cs="Segoe UI"/>
                <w:color w:val="000000"/>
                <w:sz w:val="20"/>
                <w:szCs w:val="20"/>
              </w:rPr>
              <w:t xml:space="preserve"> </w:t>
            </w:r>
            <w:r w:rsidRPr="00CE723A">
              <w:rPr>
                <w:rFonts w:ascii="Segoe UI" w:hAnsi="Segoe UI" w:cs="Segoe UI"/>
                <w:color w:val="000000"/>
                <w:sz w:val="20"/>
                <w:szCs w:val="20"/>
              </w:rPr>
              <w:t>provedení</w:t>
            </w:r>
            <w:r w:rsidR="00770F12">
              <w:rPr>
                <w:rFonts w:ascii="Segoe UI" w:hAnsi="Segoe UI" w:cs="Segoe UI"/>
                <w:color w:val="000000"/>
                <w:sz w:val="20"/>
                <w:szCs w:val="20"/>
              </w:rPr>
              <w:t xml:space="preserve"> </w:t>
            </w:r>
            <w:r w:rsidRPr="00CE723A">
              <w:rPr>
                <w:rFonts w:ascii="Segoe UI" w:hAnsi="Segoe UI" w:cs="Segoe UI"/>
                <w:color w:val="000000"/>
                <w:sz w:val="20"/>
                <w:szCs w:val="20"/>
              </w:rPr>
              <w:t>32</w:t>
            </w:r>
            <w:r w:rsidR="00770F12">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770F12">
              <w:rPr>
                <w:rFonts w:ascii="Segoe UI" w:hAnsi="Segoe UI" w:cs="Segoe UI"/>
                <w:color w:val="000000"/>
                <w:sz w:val="20"/>
                <w:szCs w:val="20"/>
              </w:rPr>
              <w:t xml:space="preserve"> </w:t>
            </w:r>
            <w:r w:rsidRPr="00CE723A">
              <w:rPr>
                <w:rFonts w:ascii="Segoe UI" w:hAnsi="Segoe UI" w:cs="Segoe UI"/>
                <w:color w:val="000000"/>
                <w:sz w:val="20"/>
                <w:szCs w:val="20"/>
              </w:rPr>
              <w:t>těchto</w:t>
            </w:r>
            <w:r w:rsidR="00770F12">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770F12">
              <w:rPr>
                <w:rFonts w:ascii="Segoe UI" w:hAnsi="Segoe UI" w:cs="Segoe UI"/>
                <w:color w:val="000000"/>
                <w:sz w:val="20"/>
                <w:szCs w:val="20"/>
              </w:rPr>
              <w:t xml:space="preserve"> </w:t>
            </w:r>
            <w:r w:rsidRPr="00CE723A">
              <w:rPr>
                <w:rFonts w:ascii="Segoe UI" w:hAnsi="Segoe UI" w:cs="Segoe UI"/>
                <w:color w:val="000000"/>
                <w:sz w:val="20"/>
                <w:szCs w:val="20"/>
              </w:rPr>
              <w:t xml:space="preserve">Ve  </w:t>
            </w:r>
            <w:r w:rsidRPr="00CE723A">
              <w:rPr>
                <w:rFonts w:ascii="Segoe UI" w:hAnsi="Segoe UI" w:cs="Segoe UI"/>
                <w:sz w:val="20"/>
                <w:szCs w:val="20"/>
              </w:rPr>
              <w:br w:type="textWrapping" w:clear="all"/>
            </w:r>
            <w:r w:rsidRPr="00CE723A">
              <w:rPr>
                <w:rFonts w:ascii="Segoe UI" w:hAnsi="Segoe UI" w:cs="Segoe UI"/>
                <w:color w:val="000000"/>
                <w:sz w:val="20"/>
                <w:szCs w:val="20"/>
              </w:rPr>
              <w:t>skutečnosti b</w:t>
            </w:r>
            <w:r w:rsidRPr="00CE723A">
              <w:rPr>
                <w:rFonts w:ascii="Segoe UI" w:hAnsi="Segoe UI" w:cs="Segoe UI"/>
                <w:color w:val="000000"/>
                <w:spacing w:val="-3"/>
                <w:sz w:val="20"/>
                <w:szCs w:val="20"/>
              </w:rPr>
              <w:t>y</w:t>
            </w:r>
            <w:r w:rsidRPr="00CE723A">
              <w:rPr>
                <w:rFonts w:ascii="Segoe UI" w:hAnsi="Segoe UI" w:cs="Segoe UI"/>
                <w:color w:val="000000"/>
                <w:sz w:val="20"/>
                <w:szCs w:val="20"/>
              </w:rPr>
              <w:t xml:space="preserve">lo provedeno pouze 20 kalibrací.  </w:t>
            </w:r>
          </w:p>
          <w:p w14:paraId="1065D1FE" w14:textId="77777777" w:rsidR="00CE723A" w:rsidRPr="00CE723A" w:rsidRDefault="00CE723A" w:rsidP="000123FE">
            <w:pPr>
              <w:spacing w:before="21"/>
              <w:ind w:left="35" w:right="-56"/>
              <w:rPr>
                <w:rFonts w:ascii="Segoe UI" w:hAnsi="Segoe UI" w:cs="Segoe UI"/>
                <w:color w:val="010302"/>
                <w:sz w:val="20"/>
                <w:szCs w:val="20"/>
              </w:rPr>
            </w:pPr>
            <w:r w:rsidRPr="00CE723A">
              <w:rPr>
                <w:rFonts w:ascii="Segoe UI" w:hAnsi="Segoe UI" w:cs="Segoe UI"/>
                <w:i/>
                <w:iCs/>
                <w:color w:val="000000"/>
                <w:sz w:val="20"/>
                <w:szCs w:val="20"/>
              </w:rPr>
              <w:t xml:space="preserve">Postup při stanovení pokutových bodů:  </w:t>
            </w:r>
          </w:p>
          <w:p w14:paraId="2D35A8E2" w14:textId="77777777" w:rsidR="00CE723A" w:rsidRPr="00CE723A" w:rsidRDefault="00CE723A" w:rsidP="000123FE">
            <w:pPr>
              <w:pStyle w:val="Zkladntext"/>
              <w:ind w:left="35"/>
              <w:rPr>
                <w:rFonts w:ascii="Segoe UI" w:hAnsi="Segoe UI" w:cs="Segoe UI"/>
                <w:sz w:val="20"/>
                <w:szCs w:val="20"/>
              </w:rPr>
            </w:pPr>
            <w:r w:rsidRPr="00CE723A">
              <w:rPr>
                <w:rFonts w:ascii="Segoe UI" w:hAnsi="Segoe UI" w:cs="Segoe UI"/>
                <w:color w:val="000000"/>
                <w:sz w:val="20"/>
                <w:szCs w:val="20"/>
              </w:rPr>
              <w:t>Počet bodů za dan</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 rok = (</w:t>
            </w:r>
            <w:proofErr w:type="gramStart"/>
            <w:r w:rsidRPr="00CE723A">
              <w:rPr>
                <w:rFonts w:ascii="Segoe UI" w:hAnsi="Segoe UI" w:cs="Segoe UI"/>
                <w:color w:val="000000"/>
                <w:sz w:val="20"/>
                <w:szCs w:val="20"/>
              </w:rPr>
              <w:t>32 – 20</w:t>
            </w:r>
            <w:proofErr w:type="gramEnd"/>
            <w:r w:rsidRPr="00CE723A">
              <w:rPr>
                <w:rFonts w:ascii="Segoe UI" w:hAnsi="Segoe UI" w:cs="Segoe UI"/>
                <w:color w:val="000000"/>
                <w:sz w:val="20"/>
                <w:szCs w:val="20"/>
              </w:rPr>
              <w:t xml:space="preserve">) x 0,01 = 0,12  </w:t>
            </w:r>
          </w:p>
        </w:tc>
      </w:tr>
    </w:tbl>
    <w:p w14:paraId="5CD8A51A" w14:textId="77777777" w:rsidR="00CE723A" w:rsidRDefault="00CE723A" w:rsidP="00CE723A">
      <w:pPr>
        <w:pStyle w:val="Nadpis3"/>
        <w:widowControl w:val="0"/>
        <w:tabs>
          <w:tab w:val="clear" w:pos="1276"/>
          <w:tab w:val="left" w:pos="1560"/>
        </w:tabs>
        <w:spacing w:after="0"/>
        <w:ind w:left="1560"/>
      </w:pPr>
      <w:r w:rsidRPr="00966A36">
        <w:t>Kontrola odlehčovacích komor na jednotné kanalizaci (iOVd3, OVd3</w:t>
      </w:r>
      <w:r>
        <w:t>) (dodatečný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CE723A" w:rsidRPr="00CE723A" w14:paraId="0DF03A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E42CA0E"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34E85B4" w14:textId="77777777" w:rsidR="00CE723A" w:rsidRPr="00CE723A" w:rsidRDefault="00CE723A" w:rsidP="000123FE">
            <w:pPr>
              <w:spacing w:line="275" w:lineRule="exact"/>
              <w:ind w:left="69" w:right="-55"/>
              <w:rPr>
                <w:rFonts w:ascii="Segoe UI" w:hAnsi="Segoe UI" w:cs="Segoe UI"/>
                <w:color w:val="010302"/>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kontrolovan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jednotné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kanalizaci</w:t>
            </w:r>
            <w:r w:rsidR="000123FE">
              <w:rPr>
                <w:rFonts w:ascii="Segoe UI" w:hAnsi="Segoe UI" w:cs="Segoe UI"/>
                <w:color w:val="000000"/>
                <w:sz w:val="20"/>
                <w:szCs w:val="20"/>
              </w:rPr>
              <w:t xml:space="preserve"> </w:t>
            </w:r>
            <w:r w:rsidRPr="00CE723A">
              <w:rPr>
                <w:rFonts w:ascii="Segoe UI" w:hAnsi="Segoe UI" w:cs="Segoe UI"/>
                <w:color w:val="000000"/>
                <w:sz w:val="20"/>
                <w:szCs w:val="20"/>
              </w:rPr>
              <w:t>v poměru k</w:t>
            </w:r>
            <w:r w:rsidR="000123FE">
              <w:rPr>
                <w:rFonts w:ascii="Segoe UI" w:hAnsi="Segoe UI" w:cs="Segoe UI"/>
                <w:color w:val="000000"/>
                <w:sz w:val="20"/>
                <w:szCs w:val="20"/>
              </w:rPr>
              <w:t> </w:t>
            </w:r>
            <w:r w:rsidRPr="00CE723A">
              <w:rPr>
                <w:rFonts w:ascii="Segoe UI" w:hAnsi="Segoe UI" w:cs="Segoe UI"/>
                <w:color w:val="000000"/>
                <w:sz w:val="20"/>
                <w:szCs w:val="20"/>
              </w:rPr>
              <w:t>celkovému</w:t>
            </w:r>
            <w:r w:rsidR="000123FE">
              <w:rPr>
                <w:rFonts w:ascii="Segoe UI" w:hAnsi="Segoe UI" w:cs="Segoe UI"/>
                <w:color w:val="000000"/>
                <w:sz w:val="20"/>
                <w:szCs w:val="20"/>
              </w:rPr>
              <w:t xml:space="preserve"> </w:t>
            </w:r>
            <w:r w:rsidRPr="00CE723A">
              <w:rPr>
                <w:rFonts w:ascii="Segoe UI" w:hAnsi="Segoe UI" w:cs="Segoe UI"/>
                <w:color w:val="000000"/>
                <w:sz w:val="20"/>
                <w:szCs w:val="20"/>
              </w:rPr>
              <w:t>počtu</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je</w:t>
            </w:r>
            <w:r w:rsidRPr="00CE723A">
              <w:rPr>
                <w:rFonts w:ascii="Segoe UI" w:hAnsi="Segoe UI" w:cs="Segoe UI"/>
                <w:color w:val="000000"/>
                <w:spacing w:val="-3"/>
                <w:sz w:val="20"/>
                <w:szCs w:val="20"/>
              </w:rPr>
              <w:t>d</w:t>
            </w:r>
            <w:r w:rsidRPr="00CE723A">
              <w:rPr>
                <w:rFonts w:ascii="Segoe UI" w:hAnsi="Segoe UI" w:cs="Segoe UI"/>
                <w:color w:val="000000"/>
                <w:sz w:val="20"/>
                <w:szCs w:val="20"/>
              </w:rPr>
              <w:t>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kanalizaci,</w:t>
            </w:r>
            <w:r w:rsidR="000123FE">
              <w:rPr>
                <w:rFonts w:ascii="Segoe UI" w:hAnsi="Segoe UI" w:cs="Segoe UI"/>
                <w:color w:val="000000"/>
                <w:sz w:val="20"/>
                <w:szCs w:val="20"/>
              </w:rPr>
              <w:t xml:space="preserve"> </w:t>
            </w:r>
            <w:r w:rsidRPr="00CE723A">
              <w:rPr>
                <w:rFonts w:ascii="Segoe UI" w:hAnsi="Segoe UI" w:cs="Segoe UI"/>
                <w:color w:val="000000"/>
                <w:sz w:val="20"/>
                <w:szCs w:val="20"/>
              </w:rPr>
              <w:t>v</w:t>
            </w:r>
            <w:r w:rsidRPr="00CE723A">
              <w:rPr>
                <w:rFonts w:ascii="Segoe UI" w:hAnsi="Segoe UI" w:cs="Segoe UI"/>
                <w:color w:val="000000"/>
                <w:spacing w:val="-3"/>
                <w:sz w:val="20"/>
                <w:szCs w:val="20"/>
              </w:rPr>
              <w:t>y</w:t>
            </w:r>
            <w:r w:rsidRPr="00CE723A">
              <w:rPr>
                <w:rFonts w:ascii="Segoe UI" w:hAnsi="Segoe UI" w:cs="Segoe UI"/>
                <w:color w:val="000000"/>
                <w:sz w:val="20"/>
                <w:szCs w:val="20"/>
              </w:rPr>
              <w:t xml:space="preserve">jádřeno v procentech.   </w:t>
            </w:r>
          </w:p>
          <w:p w14:paraId="566C25BA" w14:textId="57FA6DDC" w:rsidR="00CE723A" w:rsidRPr="00CE723A" w:rsidRDefault="00CE723A" w:rsidP="000123FE">
            <w:pPr>
              <w:pStyle w:val="Zkladntext"/>
              <w:rPr>
                <w:rFonts w:ascii="Segoe UI" w:hAnsi="Segoe UI" w:cs="Segoe UI"/>
                <w:i/>
                <w:noProof/>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 xml:space="preserve">atel je sledován v rámci hodnoceného období. Hodnocené období je jeden </w:t>
            </w:r>
            <w:r w:rsidR="00B73F2F" w:rsidRPr="00CE723A">
              <w:rPr>
                <w:rFonts w:ascii="Segoe UI" w:hAnsi="Segoe UI" w:cs="Segoe UI"/>
                <w:i/>
                <w:iCs/>
                <w:color w:val="000000"/>
                <w:sz w:val="20"/>
                <w:szCs w:val="20"/>
              </w:rPr>
              <w:t>rok.</w:t>
            </w:r>
          </w:p>
        </w:tc>
      </w:tr>
      <w:tr w:rsidR="00CE723A" w:rsidRPr="00CE723A" w14:paraId="62A2733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401D403"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652F4CCE" w14:textId="77777777" w:rsidR="00CE723A" w:rsidRPr="00CE723A" w:rsidRDefault="00CE723A" w:rsidP="000123FE">
            <w:pPr>
              <w:pStyle w:val="Zkladntext"/>
              <w:tabs>
                <w:tab w:val="right" w:pos="7405"/>
              </w:tabs>
              <w:rPr>
                <w:rFonts w:ascii="Segoe UI" w:hAnsi="Segoe UI" w:cs="Segoe UI"/>
                <w:noProof/>
                <w:sz w:val="20"/>
                <w:szCs w:val="20"/>
              </w:rPr>
            </w:pPr>
            <w:r w:rsidRPr="00CE723A">
              <w:rPr>
                <w:rFonts w:ascii="Segoe UI" w:hAnsi="Segoe UI" w:cs="Segoe UI"/>
                <w:color w:val="000000"/>
                <w:sz w:val="20"/>
                <w:szCs w:val="20"/>
              </w:rPr>
              <w:t xml:space="preserve">iOVd3= (ov16 / ov17) x </w:t>
            </w:r>
            <w:proofErr w:type="gramStart"/>
            <w:r w:rsidRPr="00CE723A">
              <w:rPr>
                <w:rFonts w:ascii="Segoe UI" w:hAnsi="Segoe UI" w:cs="Segoe UI"/>
                <w:color w:val="000000"/>
                <w:sz w:val="20"/>
                <w:szCs w:val="20"/>
              </w:rPr>
              <w:t xml:space="preserve">100  </w:t>
            </w:r>
            <w:r w:rsidRPr="00CE723A">
              <w:rPr>
                <w:rFonts w:ascii="Segoe UI" w:hAnsi="Segoe UI" w:cs="Segoe UI"/>
                <w:color w:val="000000"/>
                <w:sz w:val="20"/>
                <w:szCs w:val="20"/>
              </w:rPr>
              <w:tab/>
            </w:r>
            <w:proofErr w:type="gramEnd"/>
            <w:r w:rsidRPr="00CE723A">
              <w:rPr>
                <w:rFonts w:ascii="Segoe UI" w:hAnsi="Segoe UI" w:cs="Segoe UI"/>
                <w:i/>
                <w:color w:val="000000"/>
                <w:sz w:val="20"/>
                <w:szCs w:val="20"/>
              </w:rPr>
              <w:t>[</w:t>
            </w:r>
            <w:r w:rsidRPr="00CE723A">
              <w:rPr>
                <w:rFonts w:ascii="Segoe UI" w:hAnsi="Segoe UI" w:cs="Segoe UI"/>
                <w:i/>
                <w:iCs/>
                <w:color w:val="000000"/>
                <w:sz w:val="20"/>
                <w:szCs w:val="20"/>
              </w:rPr>
              <w:t>%</w:t>
            </w:r>
            <w:r w:rsidRPr="00CE723A">
              <w:rPr>
                <w:rFonts w:ascii="Segoe UI" w:hAnsi="Segoe UI" w:cs="Segoe UI"/>
                <w:i/>
                <w:color w:val="000000"/>
                <w:sz w:val="20"/>
                <w:szCs w:val="20"/>
              </w:rPr>
              <w:t>]</w:t>
            </w:r>
          </w:p>
        </w:tc>
      </w:tr>
      <w:tr w:rsidR="00CE723A" w:rsidRPr="00CE723A" w14:paraId="2B64497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D2C0DC2"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E188518" w14:textId="77777777" w:rsidR="00CE723A" w:rsidRPr="00CE723A" w:rsidRDefault="00CE723A" w:rsidP="000123FE">
            <w:pPr>
              <w:spacing w:line="275" w:lineRule="exact"/>
              <w:ind w:left="69" w:right="-55"/>
              <w:rPr>
                <w:rFonts w:ascii="Segoe UI" w:hAnsi="Segoe UI" w:cs="Segoe UI"/>
                <w:color w:val="010302"/>
                <w:sz w:val="20"/>
                <w:szCs w:val="20"/>
              </w:rPr>
            </w:pPr>
            <w:r w:rsidRPr="00CE723A">
              <w:rPr>
                <w:rFonts w:ascii="Segoe UI" w:hAnsi="Segoe UI" w:cs="Segoe UI"/>
                <w:color w:val="000000"/>
                <w:sz w:val="20"/>
                <w:szCs w:val="20"/>
              </w:rPr>
              <w:t>Rozdíl me</w:t>
            </w:r>
            <w:r w:rsidRPr="00CE723A">
              <w:rPr>
                <w:rFonts w:ascii="Segoe UI" w:hAnsi="Segoe UI" w:cs="Segoe UI"/>
                <w:color w:val="000000"/>
                <w:spacing w:val="-3"/>
                <w:sz w:val="20"/>
                <w:szCs w:val="20"/>
              </w:rPr>
              <w:t>z</w:t>
            </w:r>
            <w:r w:rsidRPr="00CE723A">
              <w:rPr>
                <w:rFonts w:ascii="Segoe UI" w:hAnsi="Segoe UI" w:cs="Segoe UI"/>
                <w:color w:val="000000"/>
                <w:sz w:val="20"/>
                <w:szCs w:val="20"/>
              </w:rPr>
              <w:t>i</w:t>
            </w:r>
            <w:r w:rsidR="000123FE">
              <w:rPr>
                <w:rFonts w:ascii="Segoe UI" w:hAnsi="Segoe UI" w:cs="Segoe UI"/>
                <w:color w:val="000000"/>
                <w:sz w:val="20"/>
                <w:szCs w:val="20"/>
              </w:rPr>
              <w:t xml:space="preserve"> </w:t>
            </w:r>
            <w:r w:rsidRPr="00CE723A">
              <w:rPr>
                <w:rFonts w:ascii="Segoe UI" w:hAnsi="Segoe UI" w:cs="Segoe UI"/>
                <w:color w:val="000000"/>
                <w:sz w:val="20"/>
                <w:szCs w:val="20"/>
              </w:rPr>
              <w:t>požadovan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kontrol odlehčovacích 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 (RH) a skutečn</w:t>
            </w:r>
            <w:r w:rsidRPr="00CE723A">
              <w:rPr>
                <w:rFonts w:ascii="Segoe UI" w:hAnsi="Segoe UI" w:cs="Segoe UI"/>
                <w:color w:val="000000"/>
                <w:spacing w:val="-3"/>
                <w:sz w:val="20"/>
                <w:szCs w:val="20"/>
              </w:rPr>
              <w:t>ý</w:t>
            </w:r>
            <w:r w:rsidRPr="00CE723A">
              <w:rPr>
                <w:rFonts w:ascii="Segoe UI" w:hAnsi="Segoe UI" w:cs="Segoe UI"/>
                <w:color w:val="000000"/>
                <w:sz w:val="20"/>
                <w:szCs w:val="20"/>
              </w:rPr>
              <w:t>m počtem proveden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 kontrol odlehčovacích k</w:t>
            </w:r>
            <w:r w:rsidRPr="00CE723A">
              <w:rPr>
                <w:rFonts w:ascii="Segoe UI" w:hAnsi="Segoe UI" w:cs="Segoe UI"/>
                <w:color w:val="000000"/>
                <w:spacing w:val="-2"/>
                <w:sz w:val="20"/>
                <w:szCs w:val="20"/>
              </w:rPr>
              <w:t>o</w:t>
            </w:r>
            <w:r w:rsidRPr="00CE723A">
              <w:rPr>
                <w:rFonts w:ascii="Segoe UI" w:hAnsi="Segoe UI" w:cs="Segoe UI"/>
                <w:color w:val="000000"/>
                <w:sz w:val="20"/>
                <w:szCs w:val="20"/>
              </w:rPr>
              <w:t xml:space="preserve">mor na jednotné kanalizaci.   </w:t>
            </w:r>
          </w:p>
          <w:p w14:paraId="3DB6DDB5" w14:textId="3129B618" w:rsidR="00CE723A" w:rsidRPr="00CE723A" w:rsidRDefault="00CE723A" w:rsidP="000123FE">
            <w:pPr>
              <w:pStyle w:val="Zkladntext"/>
              <w:rPr>
                <w:rFonts w:ascii="Segoe UI" w:hAnsi="Segoe UI" w:cs="Segoe UI"/>
                <w:i/>
                <w:noProof/>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atel je sledován v rámci hodnoceného období. Hodnocené období je jeden rok.</w:t>
            </w:r>
          </w:p>
        </w:tc>
      </w:tr>
      <w:tr w:rsidR="00CE723A" w:rsidRPr="00CE723A" w14:paraId="35DE1B3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16406FE"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356D1C29" w14:textId="77777777" w:rsidR="00CE723A" w:rsidRPr="00CE723A" w:rsidRDefault="00CE723A" w:rsidP="000123FE">
            <w:pPr>
              <w:pStyle w:val="Zkladntext"/>
              <w:tabs>
                <w:tab w:val="right" w:pos="7405"/>
              </w:tabs>
              <w:rPr>
                <w:rFonts w:ascii="Segoe UI" w:hAnsi="Segoe UI" w:cs="Segoe UI"/>
                <w:noProof/>
                <w:sz w:val="20"/>
                <w:szCs w:val="20"/>
              </w:rPr>
            </w:pPr>
            <w:r w:rsidRPr="00CE723A">
              <w:rPr>
                <w:rFonts w:ascii="Segoe UI" w:hAnsi="Segoe UI" w:cs="Segoe UI"/>
                <w:color w:val="000000"/>
                <w:sz w:val="20"/>
                <w:szCs w:val="20"/>
              </w:rPr>
              <w:t>OVd3 = RH – ov</w:t>
            </w:r>
            <w:proofErr w:type="gramStart"/>
            <w:r w:rsidRPr="00CE723A">
              <w:rPr>
                <w:rFonts w:ascii="Segoe UI" w:hAnsi="Segoe UI" w:cs="Segoe UI"/>
                <w:color w:val="000000"/>
                <w:sz w:val="20"/>
                <w:szCs w:val="20"/>
              </w:rPr>
              <w:t xml:space="preserve">18  </w:t>
            </w:r>
            <w:r w:rsidRPr="00CE723A">
              <w:rPr>
                <w:rFonts w:ascii="Segoe UI" w:hAnsi="Segoe UI" w:cs="Segoe UI"/>
                <w:color w:val="000000"/>
                <w:sz w:val="20"/>
                <w:szCs w:val="20"/>
              </w:rPr>
              <w:tab/>
            </w:r>
            <w:proofErr w:type="gramEnd"/>
            <w:r w:rsidRPr="00CE723A">
              <w:rPr>
                <w:rFonts w:ascii="Segoe UI" w:hAnsi="Segoe UI" w:cs="Segoe UI"/>
                <w:i/>
                <w:color w:val="000000"/>
                <w:sz w:val="20"/>
                <w:szCs w:val="20"/>
              </w:rPr>
              <w:t>[</w:t>
            </w:r>
            <w:r w:rsidRPr="00CE723A">
              <w:rPr>
                <w:rFonts w:ascii="Segoe UI" w:hAnsi="Segoe UI" w:cs="Segoe UI"/>
                <w:i/>
                <w:iCs/>
                <w:color w:val="000000"/>
                <w:sz w:val="20"/>
                <w:szCs w:val="20"/>
              </w:rPr>
              <w:t>počet</w:t>
            </w:r>
            <w:r w:rsidRPr="00CE723A">
              <w:rPr>
                <w:rFonts w:ascii="Segoe UI" w:hAnsi="Segoe UI" w:cs="Segoe UI"/>
                <w:i/>
                <w:color w:val="000000"/>
                <w:sz w:val="20"/>
                <w:szCs w:val="20"/>
              </w:rPr>
              <w:t>]</w:t>
            </w:r>
          </w:p>
        </w:tc>
      </w:tr>
      <w:tr w:rsidR="00CE723A" w:rsidRPr="00CE723A" w14:paraId="7758B0CC" w14:textId="77777777" w:rsidTr="000123FE">
        <w:trPr>
          <w:trHeight w:val="227"/>
        </w:trPr>
        <w:tc>
          <w:tcPr>
            <w:tcW w:w="1587" w:type="dxa"/>
            <w:vMerge w:val="restart"/>
          </w:tcPr>
          <w:p w14:paraId="24C73ABE"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Proměnné</w:t>
            </w:r>
          </w:p>
        </w:tc>
        <w:tc>
          <w:tcPr>
            <w:tcW w:w="811" w:type="dxa"/>
          </w:tcPr>
          <w:p w14:paraId="0A25471F"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ov16</w:t>
            </w:r>
          </w:p>
        </w:tc>
        <w:tc>
          <w:tcPr>
            <w:tcW w:w="6793" w:type="dxa"/>
          </w:tcPr>
          <w:p w14:paraId="5326174C" w14:textId="77777777" w:rsidR="00CE723A" w:rsidRPr="00CE723A" w:rsidRDefault="00CE723A" w:rsidP="000123FE">
            <w:pPr>
              <w:pStyle w:val="Zkladntext"/>
              <w:tabs>
                <w:tab w:val="right" w:pos="6163"/>
              </w:tabs>
              <w:rPr>
                <w:rFonts w:ascii="Segoe UI" w:hAnsi="Segoe UI" w:cs="Segoe UI"/>
                <w:i/>
                <w:noProof/>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kontrolovan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w:t>
            </w:r>
            <w:r w:rsidRPr="00CE723A">
              <w:rPr>
                <w:rFonts w:ascii="Segoe UI" w:hAnsi="Segoe UI" w:cs="Segoe UI"/>
                <w:color w:val="000000"/>
                <w:spacing w:val="-2"/>
                <w:sz w:val="20"/>
                <w:szCs w:val="20"/>
              </w:rPr>
              <w:t>e</w:t>
            </w:r>
            <w:r w:rsidRPr="00CE723A">
              <w:rPr>
                <w:rFonts w:ascii="Segoe UI" w:hAnsi="Segoe UI" w:cs="Segoe UI"/>
                <w:color w:val="000000"/>
                <w:sz w:val="20"/>
                <w:szCs w:val="20"/>
              </w:rPr>
              <w:t>dnotné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 xml:space="preserve">kanalizaci,  </w:t>
            </w:r>
            <w:r w:rsidRPr="00CE723A">
              <w:rPr>
                <w:rFonts w:ascii="Segoe UI" w:hAnsi="Segoe UI" w:cs="Segoe UI"/>
                <w:sz w:val="20"/>
                <w:szCs w:val="20"/>
              </w:rPr>
              <w:br w:type="textWrapping" w:clear="all"/>
            </w:r>
            <w:r w:rsidRPr="00CE723A">
              <w:rPr>
                <w:rFonts w:ascii="Segoe UI" w:hAnsi="Segoe UI" w:cs="Segoe UI"/>
                <w:color w:val="000000"/>
                <w:sz w:val="20"/>
                <w:szCs w:val="20"/>
              </w:rPr>
              <w:t>během jednoho roku [</w:t>
            </w:r>
            <w:r w:rsidRPr="00CE723A">
              <w:rPr>
                <w:rFonts w:ascii="Segoe UI" w:hAnsi="Segoe UI" w:cs="Segoe UI"/>
                <w:i/>
                <w:iCs/>
                <w:color w:val="000000"/>
                <w:sz w:val="20"/>
                <w:szCs w:val="20"/>
              </w:rPr>
              <w:t>počet</w:t>
            </w:r>
            <w:r w:rsidRPr="00CE723A">
              <w:rPr>
                <w:rFonts w:ascii="Segoe UI" w:hAnsi="Segoe UI" w:cs="Segoe UI"/>
                <w:color w:val="000000"/>
                <w:sz w:val="20"/>
                <w:szCs w:val="20"/>
              </w:rPr>
              <w:t xml:space="preserve">]  </w:t>
            </w:r>
          </w:p>
        </w:tc>
      </w:tr>
      <w:tr w:rsidR="00CE723A" w:rsidRPr="00CE723A" w14:paraId="28A48C02" w14:textId="77777777" w:rsidTr="000123FE">
        <w:trPr>
          <w:trHeight w:val="227"/>
        </w:trPr>
        <w:tc>
          <w:tcPr>
            <w:tcW w:w="1587" w:type="dxa"/>
            <w:vMerge/>
          </w:tcPr>
          <w:p w14:paraId="20837B6C" w14:textId="77777777" w:rsidR="00CE723A" w:rsidRPr="00CE723A" w:rsidRDefault="00CE723A" w:rsidP="000123FE">
            <w:pPr>
              <w:pStyle w:val="Zkladntextvlevo"/>
              <w:rPr>
                <w:rFonts w:ascii="Segoe UI" w:hAnsi="Segoe UI" w:cs="Segoe UI"/>
                <w:b/>
                <w:szCs w:val="20"/>
              </w:rPr>
            </w:pPr>
          </w:p>
        </w:tc>
        <w:tc>
          <w:tcPr>
            <w:tcW w:w="811" w:type="dxa"/>
          </w:tcPr>
          <w:p w14:paraId="6F2294B4" w14:textId="77777777" w:rsidR="00CE723A" w:rsidRPr="00CE723A" w:rsidRDefault="00CE723A" w:rsidP="000123FE">
            <w:pPr>
              <w:pStyle w:val="Zkladntext"/>
              <w:rPr>
                <w:rFonts w:ascii="Segoe UI" w:hAnsi="Segoe UI" w:cs="Segoe UI"/>
                <w:b/>
                <w:i/>
                <w:sz w:val="20"/>
                <w:szCs w:val="20"/>
              </w:rPr>
            </w:pPr>
            <w:r w:rsidRPr="00CE723A">
              <w:rPr>
                <w:rFonts w:ascii="Segoe UI" w:hAnsi="Segoe UI" w:cs="Segoe UI"/>
                <w:sz w:val="20"/>
                <w:szCs w:val="20"/>
              </w:rPr>
              <w:t>ov17</w:t>
            </w:r>
          </w:p>
        </w:tc>
        <w:tc>
          <w:tcPr>
            <w:tcW w:w="6793" w:type="dxa"/>
          </w:tcPr>
          <w:p w14:paraId="1CAFBF9E" w14:textId="283B8F10" w:rsidR="00CE723A" w:rsidRDefault="00CE723A" w:rsidP="000123FE">
            <w:pPr>
              <w:pStyle w:val="Zkladntextvlevo"/>
              <w:tabs>
                <w:tab w:val="right" w:pos="6148"/>
              </w:tabs>
              <w:jc w:val="both"/>
              <w:rPr>
                <w:rFonts w:ascii="Segoe UI" w:hAnsi="Segoe UI" w:cs="Segoe UI"/>
                <w:i/>
                <w:noProof/>
                <w:szCs w:val="20"/>
              </w:rPr>
            </w:pPr>
            <w:r w:rsidRPr="00CE723A">
              <w:rPr>
                <w:rFonts w:ascii="Segoe UI" w:hAnsi="Segoe UI" w:cs="Segoe UI"/>
                <w:noProof/>
                <w:szCs w:val="20"/>
              </w:rPr>
              <w:t xml:space="preserve">Celkový počet odlehčovacích komor na jednotné kanalizaci, k referenčnímu datu </w:t>
            </w:r>
            <w:r w:rsidRPr="00CE723A">
              <w:rPr>
                <w:rFonts w:ascii="Segoe UI" w:hAnsi="Segoe UI" w:cs="Segoe UI"/>
                <w:i/>
                <w:noProof/>
                <w:szCs w:val="20"/>
              </w:rPr>
              <w:t>[počet]</w:t>
            </w:r>
          </w:p>
          <w:p w14:paraId="0FEC1236" w14:textId="45183C53" w:rsidR="0089438A" w:rsidRPr="0089438A" w:rsidRDefault="0089438A" w:rsidP="0089438A">
            <w:pPr>
              <w:pStyle w:val="Zkladntext"/>
              <w:rPr>
                <w:rFonts w:ascii="Segoe UI" w:hAnsi="Segoe UI" w:cs="Segoe UI"/>
                <w:noProof/>
                <w:sz w:val="20"/>
                <w:szCs w:val="20"/>
              </w:rPr>
            </w:pPr>
            <w:r w:rsidRPr="0089438A">
              <w:rPr>
                <w:rFonts w:ascii="Segoe UI" w:hAnsi="Segoe UI" w:cs="Segoe UI"/>
                <w:noProof/>
                <w:sz w:val="20"/>
                <w:szCs w:val="20"/>
              </w:rPr>
              <w:lastRenderedPageBreak/>
              <w:t>Pro první rok provozování je počet odlehčovacích komor 53</w:t>
            </w:r>
          </w:p>
          <w:p w14:paraId="1D56DE8D" w14:textId="12CAB70C" w:rsidR="00CE723A" w:rsidRPr="00CE723A" w:rsidRDefault="00CE723A" w:rsidP="000123FE">
            <w:pPr>
              <w:pStyle w:val="Zkladntext"/>
              <w:rPr>
                <w:rFonts w:ascii="Segoe UI" w:hAnsi="Segoe UI" w:cs="Segoe UI"/>
                <w:i/>
                <w:sz w:val="20"/>
                <w:szCs w:val="20"/>
              </w:rPr>
            </w:pPr>
            <w:r w:rsidRPr="00CE723A">
              <w:rPr>
                <w:rFonts w:ascii="Segoe UI" w:hAnsi="Segoe UI" w:cs="Segoe UI"/>
                <w:noProof/>
                <w:sz w:val="20"/>
                <w:szCs w:val="20"/>
              </w:rPr>
              <w:t xml:space="preserve">Referenčním datem se rozumí poslední den kalendářního </w:t>
            </w:r>
            <w:r w:rsidR="00B73F2F" w:rsidRPr="00CE723A">
              <w:rPr>
                <w:rFonts w:ascii="Segoe UI" w:hAnsi="Segoe UI" w:cs="Segoe UI"/>
                <w:noProof/>
                <w:sz w:val="20"/>
                <w:szCs w:val="20"/>
              </w:rPr>
              <w:t>roku.</w:t>
            </w:r>
          </w:p>
        </w:tc>
      </w:tr>
      <w:tr w:rsidR="00CE723A" w:rsidRPr="00CE723A" w14:paraId="74AD601B" w14:textId="77777777" w:rsidTr="000123FE">
        <w:trPr>
          <w:trHeight w:val="227"/>
        </w:trPr>
        <w:tc>
          <w:tcPr>
            <w:tcW w:w="1587" w:type="dxa"/>
            <w:vMerge/>
          </w:tcPr>
          <w:p w14:paraId="4B9BF8D3" w14:textId="77777777" w:rsidR="00CE723A" w:rsidRPr="00CE723A" w:rsidRDefault="00CE723A" w:rsidP="000123FE">
            <w:pPr>
              <w:pStyle w:val="Zkladntextvlevo"/>
              <w:rPr>
                <w:rFonts w:ascii="Segoe UI" w:hAnsi="Segoe UI" w:cs="Segoe UI"/>
                <w:b/>
                <w:szCs w:val="20"/>
              </w:rPr>
            </w:pPr>
          </w:p>
        </w:tc>
        <w:tc>
          <w:tcPr>
            <w:tcW w:w="811" w:type="dxa"/>
          </w:tcPr>
          <w:p w14:paraId="39A59729"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ov18</w:t>
            </w:r>
          </w:p>
        </w:tc>
        <w:tc>
          <w:tcPr>
            <w:tcW w:w="6793" w:type="dxa"/>
          </w:tcPr>
          <w:p w14:paraId="20A4D7F0"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noProof/>
                <w:sz w:val="20"/>
                <w:szCs w:val="20"/>
              </w:rPr>
              <w:t xml:space="preserve">Skutečný počet provedených kontrol odlehčovacích komor na jednotné  </w:t>
            </w:r>
          </w:p>
          <w:p w14:paraId="6EFCD612"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noProof/>
                <w:sz w:val="20"/>
                <w:szCs w:val="20"/>
              </w:rPr>
              <w:t xml:space="preserve">kanalizaci, během jednoho roku </w:t>
            </w:r>
            <w:r w:rsidRPr="00CE723A">
              <w:rPr>
                <w:rFonts w:ascii="Segoe UI" w:hAnsi="Segoe UI" w:cs="Segoe UI"/>
                <w:i/>
                <w:noProof/>
                <w:sz w:val="20"/>
                <w:szCs w:val="20"/>
              </w:rPr>
              <w:t>[počet]</w:t>
            </w:r>
          </w:p>
        </w:tc>
      </w:tr>
      <w:tr w:rsidR="00CE723A" w:rsidRPr="00CE723A" w14:paraId="045A9C10" w14:textId="77777777" w:rsidTr="000123FE">
        <w:trPr>
          <w:trHeight w:val="227"/>
        </w:trPr>
        <w:tc>
          <w:tcPr>
            <w:tcW w:w="1587" w:type="dxa"/>
          </w:tcPr>
          <w:p w14:paraId="3A4CD77B"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Kategorie</w:t>
            </w:r>
          </w:p>
        </w:tc>
        <w:tc>
          <w:tcPr>
            <w:tcW w:w="7604" w:type="dxa"/>
            <w:gridSpan w:val="2"/>
          </w:tcPr>
          <w:p w14:paraId="30F36446"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CE723A" w:rsidRPr="00CE723A" w14:paraId="6AD81D1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321C1FE"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611BFF3E" w14:textId="2A150145" w:rsid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kontrol odlehčovacích komor za rok musí vycházet z plánu kontrol. Je třeba plnit 100 % požadavků dle plánu kontrol. </w:t>
            </w:r>
          </w:p>
          <w:p w14:paraId="0A1BE2CA" w14:textId="1B0D5AAA" w:rsidR="00CE723A" w:rsidRPr="00CE723A" w:rsidRDefault="0089438A" w:rsidP="0089438A">
            <w:pPr>
              <w:pStyle w:val="Default"/>
              <w:jc w:val="both"/>
              <w:rPr>
                <w:rFonts w:ascii="Segoe UI" w:hAnsi="Segoe UI" w:cs="Segoe UI"/>
                <w:sz w:val="20"/>
                <w:szCs w:val="20"/>
              </w:rPr>
            </w:pPr>
            <w:r>
              <w:rPr>
                <w:rFonts w:ascii="Segoe UI" w:hAnsi="Segoe UI" w:cs="Segoe UI"/>
                <w:sz w:val="20"/>
                <w:szCs w:val="20"/>
              </w:rPr>
              <w:t xml:space="preserve">Pro první rok provozování je </w:t>
            </w:r>
            <w:r w:rsidRPr="00CE723A">
              <w:rPr>
                <w:rFonts w:ascii="Segoe UI" w:hAnsi="Segoe UI" w:cs="Segoe UI"/>
                <w:sz w:val="20"/>
                <w:szCs w:val="20"/>
              </w:rPr>
              <w:t>povinnost ročně kontrolovat jedenkrát všechny odlehčovací komory</w:t>
            </w:r>
          </w:p>
        </w:tc>
      </w:tr>
      <w:tr w:rsidR="00CE723A" w:rsidRPr="00CE723A" w14:paraId="531382F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FE221DF"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213A72B5"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Počet bodů za rok = OVd3 x V</w:t>
            </w:r>
            <w:r w:rsidRPr="00CE723A">
              <w:rPr>
                <w:rFonts w:ascii="Segoe UI" w:hAnsi="Segoe UI" w:cs="Segoe UI"/>
                <w:sz w:val="20"/>
                <w:szCs w:val="20"/>
                <w:vertAlign w:val="subscript"/>
              </w:rPr>
              <w:t>23</w:t>
            </w:r>
          </w:p>
          <w:p w14:paraId="5A4F459F"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kde V23 je počet bodů za každé nesplnění požadovaného rozsahu kontroly odlehčovacích komor na jednotné kanalizaci vyplývající z plánu kontrol, minimálně ve výši 1. </w:t>
            </w:r>
          </w:p>
          <w:p w14:paraId="2E2EC39F"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 xml:space="preserve">(Pokud je referenční hodnota menší než skutečný počet provedených kontrol (ov18), výkonový ukazatel je splněn, nedochází k odečtu bodů.) </w:t>
            </w:r>
          </w:p>
        </w:tc>
      </w:tr>
      <w:tr w:rsidR="00CE723A" w:rsidRPr="00CE723A" w14:paraId="28FBC20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939C77"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6FE64231"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Stanovení pokutových bodů sleduje neplnění plánu kontrol, který určuje rozsah kontrol odlehčovacích komor na jednotné kanalizaci během jednoho roku. </w:t>
            </w:r>
          </w:p>
          <w:p w14:paraId="6F863E25"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Provozovatel vytvoří plán kontrol odlehčovacích komor na základě existujících provozních řádů. </w:t>
            </w:r>
          </w:p>
          <w:p w14:paraId="0C0B0476"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Tento výkonový ukazatel se uplatňuje pouze u jednotné kanalizace. </w:t>
            </w:r>
          </w:p>
          <w:p w14:paraId="1DB6CF74"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Provedení kontroly je nutné prokázat fotodokumentací.</w:t>
            </w:r>
          </w:p>
          <w:p w14:paraId="09414B8B"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CE723A" w:rsidRPr="00CE723A" w14:paraId="6C73C1E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D4F58AA"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48094E98"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Provozovatel spravuje celkem 102 odlehčovacích komor na jednotné kanalizaci. Plán kontrol ukládá povinnost ročně kontrolovat jedenkrát všechny odlehčovací komory. Ve skutečnosti bylo zkontrolováno jen 95 odlehčovacích komor. </w:t>
            </w:r>
          </w:p>
          <w:p w14:paraId="2818F915" w14:textId="77777777" w:rsidR="00CE723A" w:rsidRPr="00CE723A" w:rsidRDefault="00CE723A" w:rsidP="000123FE">
            <w:pPr>
              <w:pStyle w:val="Zkladntext"/>
              <w:rPr>
                <w:rFonts w:ascii="Segoe UI" w:hAnsi="Segoe UI" w:cs="Segoe UI"/>
                <w:i/>
                <w:iCs/>
                <w:sz w:val="20"/>
                <w:szCs w:val="20"/>
              </w:rPr>
            </w:pPr>
          </w:p>
          <w:p w14:paraId="611868A1" w14:textId="77777777" w:rsidR="00CE723A" w:rsidRPr="00CE723A" w:rsidRDefault="00CE723A" w:rsidP="000123FE">
            <w:pPr>
              <w:pStyle w:val="Zkladntext"/>
              <w:rPr>
                <w:rFonts w:ascii="Segoe UI" w:hAnsi="Segoe UI" w:cs="Segoe UI"/>
                <w:i/>
                <w:iCs/>
                <w:sz w:val="20"/>
                <w:szCs w:val="20"/>
              </w:rPr>
            </w:pPr>
            <w:r w:rsidRPr="00CE723A">
              <w:rPr>
                <w:rFonts w:ascii="Segoe UI" w:hAnsi="Segoe UI" w:cs="Segoe UI"/>
                <w:i/>
                <w:iCs/>
                <w:sz w:val="20"/>
                <w:szCs w:val="20"/>
              </w:rPr>
              <w:t xml:space="preserve">Postup při stanovení pokutových bodů: </w:t>
            </w:r>
          </w:p>
          <w:p w14:paraId="0072C5B4"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Počet bodů za daný rok = (</w:t>
            </w:r>
            <w:proofErr w:type="gramStart"/>
            <w:r w:rsidRPr="00CE723A">
              <w:rPr>
                <w:rFonts w:ascii="Segoe UI" w:hAnsi="Segoe UI" w:cs="Segoe UI"/>
                <w:sz w:val="20"/>
                <w:szCs w:val="20"/>
              </w:rPr>
              <w:t>102 – 95</w:t>
            </w:r>
            <w:proofErr w:type="gramEnd"/>
            <w:r w:rsidRPr="00CE723A">
              <w:rPr>
                <w:rFonts w:ascii="Segoe UI" w:hAnsi="Segoe UI" w:cs="Segoe UI"/>
                <w:sz w:val="20"/>
                <w:szCs w:val="20"/>
              </w:rPr>
              <w:t xml:space="preserve">) x 1 = 7 </w:t>
            </w:r>
          </w:p>
          <w:p w14:paraId="4E173C5E" w14:textId="77777777" w:rsidR="00CE723A" w:rsidRPr="00CE723A" w:rsidRDefault="00CE723A" w:rsidP="000123FE">
            <w:pPr>
              <w:pStyle w:val="Zkladntext"/>
              <w:rPr>
                <w:rFonts w:ascii="Segoe UI" w:hAnsi="Segoe UI" w:cs="Segoe UI"/>
                <w:noProof/>
                <w:sz w:val="20"/>
                <w:szCs w:val="20"/>
              </w:rPr>
            </w:pPr>
          </w:p>
        </w:tc>
      </w:tr>
    </w:tbl>
    <w:p w14:paraId="2FE2CBD5" w14:textId="77777777" w:rsidR="00CE723A" w:rsidRDefault="00CE723A" w:rsidP="00CE723A">
      <w:pPr>
        <w:pStyle w:val="Nadpis3"/>
        <w:widowControl w:val="0"/>
        <w:tabs>
          <w:tab w:val="clear" w:pos="1276"/>
          <w:tab w:val="left" w:pos="1560"/>
        </w:tabs>
        <w:spacing w:after="0"/>
        <w:ind w:left="1560"/>
      </w:pPr>
      <w:r w:rsidRPr="00966A36">
        <w:t>Kontrola zpětných klapek na volných kanalizačních výustích (iOVd4, OVd4)</w:t>
      </w:r>
      <w:r>
        <w:t xml:space="preserve"> (dodatečný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CE723A" w:rsidRPr="000123FE" w14:paraId="19CCC7B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AB2693F"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197C5893"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 xml:space="preserve">Počet zkontrolovaných zpětných klapek na volných kanalizačních výustích v poměru k celkovému počtu zpětných klapek na volných kanalizačních výustích, vyjádřeno v procentech. </w:t>
            </w:r>
          </w:p>
          <w:p w14:paraId="525ECC34" w14:textId="77777777" w:rsidR="00CE723A" w:rsidRPr="000123FE" w:rsidRDefault="00CE723A" w:rsidP="000123FE">
            <w:pPr>
              <w:pStyle w:val="Zkladntext"/>
              <w:rPr>
                <w:rFonts w:ascii="Segoe UI" w:hAnsi="Segoe UI" w:cs="Segoe UI"/>
                <w:i/>
                <w:noProof/>
                <w:sz w:val="20"/>
                <w:szCs w:val="20"/>
              </w:rPr>
            </w:pPr>
            <w:r w:rsidRPr="000123FE">
              <w:rPr>
                <w:rFonts w:ascii="Segoe UI" w:hAnsi="Segoe UI" w:cs="Segoe UI"/>
                <w:i/>
                <w:iCs/>
                <w:sz w:val="20"/>
                <w:szCs w:val="20"/>
              </w:rPr>
              <w:t>Ukazatel je sledován v rámci hodnoceného období. Hodnocené období je jeden rok</w:t>
            </w:r>
            <w:r w:rsidRPr="000123FE">
              <w:rPr>
                <w:rFonts w:ascii="Segoe UI" w:hAnsi="Segoe UI" w:cs="Segoe UI"/>
                <w:sz w:val="20"/>
                <w:szCs w:val="20"/>
              </w:rPr>
              <w:t xml:space="preserve">. </w:t>
            </w:r>
          </w:p>
        </w:tc>
      </w:tr>
      <w:tr w:rsidR="00CE723A" w:rsidRPr="000123FE" w14:paraId="775721A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15EB94"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43FB6688"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iOVd4 = (ov19 / ov20) x 100                                                                             </w:t>
            </w:r>
            <w:proofErr w:type="gramStart"/>
            <w:r w:rsidRPr="000123FE">
              <w:rPr>
                <w:rFonts w:ascii="Segoe UI" w:hAnsi="Segoe UI" w:cs="Segoe UI"/>
                <w:sz w:val="20"/>
                <w:szCs w:val="20"/>
              </w:rPr>
              <w:t xml:space="preserve">   </w:t>
            </w:r>
            <w:r w:rsidRPr="000123FE">
              <w:rPr>
                <w:rFonts w:ascii="Segoe UI" w:hAnsi="Segoe UI" w:cs="Segoe UI"/>
                <w:i/>
                <w:sz w:val="20"/>
                <w:szCs w:val="20"/>
              </w:rPr>
              <w:t>[</w:t>
            </w:r>
            <w:proofErr w:type="gramEnd"/>
            <w:r w:rsidRPr="000123FE">
              <w:rPr>
                <w:rFonts w:ascii="Segoe UI" w:hAnsi="Segoe UI" w:cs="Segoe UI"/>
                <w:i/>
                <w:iCs/>
                <w:sz w:val="20"/>
                <w:szCs w:val="20"/>
              </w:rPr>
              <w:t>%</w:t>
            </w:r>
            <w:r w:rsidRPr="000123FE">
              <w:rPr>
                <w:rFonts w:ascii="Segoe UI" w:hAnsi="Segoe UI" w:cs="Segoe UI"/>
                <w:i/>
                <w:sz w:val="20"/>
                <w:szCs w:val="20"/>
              </w:rPr>
              <w:t>]</w:t>
            </w:r>
          </w:p>
          <w:p w14:paraId="1E993A1D" w14:textId="77777777" w:rsidR="00CE723A" w:rsidRPr="000123FE" w:rsidRDefault="00CE723A" w:rsidP="000123FE">
            <w:pPr>
              <w:pStyle w:val="Zkladntext"/>
              <w:tabs>
                <w:tab w:val="right" w:pos="7405"/>
              </w:tabs>
              <w:rPr>
                <w:rFonts w:ascii="Segoe UI" w:hAnsi="Segoe UI" w:cs="Segoe UI"/>
                <w:noProof/>
                <w:sz w:val="20"/>
                <w:szCs w:val="20"/>
              </w:rPr>
            </w:pPr>
          </w:p>
        </w:tc>
      </w:tr>
      <w:tr w:rsidR="00CE723A" w:rsidRPr="000123FE" w14:paraId="5876A71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B4046C"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lastRenderedPageBreak/>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91A98F2" w14:textId="77777777" w:rsidR="00CE723A" w:rsidRPr="000123FE" w:rsidRDefault="00CE723A" w:rsidP="000123FE">
            <w:pPr>
              <w:pStyle w:val="Default"/>
              <w:spacing w:after="240"/>
              <w:rPr>
                <w:rFonts w:ascii="Segoe UI" w:hAnsi="Segoe UI" w:cs="Segoe UI"/>
                <w:sz w:val="20"/>
                <w:szCs w:val="20"/>
              </w:rPr>
            </w:pPr>
            <w:r w:rsidRPr="000123FE">
              <w:rPr>
                <w:rFonts w:ascii="Segoe UI" w:hAnsi="Segoe UI" w:cs="Segoe UI"/>
                <w:sz w:val="20"/>
                <w:szCs w:val="20"/>
              </w:rPr>
              <w:t xml:space="preserve">Rozdíl mezi požadovaným počtem kontrol zpětných kanalizačních klapek na volných kanalizačních výustích (RH) a skutečným počtem provedených kontrol zpětných klapek na volných kanalizačních výustích. </w:t>
            </w:r>
          </w:p>
          <w:p w14:paraId="3C6A6377" w14:textId="77777777" w:rsidR="00CE723A" w:rsidRPr="000123FE" w:rsidRDefault="00CE723A" w:rsidP="000123FE">
            <w:pPr>
              <w:pStyle w:val="Zkladntext"/>
              <w:rPr>
                <w:rFonts w:ascii="Segoe UI" w:hAnsi="Segoe UI" w:cs="Segoe UI"/>
                <w:i/>
                <w:noProof/>
                <w:sz w:val="20"/>
                <w:szCs w:val="20"/>
              </w:rPr>
            </w:pPr>
            <w:r w:rsidRPr="000123FE">
              <w:rPr>
                <w:rFonts w:ascii="Segoe UI" w:hAnsi="Segoe UI" w:cs="Segoe UI"/>
                <w:i/>
                <w:iCs/>
                <w:sz w:val="20"/>
                <w:szCs w:val="20"/>
              </w:rPr>
              <w:t xml:space="preserve">Ukazatel je sledován v rámci hodnoceného období. Hodnocené období je jeden rok. </w:t>
            </w:r>
          </w:p>
        </w:tc>
      </w:tr>
      <w:tr w:rsidR="00CE723A" w:rsidRPr="000123FE" w14:paraId="6E0EE88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AF61066"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2CE0057A"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OVd4 = RH – ov21                                                                                      </w:t>
            </w:r>
            <w:proofErr w:type="gramStart"/>
            <w:r w:rsidRPr="000123FE">
              <w:rPr>
                <w:rFonts w:ascii="Segoe UI" w:hAnsi="Segoe UI" w:cs="Segoe UI"/>
                <w:sz w:val="20"/>
                <w:szCs w:val="20"/>
              </w:rPr>
              <w:t xml:space="preserve">   </w:t>
            </w:r>
            <w:r w:rsidRPr="000123FE">
              <w:rPr>
                <w:rFonts w:ascii="Segoe UI" w:hAnsi="Segoe UI" w:cs="Segoe UI"/>
                <w:i/>
                <w:sz w:val="20"/>
                <w:szCs w:val="20"/>
              </w:rPr>
              <w:t>[</w:t>
            </w:r>
            <w:proofErr w:type="gramEnd"/>
            <w:r w:rsidRPr="000123FE">
              <w:rPr>
                <w:rFonts w:ascii="Segoe UI" w:hAnsi="Segoe UI" w:cs="Segoe UI"/>
                <w:i/>
                <w:iCs/>
                <w:sz w:val="20"/>
                <w:szCs w:val="20"/>
              </w:rPr>
              <w:t>počet</w:t>
            </w:r>
            <w:r w:rsidRPr="000123FE">
              <w:rPr>
                <w:rFonts w:ascii="Segoe UI" w:hAnsi="Segoe UI" w:cs="Segoe UI"/>
                <w:i/>
                <w:sz w:val="20"/>
                <w:szCs w:val="20"/>
              </w:rPr>
              <w:t>]</w:t>
            </w:r>
          </w:p>
          <w:p w14:paraId="293EECCB" w14:textId="77777777" w:rsidR="00CE723A" w:rsidRPr="000123FE" w:rsidRDefault="00CE723A" w:rsidP="000123FE">
            <w:pPr>
              <w:pStyle w:val="Zkladntext"/>
              <w:tabs>
                <w:tab w:val="right" w:pos="7405"/>
              </w:tabs>
              <w:rPr>
                <w:rFonts w:ascii="Segoe UI" w:hAnsi="Segoe UI" w:cs="Segoe UI"/>
                <w:noProof/>
                <w:sz w:val="20"/>
                <w:szCs w:val="20"/>
              </w:rPr>
            </w:pPr>
          </w:p>
        </w:tc>
      </w:tr>
      <w:tr w:rsidR="00CE723A" w:rsidRPr="000123FE" w14:paraId="6C1EF6E9" w14:textId="77777777" w:rsidTr="000123FE">
        <w:trPr>
          <w:trHeight w:val="227"/>
        </w:trPr>
        <w:tc>
          <w:tcPr>
            <w:tcW w:w="1587" w:type="dxa"/>
            <w:vMerge w:val="restart"/>
          </w:tcPr>
          <w:p w14:paraId="4CFC945C"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Proměnné</w:t>
            </w:r>
          </w:p>
        </w:tc>
        <w:tc>
          <w:tcPr>
            <w:tcW w:w="811" w:type="dxa"/>
          </w:tcPr>
          <w:p w14:paraId="10D4622B"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ov19</w:t>
            </w:r>
          </w:p>
        </w:tc>
        <w:tc>
          <w:tcPr>
            <w:tcW w:w="6793" w:type="dxa"/>
          </w:tcPr>
          <w:p w14:paraId="3EC6CFCE" w14:textId="77777777" w:rsidR="00CE723A" w:rsidRPr="000123FE" w:rsidRDefault="00CE723A" w:rsidP="000123FE">
            <w:pPr>
              <w:pStyle w:val="Default"/>
              <w:jc w:val="both"/>
              <w:rPr>
                <w:rFonts w:ascii="Segoe UI" w:hAnsi="Segoe UI" w:cs="Segoe UI"/>
                <w:noProof/>
                <w:sz w:val="20"/>
                <w:szCs w:val="20"/>
              </w:rPr>
            </w:pPr>
            <w:r w:rsidRPr="000123FE">
              <w:rPr>
                <w:rFonts w:ascii="Segoe UI" w:hAnsi="Segoe UI" w:cs="Segoe UI"/>
                <w:sz w:val="20"/>
                <w:szCs w:val="20"/>
              </w:rPr>
              <w:t>Počet zkontrolovaných zpětných klapek na volných kanalizačních výustích, během jednoho roku [</w:t>
            </w:r>
            <w:r w:rsidRPr="000123FE">
              <w:rPr>
                <w:rFonts w:ascii="Segoe UI" w:hAnsi="Segoe UI" w:cs="Segoe UI"/>
                <w:i/>
                <w:iCs/>
                <w:sz w:val="20"/>
                <w:szCs w:val="20"/>
              </w:rPr>
              <w:t>počet</w:t>
            </w:r>
            <w:r w:rsidRPr="000123FE">
              <w:rPr>
                <w:rFonts w:ascii="Segoe UI" w:hAnsi="Segoe UI" w:cs="Segoe UI"/>
                <w:sz w:val="20"/>
                <w:szCs w:val="20"/>
              </w:rPr>
              <w:t xml:space="preserve">] </w:t>
            </w:r>
          </w:p>
        </w:tc>
      </w:tr>
      <w:tr w:rsidR="00CE723A" w:rsidRPr="000123FE" w14:paraId="21D6CE06" w14:textId="77777777" w:rsidTr="000123FE">
        <w:trPr>
          <w:trHeight w:val="227"/>
        </w:trPr>
        <w:tc>
          <w:tcPr>
            <w:tcW w:w="1587" w:type="dxa"/>
            <w:vMerge/>
          </w:tcPr>
          <w:p w14:paraId="7AF34A1E" w14:textId="77777777" w:rsidR="00CE723A" w:rsidRPr="000123FE" w:rsidRDefault="00CE723A" w:rsidP="000123FE">
            <w:pPr>
              <w:pStyle w:val="Zkladntextvlevo"/>
              <w:rPr>
                <w:rFonts w:ascii="Segoe UI" w:hAnsi="Segoe UI" w:cs="Segoe UI"/>
                <w:b/>
                <w:szCs w:val="20"/>
              </w:rPr>
            </w:pPr>
          </w:p>
        </w:tc>
        <w:tc>
          <w:tcPr>
            <w:tcW w:w="811" w:type="dxa"/>
          </w:tcPr>
          <w:p w14:paraId="626F5C4E" w14:textId="77777777" w:rsidR="00CE723A" w:rsidRPr="000123FE" w:rsidRDefault="00CE723A" w:rsidP="000123FE">
            <w:pPr>
              <w:pStyle w:val="Zkladntext"/>
              <w:rPr>
                <w:rFonts w:ascii="Segoe UI" w:hAnsi="Segoe UI" w:cs="Segoe UI"/>
                <w:b/>
                <w:i/>
                <w:sz w:val="20"/>
                <w:szCs w:val="20"/>
              </w:rPr>
            </w:pPr>
            <w:r w:rsidRPr="000123FE">
              <w:rPr>
                <w:rFonts w:ascii="Segoe UI" w:hAnsi="Segoe UI" w:cs="Segoe UI"/>
                <w:sz w:val="20"/>
                <w:szCs w:val="20"/>
              </w:rPr>
              <w:t>ov20</w:t>
            </w:r>
          </w:p>
        </w:tc>
        <w:tc>
          <w:tcPr>
            <w:tcW w:w="6793" w:type="dxa"/>
          </w:tcPr>
          <w:p w14:paraId="6534FC78"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Celkový počet zpětných klapek na volných kanalizačních výustích, k referenčnímu datu [</w:t>
            </w:r>
            <w:r w:rsidRPr="000123FE">
              <w:rPr>
                <w:rFonts w:ascii="Segoe UI" w:hAnsi="Segoe UI" w:cs="Segoe UI"/>
                <w:i/>
                <w:iCs/>
                <w:sz w:val="20"/>
                <w:szCs w:val="20"/>
              </w:rPr>
              <w:t>počet</w:t>
            </w:r>
            <w:r w:rsidRPr="000123FE">
              <w:rPr>
                <w:rFonts w:ascii="Segoe UI" w:hAnsi="Segoe UI" w:cs="Segoe UI"/>
                <w:sz w:val="20"/>
                <w:szCs w:val="20"/>
              </w:rPr>
              <w:t xml:space="preserve">] </w:t>
            </w:r>
          </w:p>
          <w:p w14:paraId="3CC66328" w14:textId="77777777" w:rsidR="00CE723A" w:rsidRPr="000123FE" w:rsidRDefault="00CE723A" w:rsidP="000123FE">
            <w:pPr>
              <w:pStyle w:val="Zkladntext"/>
              <w:rPr>
                <w:rFonts w:ascii="Segoe UI" w:hAnsi="Segoe UI" w:cs="Segoe UI"/>
                <w:i/>
                <w:sz w:val="20"/>
                <w:szCs w:val="20"/>
              </w:rPr>
            </w:pPr>
            <w:r w:rsidRPr="000123FE">
              <w:rPr>
                <w:rFonts w:ascii="Segoe UI" w:hAnsi="Segoe UI" w:cs="Segoe UI"/>
                <w:i/>
                <w:iCs/>
                <w:sz w:val="20"/>
                <w:szCs w:val="20"/>
              </w:rPr>
              <w:t xml:space="preserve">Referenčním datem se rozumí poslední den kalendářního roku. </w:t>
            </w:r>
          </w:p>
        </w:tc>
      </w:tr>
      <w:tr w:rsidR="00CE723A" w:rsidRPr="000123FE" w14:paraId="3A33AF9D" w14:textId="77777777" w:rsidTr="000123FE">
        <w:trPr>
          <w:trHeight w:val="227"/>
        </w:trPr>
        <w:tc>
          <w:tcPr>
            <w:tcW w:w="1587" w:type="dxa"/>
            <w:vMerge/>
          </w:tcPr>
          <w:p w14:paraId="48AA8383" w14:textId="77777777" w:rsidR="00CE723A" w:rsidRPr="000123FE" w:rsidRDefault="00CE723A" w:rsidP="000123FE">
            <w:pPr>
              <w:pStyle w:val="Zkladntextvlevo"/>
              <w:rPr>
                <w:rFonts w:ascii="Segoe UI" w:hAnsi="Segoe UI" w:cs="Segoe UI"/>
                <w:b/>
                <w:szCs w:val="20"/>
              </w:rPr>
            </w:pPr>
          </w:p>
        </w:tc>
        <w:tc>
          <w:tcPr>
            <w:tcW w:w="811" w:type="dxa"/>
          </w:tcPr>
          <w:p w14:paraId="50840F6E"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ov21</w:t>
            </w:r>
          </w:p>
        </w:tc>
        <w:tc>
          <w:tcPr>
            <w:tcW w:w="6793" w:type="dxa"/>
          </w:tcPr>
          <w:p w14:paraId="7550DCCE" w14:textId="77777777" w:rsidR="00CE723A" w:rsidRPr="000123FE" w:rsidRDefault="00CE723A" w:rsidP="000123FE">
            <w:pPr>
              <w:pStyle w:val="Default"/>
              <w:rPr>
                <w:rFonts w:ascii="Segoe UI" w:hAnsi="Segoe UI" w:cs="Segoe UI"/>
                <w:noProof/>
                <w:sz w:val="20"/>
                <w:szCs w:val="20"/>
              </w:rPr>
            </w:pPr>
            <w:r w:rsidRPr="000123FE">
              <w:rPr>
                <w:rFonts w:ascii="Segoe UI" w:hAnsi="Segoe UI" w:cs="Segoe UI"/>
                <w:sz w:val="20"/>
                <w:szCs w:val="20"/>
              </w:rPr>
              <w:t>Skutečný počet provedených kontrol zpětných klapek na volných kanalizačních výustích, během jednoho roku [</w:t>
            </w:r>
            <w:r w:rsidRPr="000123FE">
              <w:rPr>
                <w:rFonts w:ascii="Segoe UI" w:hAnsi="Segoe UI" w:cs="Segoe UI"/>
                <w:i/>
                <w:iCs/>
                <w:sz w:val="20"/>
                <w:szCs w:val="20"/>
              </w:rPr>
              <w:t>počet</w:t>
            </w:r>
            <w:r w:rsidRPr="000123FE">
              <w:rPr>
                <w:rFonts w:ascii="Segoe UI" w:hAnsi="Segoe UI" w:cs="Segoe UI"/>
                <w:sz w:val="20"/>
                <w:szCs w:val="20"/>
              </w:rPr>
              <w:t xml:space="preserve">] </w:t>
            </w:r>
          </w:p>
        </w:tc>
      </w:tr>
      <w:tr w:rsidR="00CE723A" w:rsidRPr="000123FE" w14:paraId="7839C278" w14:textId="77777777" w:rsidTr="000123FE">
        <w:trPr>
          <w:trHeight w:val="227"/>
        </w:trPr>
        <w:tc>
          <w:tcPr>
            <w:tcW w:w="1587" w:type="dxa"/>
          </w:tcPr>
          <w:p w14:paraId="6BE4FFB6"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Kategorie</w:t>
            </w:r>
          </w:p>
        </w:tc>
        <w:tc>
          <w:tcPr>
            <w:tcW w:w="7604" w:type="dxa"/>
            <w:gridSpan w:val="2"/>
          </w:tcPr>
          <w:p w14:paraId="4B32D59D"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Kvalita základní preventivní údržby.</w:t>
            </w:r>
          </w:p>
        </w:tc>
      </w:tr>
      <w:tr w:rsidR="00CE723A" w:rsidRPr="000123FE" w14:paraId="421045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AE67F03"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57A37506"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Počet kontrol zpětných klapek na volných kanalizačních výustích za rok musí vycházet z plánu kontrol. Je třeba plnit 100 % požadavků dle plánu kontrol. </w:t>
            </w:r>
          </w:p>
          <w:p w14:paraId="34CD4657" w14:textId="77777777" w:rsidR="00CE723A" w:rsidRPr="000123FE" w:rsidRDefault="00CE723A" w:rsidP="000123FE">
            <w:pPr>
              <w:pStyle w:val="Zkladntext"/>
              <w:rPr>
                <w:rFonts w:ascii="Segoe UI" w:hAnsi="Segoe UI" w:cs="Segoe UI"/>
                <w:sz w:val="20"/>
                <w:szCs w:val="20"/>
              </w:rPr>
            </w:pPr>
          </w:p>
        </w:tc>
      </w:tr>
      <w:tr w:rsidR="00CE723A" w:rsidRPr="000123FE" w14:paraId="7F127C7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53FA90A"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644A717"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Počet bodů za rok = OVd3 x V</w:t>
            </w:r>
            <w:r w:rsidRPr="000123FE">
              <w:rPr>
                <w:rFonts w:ascii="Segoe UI" w:hAnsi="Segoe UI" w:cs="Segoe UI"/>
                <w:sz w:val="20"/>
                <w:szCs w:val="20"/>
                <w:vertAlign w:val="subscript"/>
              </w:rPr>
              <w:t>24</w:t>
            </w:r>
          </w:p>
          <w:p w14:paraId="42CB21FB"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 xml:space="preserve">kde V24 je počet bodů za každé nesplnění požadovaného rozsahu kontroly zpětných klapek na volných kanalizačních výustích vyplývající z plánu kontrol, minimálně ve výši 0,1. </w:t>
            </w:r>
          </w:p>
          <w:p w14:paraId="05E36125" w14:textId="77777777" w:rsidR="00CE723A" w:rsidRPr="000123FE" w:rsidRDefault="00CE723A" w:rsidP="000123FE">
            <w:pPr>
              <w:pStyle w:val="Zkladntext"/>
              <w:rPr>
                <w:rFonts w:ascii="Segoe UI" w:hAnsi="Segoe UI" w:cs="Segoe UI"/>
                <w:noProof/>
                <w:sz w:val="20"/>
                <w:szCs w:val="20"/>
              </w:rPr>
            </w:pPr>
            <w:r w:rsidRPr="000123FE">
              <w:rPr>
                <w:rFonts w:ascii="Segoe UI" w:hAnsi="Segoe UI" w:cs="Segoe UI"/>
                <w:sz w:val="20"/>
                <w:szCs w:val="20"/>
              </w:rPr>
              <w:t xml:space="preserve">(Pokud je referenční hodnota menší než skutečný počet provedených kontrol zpětných klapek (ov21), výkonový ukazatel je splněn, nedochází k odečtu bodů.) </w:t>
            </w:r>
          </w:p>
        </w:tc>
      </w:tr>
      <w:tr w:rsidR="00CE723A" w:rsidRPr="000123FE" w14:paraId="5FB1EF7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33CD724"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50163CB2"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Stanovení pokutových bodů sleduje neplnění plánu kontrol, který určuje počet zpětných klapek na volných kanalizačních výustích, které mají být zkontrolovány během jednoho roku. </w:t>
            </w:r>
          </w:p>
          <w:p w14:paraId="0023507D"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Kontrola zpětných klapek slouží k minimalizaci rizika zpětného zatápění jednotné kanalizace a tím možného zatápění nemovitostí na stokové síti. </w:t>
            </w:r>
          </w:p>
          <w:p w14:paraId="65D36B07"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Provozovatel vytvoří plán kontrol zpětných klapek na volných kanalizačních výustích na základě existujících provozních řádů. </w:t>
            </w:r>
          </w:p>
          <w:p w14:paraId="7ABDDE68" w14:textId="77777777" w:rsidR="00CE723A" w:rsidRPr="000123FE" w:rsidRDefault="00CE723A" w:rsidP="000123FE">
            <w:pPr>
              <w:pStyle w:val="Zkladntext"/>
              <w:spacing w:after="0"/>
              <w:rPr>
                <w:rFonts w:ascii="Segoe UI" w:hAnsi="Segoe UI" w:cs="Segoe UI"/>
                <w:noProof/>
                <w:sz w:val="20"/>
                <w:szCs w:val="20"/>
              </w:rPr>
            </w:pPr>
            <w:r w:rsidRPr="000123FE">
              <w:rPr>
                <w:rFonts w:ascii="Segoe UI" w:hAnsi="Segoe UI" w:cs="Segoe UI"/>
                <w:sz w:val="20"/>
                <w:szCs w:val="20"/>
              </w:rPr>
              <w:t>Provedení kontroly je nutné prokázat fotodokumentací.</w:t>
            </w:r>
          </w:p>
          <w:p w14:paraId="610A3577"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CE723A" w:rsidRPr="000123FE" w14:paraId="1C6E566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3CB53F"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5C0205E1"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Provozovatel spravuje celkem 35 zpětných klapek na volných kanalizačních výustích. Plán kontrol ukládá povinnost kontrolovat každou klapku dvakrát za rok, což v daném roce činilo 70 kontrol klapek. Ve skutečnosti bylo provedeno 66 kontrol zpětných klapek. </w:t>
            </w:r>
          </w:p>
          <w:p w14:paraId="54A87A54"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i/>
                <w:iCs/>
                <w:sz w:val="20"/>
                <w:szCs w:val="20"/>
              </w:rPr>
              <w:t xml:space="preserve">Postup při stanovení pokutových bodů: </w:t>
            </w:r>
          </w:p>
          <w:p w14:paraId="5E69D071" w14:textId="77777777" w:rsidR="00CE723A" w:rsidRPr="000123FE" w:rsidRDefault="00CE723A" w:rsidP="000123FE">
            <w:pPr>
              <w:pStyle w:val="Zkladntext"/>
              <w:rPr>
                <w:rFonts w:ascii="Segoe UI" w:hAnsi="Segoe UI" w:cs="Segoe UI"/>
                <w:noProof/>
                <w:sz w:val="20"/>
                <w:szCs w:val="20"/>
              </w:rPr>
            </w:pPr>
            <w:r w:rsidRPr="000123FE">
              <w:rPr>
                <w:rFonts w:ascii="Segoe UI" w:hAnsi="Segoe UI" w:cs="Segoe UI"/>
                <w:sz w:val="20"/>
                <w:szCs w:val="20"/>
              </w:rPr>
              <w:t>Počet bodů za daný rok = (</w:t>
            </w:r>
            <w:proofErr w:type="gramStart"/>
            <w:r w:rsidRPr="000123FE">
              <w:rPr>
                <w:rFonts w:ascii="Segoe UI" w:hAnsi="Segoe UI" w:cs="Segoe UI"/>
                <w:sz w:val="20"/>
                <w:szCs w:val="20"/>
              </w:rPr>
              <w:t>70 – 66</w:t>
            </w:r>
            <w:proofErr w:type="gramEnd"/>
            <w:r w:rsidRPr="000123FE">
              <w:rPr>
                <w:rFonts w:ascii="Segoe UI" w:hAnsi="Segoe UI" w:cs="Segoe UI"/>
                <w:sz w:val="20"/>
                <w:szCs w:val="20"/>
              </w:rPr>
              <w:t xml:space="preserve">) x 0,1 = 0,4 </w:t>
            </w:r>
          </w:p>
        </w:tc>
      </w:tr>
    </w:tbl>
    <w:p w14:paraId="2F210580" w14:textId="4DF863C3" w:rsidR="000123FE" w:rsidRDefault="000123FE">
      <w:pPr>
        <w:spacing w:line="240" w:lineRule="auto"/>
        <w:jc w:val="left"/>
        <w:rPr>
          <w:rFonts w:ascii="Segoe UI" w:hAnsi="Segoe UI" w:cs="Segoe UI"/>
          <w:sz w:val="22"/>
          <w:szCs w:val="22"/>
        </w:rPr>
      </w:pPr>
    </w:p>
    <w:p w14:paraId="20DCC15D" w14:textId="77777777" w:rsidR="000123FE" w:rsidRPr="00791AD0" w:rsidRDefault="000123FE" w:rsidP="000123FE">
      <w:pPr>
        <w:spacing w:after="840"/>
      </w:pPr>
    </w:p>
    <w:p w14:paraId="4FF2D9A9" w14:textId="77777777" w:rsidR="000123FE"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Pr>
          <w:rFonts w:ascii="Segoe UI" w:hAnsi="Segoe UI" w:cs="Segoe UI"/>
          <w:b/>
          <w:sz w:val="40"/>
          <w:szCs w:val="40"/>
        </w:rPr>
        <w:t>4</w:t>
      </w:r>
      <w:r w:rsidRPr="005D5A99">
        <w:rPr>
          <w:rFonts w:ascii="Segoe UI" w:hAnsi="Segoe UI" w:cs="Segoe UI"/>
          <w:b/>
          <w:sz w:val="40"/>
          <w:szCs w:val="40"/>
        </w:rPr>
        <w:br/>
      </w:r>
      <w:r>
        <w:rPr>
          <w:rFonts w:ascii="Segoe UI" w:hAnsi="Segoe UI" w:cs="Segoe UI"/>
          <w:b/>
          <w:caps/>
          <w:sz w:val="40"/>
          <w:szCs w:val="40"/>
        </w:rPr>
        <w:t>výkonové ukazatele</w:t>
      </w:r>
    </w:p>
    <w:p w14:paraId="3295102C" w14:textId="77777777" w:rsidR="000123FE"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d</w:t>
      </w:r>
    </w:p>
    <w:p w14:paraId="1B9A316B" w14:textId="77777777" w:rsidR="000123FE" w:rsidRPr="005D5A99"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specifické výkonové ukazatele</w:t>
      </w:r>
    </w:p>
    <w:p w14:paraId="056689A7" w14:textId="77777777" w:rsidR="000123FE" w:rsidRDefault="000123FE" w:rsidP="000123FE">
      <w:pPr>
        <w:pStyle w:val="Odstavec"/>
      </w:pPr>
    </w:p>
    <w:p w14:paraId="49BB6C7C" w14:textId="77777777" w:rsidR="000123FE" w:rsidRDefault="000123FE" w:rsidP="000123FE">
      <w:pPr>
        <w:pStyle w:val="Odstavec"/>
      </w:pPr>
    </w:p>
    <w:p w14:paraId="363DC051" w14:textId="77777777" w:rsidR="000123FE" w:rsidRDefault="000123FE" w:rsidP="000123FE">
      <w:pPr>
        <w:pStyle w:val="Odstavec"/>
      </w:pPr>
    </w:p>
    <w:p w14:paraId="7A07B325" w14:textId="77777777" w:rsidR="000123FE" w:rsidRDefault="000123FE" w:rsidP="000123FE">
      <w:pPr>
        <w:pStyle w:val="Odstavec"/>
      </w:pPr>
    </w:p>
    <w:p w14:paraId="14709CD6" w14:textId="77777777" w:rsidR="000123FE" w:rsidRDefault="000123FE" w:rsidP="000123FE">
      <w:pPr>
        <w:pStyle w:val="Odstavec"/>
      </w:pPr>
    </w:p>
    <w:p w14:paraId="3F3D841A" w14:textId="77777777" w:rsidR="000123FE" w:rsidRDefault="000123FE" w:rsidP="000123FE">
      <w:pPr>
        <w:pStyle w:val="Odstavec"/>
      </w:pPr>
    </w:p>
    <w:p w14:paraId="3601A26D" w14:textId="77777777" w:rsidR="000123FE" w:rsidRDefault="000123FE" w:rsidP="000123FE">
      <w:pPr>
        <w:pStyle w:val="Odstavec"/>
      </w:pPr>
    </w:p>
    <w:p w14:paraId="77C10649" w14:textId="77777777" w:rsidR="000123FE" w:rsidRDefault="000123FE" w:rsidP="000123FE">
      <w:pPr>
        <w:pStyle w:val="Odstavec"/>
      </w:pPr>
    </w:p>
    <w:p w14:paraId="431B24CB" w14:textId="77777777" w:rsidR="000123FE" w:rsidRDefault="000123FE" w:rsidP="000123FE">
      <w:pPr>
        <w:spacing w:line="240" w:lineRule="auto"/>
        <w:jc w:val="left"/>
        <w:rPr>
          <w:rFonts w:ascii="Segoe UI" w:hAnsi="Segoe UI" w:cs="Segoe UI"/>
          <w:sz w:val="22"/>
          <w:szCs w:val="22"/>
        </w:rPr>
      </w:pPr>
      <w:r>
        <w:br w:type="page"/>
      </w:r>
    </w:p>
    <w:p w14:paraId="035F4668" w14:textId="05DD00D5" w:rsidR="000123FE" w:rsidRDefault="000123FE" w:rsidP="000123FE">
      <w:pPr>
        <w:pStyle w:val="Odstavec"/>
      </w:pPr>
      <w:r w:rsidRPr="009058D9">
        <w:lastRenderedPageBreak/>
        <w:t xml:space="preserve">V rámci popisu výkonových ukazatelů v této Příloze jsou také uvedeny „příklady“. Pro účely této Smlouvy platí, že každý jednotlivý uvedený příklad je pouze ilustrativní a slouží pro lepší pochopení skutečností popsaných v této Příloze č. </w:t>
      </w:r>
      <w:r>
        <w:t>4</w:t>
      </w:r>
      <w:r w:rsidRPr="009058D9">
        <w:t xml:space="preserve">, část D (Specifické výkonové ukazatele) ke Smlouvě. Situace popsaná v daném </w:t>
      </w:r>
      <w:r w:rsidR="00B73F2F" w:rsidRPr="009058D9">
        <w:t>příkladu</w:t>
      </w:r>
      <w:r w:rsidRPr="009058D9">
        <w:t xml:space="preserve">, stejně tak jako hodnoty v rámci takového příkladu uvedené a závěry z příkladu vyplývající, nemají žádný vliv na skutečnosti popsané v této Příloze č. </w:t>
      </w:r>
      <w:r>
        <w:t>4</w:t>
      </w:r>
      <w:r w:rsidRPr="009058D9">
        <w:t>, část D (Specifické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w:t>
      </w:r>
    </w:p>
    <w:p w14:paraId="791CC245" w14:textId="58504693" w:rsidR="000123FE" w:rsidRPr="000123FE" w:rsidRDefault="00417F75" w:rsidP="000123FE">
      <w:pPr>
        <w:pStyle w:val="Nadpis1"/>
      </w:pPr>
      <w:bookmarkStart w:id="35" w:name="_Toc517856446"/>
      <w:bookmarkStart w:id="36" w:name="_Toc8897931"/>
      <w:r>
        <w:t>VU část D</w:t>
      </w:r>
      <w:r w:rsidR="00D52E85">
        <w:t xml:space="preserve"> (specifické VU)</w:t>
      </w:r>
      <w:r>
        <w:t xml:space="preserve"> - </w:t>
      </w:r>
      <w:r w:rsidR="000123FE" w:rsidRPr="000123FE">
        <w:t xml:space="preserve">OBECNÉ ENVIRONMENTÁLNÍ </w:t>
      </w:r>
      <w:proofErr w:type="gramStart"/>
      <w:r w:rsidR="000123FE" w:rsidRPr="000123FE">
        <w:t>UKAZATELE - VEN</w:t>
      </w:r>
      <w:bookmarkEnd w:id="35"/>
      <w:bookmarkEnd w:id="36"/>
      <w:proofErr w:type="gramEnd"/>
    </w:p>
    <w:p w14:paraId="5F55BDA3" w14:textId="77777777" w:rsidR="000123FE" w:rsidRPr="000123FE" w:rsidRDefault="000123FE" w:rsidP="000123FE">
      <w:pPr>
        <w:pStyle w:val="Nadpis2"/>
      </w:pPr>
      <w:bookmarkStart w:id="37" w:name="_Toc516643435"/>
      <w:r w:rsidRPr="000123FE">
        <w:t>Pitná voda</w:t>
      </w:r>
      <w:bookmarkEnd w:id="37"/>
    </w:p>
    <w:p w14:paraId="7758F7B2" w14:textId="77777777" w:rsidR="000123FE" w:rsidRPr="000123FE" w:rsidRDefault="000123FE" w:rsidP="000123FE">
      <w:pPr>
        <w:pStyle w:val="Nadpis3"/>
      </w:pPr>
      <w:r w:rsidRPr="000123FE">
        <w:t>Kvalita kalu – Nebezpečný čistírenský kal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6"/>
        <w:gridCol w:w="6685"/>
      </w:tblGrid>
      <w:tr w:rsidR="000123FE" w:rsidRPr="000123FE" w14:paraId="555BBBC4" w14:textId="77777777" w:rsidTr="000123FE">
        <w:tc>
          <w:tcPr>
            <w:tcW w:w="1670" w:type="dxa"/>
            <w:tcBorders>
              <w:top w:val="single" w:sz="4" w:space="0" w:color="auto"/>
              <w:left w:val="single" w:sz="4" w:space="0" w:color="auto"/>
              <w:bottom w:val="single" w:sz="4" w:space="0" w:color="auto"/>
              <w:right w:val="single" w:sz="4" w:space="0" w:color="auto"/>
            </w:tcBorders>
          </w:tcPr>
          <w:p w14:paraId="2B234D9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691" w:type="dxa"/>
            <w:gridSpan w:val="2"/>
            <w:tcBorders>
              <w:top w:val="single" w:sz="4" w:space="0" w:color="auto"/>
              <w:left w:val="single" w:sz="4" w:space="0" w:color="auto"/>
              <w:bottom w:val="single" w:sz="4" w:space="0" w:color="auto"/>
              <w:right w:val="single" w:sz="4" w:space="0" w:color="auto"/>
            </w:tcBorders>
          </w:tcPr>
          <w:p w14:paraId="04638EB8" w14:textId="1BD7217C" w:rsidR="000123FE" w:rsidRPr="000123FE" w:rsidRDefault="000123FE" w:rsidP="000123FE">
            <w:pPr>
              <w:pStyle w:val="TabulkaText"/>
              <w:spacing w:before="60" w:after="60" w:line="264" w:lineRule="auto"/>
              <w:jc w:val="both"/>
              <w:rPr>
                <w:rFonts w:ascii="Segoe UI" w:hAnsi="Segoe UI" w:cs="Segoe UI"/>
                <w:b w:val="0"/>
                <w:sz w:val="20"/>
                <w:szCs w:val="20"/>
              </w:rPr>
            </w:pPr>
            <w:r w:rsidRPr="000123FE">
              <w:rPr>
                <w:rFonts w:ascii="Segoe UI" w:hAnsi="Segoe UI" w:cs="Segoe UI"/>
                <w:b w:val="0"/>
                <w:sz w:val="20"/>
                <w:szCs w:val="20"/>
              </w:rPr>
              <w:t xml:space="preserve">Hmotnost likvidovaného </w:t>
            </w:r>
            <w:del w:id="38" w:author="Šmídek Petr" w:date="2020-06-25T07:31:00Z">
              <w:r w:rsidRPr="000123FE" w:rsidDel="00FA0444">
                <w:rPr>
                  <w:rFonts w:ascii="Segoe UI" w:hAnsi="Segoe UI" w:cs="Segoe UI"/>
                  <w:b w:val="0"/>
                  <w:sz w:val="20"/>
                  <w:szCs w:val="20"/>
                </w:rPr>
                <w:delText xml:space="preserve">vysušeného </w:delText>
              </w:r>
            </w:del>
            <w:ins w:id="39" w:author="Šmídek Petr" w:date="2020-06-25T07:31:00Z">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ins>
            <w:r w:rsidRPr="000123FE">
              <w:rPr>
                <w:rFonts w:ascii="Segoe UI" w:hAnsi="Segoe UI" w:cs="Segoe UI"/>
                <w:b w:val="0"/>
                <w:sz w:val="20"/>
                <w:szCs w:val="20"/>
              </w:rPr>
              <w:t xml:space="preserve">kalu spadajícího do kategorie nebezpečný Odpad v poměru k hmotnosti produkovaného </w:t>
            </w:r>
            <w:del w:id="40" w:author="Šmídek Petr" w:date="2020-06-25T07:31:00Z">
              <w:r w:rsidRPr="000123FE" w:rsidDel="00FA0444">
                <w:rPr>
                  <w:rFonts w:ascii="Segoe UI" w:hAnsi="Segoe UI" w:cs="Segoe UI"/>
                  <w:b w:val="0"/>
                  <w:sz w:val="20"/>
                  <w:szCs w:val="20"/>
                </w:rPr>
                <w:delText xml:space="preserve">vysušeného </w:delText>
              </w:r>
            </w:del>
            <w:ins w:id="41" w:author="Šmídek Petr" w:date="2020-06-25T07:31:00Z">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ins>
            <w:r w:rsidRPr="000123FE">
              <w:rPr>
                <w:rFonts w:ascii="Segoe UI" w:hAnsi="Segoe UI" w:cs="Segoe UI"/>
                <w:b w:val="0"/>
                <w:sz w:val="20"/>
                <w:szCs w:val="20"/>
              </w:rPr>
              <w:t>kalu, vyjádřeno v procentech.</w:t>
            </w:r>
          </w:p>
          <w:p w14:paraId="7A66D08D"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66B36CCF" w14:textId="77777777" w:rsidTr="000123FE">
        <w:tc>
          <w:tcPr>
            <w:tcW w:w="1670" w:type="dxa"/>
            <w:tcBorders>
              <w:top w:val="single" w:sz="4" w:space="0" w:color="auto"/>
              <w:left w:val="single" w:sz="4" w:space="0" w:color="auto"/>
              <w:bottom w:val="single" w:sz="4" w:space="0" w:color="auto"/>
              <w:right w:val="single" w:sz="4" w:space="0" w:color="auto"/>
            </w:tcBorders>
          </w:tcPr>
          <w:p w14:paraId="3B3F228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Borders>
              <w:top w:val="single" w:sz="4" w:space="0" w:color="auto"/>
              <w:left w:val="single" w:sz="4" w:space="0" w:color="auto"/>
              <w:bottom w:val="single" w:sz="4" w:space="0" w:color="auto"/>
              <w:right w:val="single" w:sz="4" w:space="0" w:color="auto"/>
            </w:tcBorders>
          </w:tcPr>
          <w:p w14:paraId="001B493E" w14:textId="77777777" w:rsidR="000123FE" w:rsidRPr="000123FE" w:rsidRDefault="000123FE" w:rsidP="000123FE">
            <w:pPr>
              <w:pStyle w:val="TabulkaText"/>
              <w:tabs>
                <w:tab w:val="left" w:pos="6804"/>
              </w:tabs>
              <w:spacing w:before="60" w:after="60" w:line="264" w:lineRule="auto"/>
              <w:jc w:val="both"/>
              <w:rPr>
                <w:rFonts w:ascii="Segoe UI" w:hAnsi="Segoe UI" w:cs="Segoe UI"/>
                <w:b w:val="0"/>
                <w:i/>
                <w:color w:val="auto"/>
                <w:sz w:val="20"/>
                <w:szCs w:val="20"/>
              </w:rPr>
            </w:pPr>
            <w:r w:rsidRPr="000123FE">
              <w:rPr>
                <w:rFonts w:ascii="Segoe UI" w:hAnsi="Segoe UI" w:cs="Segoe UI"/>
                <w:b w:val="0"/>
                <w:color w:val="auto"/>
                <w:sz w:val="20"/>
                <w:szCs w:val="20"/>
              </w:rPr>
              <w:t>iovEn200 = (ovA16 / ovA14) x 100</w:t>
            </w:r>
            <w:r w:rsidRPr="000123FE">
              <w:rPr>
                <w:rFonts w:ascii="Segoe UI" w:hAnsi="Segoe UI" w:cs="Segoe UI"/>
                <w:b w:val="0"/>
                <w:color w:val="auto"/>
                <w:sz w:val="20"/>
                <w:szCs w:val="20"/>
              </w:rPr>
              <w:tab/>
            </w:r>
            <w:r w:rsidRPr="000123FE">
              <w:rPr>
                <w:rFonts w:ascii="Segoe UI" w:hAnsi="Segoe UI" w:cs="Segoe UI"/>
                <w:b w:val="0"/>
                <w:i/>
                <w:color w:val="auto"/>
                <w:sz w:val="20"/>
                <w:szCs w:val="20"/>
              </w:rPr>
              <w:t xml:space="preserve"> [%]</w:t>
            </w:r>
          </w:p>
          <w:p w14:paraId="31D5809A" w14:textId="77777777" w:rsidR="000123FE" w:rsidRPr="000123FE" w:rsidRDefault="000123FE" w:rsidP="000123FE">
            <w:pPr>
              <w:spacing w:before="60" w:after="60"/>
              <w:rPr>
                <w:rFonts w:ascii="Segoe UI" w:hAnsi="Segoe UI" w:cs="Segoe UI"/>
                <w:sz w:val="20"/>
                <w:szCs w:val="20"/>
              </w:rPr>
            </w:pPr>
          </w:p>
        </w:tc>
      </w:tr>
      <w:tr w:rsidR="000123FE" w:rsidRPr="000123FE" w14:paraId="42AE05EE" w14:textId="77777777" w:rsidTr="000123FE">
        <w:tc>
          <w:tcPr>
            <w:tcW w:w="1670" w:type="dxa"/>
            <w:tcBorders>
              <w:top w:val="single" w:sz="4" w:space="0" w:color="auto"/>
              <w:left w:val="single" w:sz="4" w:space="0" w:color="auto"/>
              <w:bottom w:val="single" w:sz="4" w:space="0" w:color="auto"/>
              <w:right w:val="single" w:sz="4" w:space="0" w:color="auto"/>
            </w:tcBorders>
          </w:tcPr>
          <w:p w14:paraId="0C6239C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691" w:type="dxa"/>
            <w:gridSpan w:val="2"/>
            <w:tcBorders>
              <w:top w:val="single" w:sz="4" w:space="0" w:color="auto"/>
              <w:left w:val="single" w:sz="4" w:space="0" w:color="auto"/>
              <w:bottom w:val="single" w:sz="4" w:space="0" w:color="auto"/>
              <w:right w:val="single" w:sz="4" w:space="0" w:color="auto"/>
            </w:tcBorders>
          </w:tcPr>
          <w:p w14:paraId="2F4EAB48" w14:textId="35BDE07D" w:rsidR="000123FE" w:rsidRPr="000123FE" w:rsidRDefault="000123FE" w:rsidP="000123FE">
            <w:pPr>
              <w:pStyle w:val="TabulkaText"/>
              <w:spacing w:before="60" w:after="60" w:line="264" w:lineRule="auto"/>
              <w:jc w:val="both"/>
              <w:rPr>
                <w:rFonts w:ascii="Segoe UI" w:hAnsi="Segoe UI" w:cs="Segoe UI"/>
                <w:b w:val="0"/>
                <w:sz w:val="20"/>
                <w:szCs w:val="20"/>
              </w:rPr>
            </w:pPr>
            <w:r w:rsidRPr="000123FE">
              <w:rPr>
                <w:rFonts w:ascii="Segoe UI" w:hAnsi="Segoe UI" w:cs="Segoe UI"/>
                <w:b w:val="0"/>
                <w:sz w:val="20"/>
                <w:szCs w:val="20"/>
              </w:rPr>
              <w:t xml:space="preserve">Hmotnost likvidovaného </w:t>
            </w:r>
            <w:ins w:id="42" w:author="Šmídek Petr" w:date="2020-06-25T07:31:00Z">
              <w:r w:rsidR="00FA0444">
                <w:rPr>
                  <w:rFonts w:ascii="Segoe UI" w:hAnsi="Segoe UI" w:cs="Segoe UI"/>
                  <w:b w:val="0"/>
                  <w:sz w:val="20"/>
                  <w:szCs w:val="20"/>
                </w:rPr>
                <w:t>odvodněného</w:t>
              </w:r>
            </w:ins>
            <w:del w:id="43" w:author="Šmídek Petr" w:date="2020-06-25T07:31:00Z">
              <w:r w:rsidRPr="000123FE" w:rsidDel="00FA0444">
                <w:rPr>
                  <w:rFonts w:ascii="Segoe UI" w:hAnsi="Segoe UI" w:cs="Segoe UI"/>
                  <w:b w:val="0"/>
                  <w:sz w:val="20"/>
                  <w:szCs w:val="20"/>
                </w:rPr>
                <w:delText>vysušeného</w:delText>
              </w:r>
            </w:del>
            <w:r w:rsidRPr="000123FE">
              <w:rPr>
                <w:rFonts w:ascii="Segoe UI" w:hAnsi="Segoe UI" w:cs="Segoe UI"/>
                <w:b w:val="0"/>
                <w:sz w:val="20"/>
                <w:szCs w:val="20"/>
              </w:rPr>
              <w:t xml:space="preserve"> kalu spadajícího do kategorie nebezpečný Odpad v poměru k hmotnosti produkovaného </w:t>
            </w:r>
            <w:del w:id="44" w:author="Šmídek Petr" w:date="2020-06-25T07:31:00Z">
              <w:r w:rsidRPr="000123FE" w:rsidDel="00FA0444">
                <w:rPr>
                  <w:rFonts w:ascii="Segoe UI" w:hAnsi="Segoe UI" w:cs="Segoe UI"/>
                  <w:b w:val="0"/>
                  <w:sz w:val="20"/>
                  <w:szCs w:val="20"/>
                </w:rPr>
                <w:delText xml:space="preserve">vysušeného </w:delText>
              </w:r>
            </w:del>
            <w:ins w:id="45" w:author="Šmídek Petr" w:date="2020-06-25T07:31:00Z">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ins>
            <w:r w:rsidRPr="000123FE">
              <w:rPr>
                <w:rFonts w:ascii="Segoe UI" w:hAnsi="Segoe UI" w:cs="Segoe UI"/>
                <w:b w:val="0"/>
                <w:sz w:val="20"/>
                <w:szCs w:val="20"/>
              </w:rPr>
              <w:t>kalu, vyjádřeno v procentech.</w:t>
            </w:r>
          </w:p>
          <w:p w14:paraId="780DC0E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nejdéle jeden kalendářní rok.</w:t>
            </w:r>
          </w:p>
        </w:tc>
      </w:tr>
      <w:tr w:rsidR="000123FE" w:rsidRPr="000123FE" w14:paraId="01080E1C" w14:textId="77777777" w:rsidTr="000123FE">
        <w:tc>
          <w:tcPr>
            <w:tcW w:w="1670" w:type="dxa"/>
            <w:tcBorders>
              <w:top w:val="single" w:sz="4" w:space="0" w:color="auto"/>
              <w:left w:val="single" w:sz="4" w:space="0" w:color="auto"/>
              <w:bottom w:val="single" w:sz="4" w:space="0" w:color="auto"/>
              <w:right w:val="single" w:sz="4" w:space="0" w:color="auto"/>
            </w:tcBorders>
          </w:tcPr>
          <w:p w14:paraId="2926554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Borders>
              <w:top w:val="single" w:sz="4" w:space="0" w:color="auto"/>
              <w:left w:val="single" w:sz="4" w:space="0" w:color="auto"/>
              <w:bottom w:val="single" w:sz="4" w:space="0" w:color="auto"/>
              <w:right w:val="single" w:sz="4" w:space="0" w:color="auto"/>
            </w:tcBorders>
          </w:tcPr>
          <w:p w14:paraId="3EA33CA5" w14:textId="5BF58CA3" w:rsidR="000123FE" w:rsidRPr="000123FE" w:rsidDel="00FA0444" w:rsidRDefault="000123FE" w:rsidP="00FA0444">
            <w:pPr>
              <w:pStyle w:val="TabulkaText"/>
              <w:tabs>
                <w:tab w:val="left" w:pos="6804"/>
              </w:tabs>
              <w:spacing w:before="120" w:after="120" w:line="264" w:lineRule="auto"/>
              <w:jc w:val="both"/>
              <w:rPr>
                <w:del w:id="46" w:author="Šmídek Petr" w:date="2020-06-25T07:32:00Z"/>
                <w:rFonts w:ascii="Segoe UI" w:hAnsi="Segoe UI" w:cs="Segoe UI"/>
                <w:b w:val="0"/>
                <w:color w:val="auto"/>
                <w:sz w:val="20"/>
                <w:szCs w:val="20"/>
              </w:rPr>
              <w:pPrChange w:id="47" w:author="Šmídek Petr" w:date="2020-06-25T07:32:00Z">
                <w:pPr>
                  <w:pStyle w:val="TabulkaText"/>
                  <w:tabs>
                    <w:tab w:val="left" w:pos="6804"/>
                  </w:tabs>
                  <w:spacing w:before="120" w:after="120" w:line="264" w:lineRule="auto"/>
                  <w:jc w:val="both"/>
                </w:pPr>
              </w:pPrChange>
            </w:pPr>
            <w:r w:rsidRPr="000123FE">
              <w:rPr>
                <w:rFonts w:ascii="Segoe UI" w:hAnsi="Segoe UI" w:cs="Segoe UI"/>
                <w:b w:val="0"/>
                <w:color w:val="auto"/>
                <w:sz w:val="20"/>
                <w:szCs w:val="20"/>
              </w:rPr>
              <w:t>ovEn200 = (ovA16 / ovA14) x 100</w:t>
            </w:r>
            <w:r w:rsidRPr="000123FE">
              <w:rPr>
                <w:rFonts w:ascii="Segoe UI" w:hAnsi="Segoe UI" w:cs="Segoe UI"/>
                <w:b w:val="0"/>
                <w:color w:val="auto"/>
                <w:sz w:val="20"/>
                <w:szCs w:val="20"/>
              </w:rPr>
              <w:tab/>
            </w:r>
            <w:r w:rsidRPr="000123FE">
              <w:rPr>
                <w:rFonts w:ascii="Segoe UI" w:hAnsi="Segoe UI" w:cs="Segoe UI"/>
                <w:b w:val="0"/>
                <w:i/>
                <w:color w:val="auto"/>
                <w:sz w:val="20"/>
                <w:szCs w:val="20"/>
              </w:rPr>
              <w:t>[%]</w:t>
            </w:r>
          </w:p>
          <w:p w14:paraId="175A5F55" w14:textId="77777777" w:rsidR="000123FE" w:rsidRPr="000123FE" w:rsidRDefault="000123FE" w:rsidP="00FA0444">
            <w:pPr>
              <w:pStyle w:val="TabulkaText"/>
              <w:tabs>
                <w:tab w:val="left" w:pos="6804"/>
              </w:tabs>
              <w:spacing w:before="120" w:after="120" w:line="264" w:lineRule="auto"/>
              <w:jc w:val="both"/>
              <w:rPr>
                <w:rFonts w:ascii="Segoe UI" w:hAnsi="Segoe UI" w:cs="Segoe UI"/>
                <w:sz w:val="20"/>
                <w:szCs w:val="20"/>
              </w:rPr>
              <w:pPrChange w:id="48" w:author="Šmídek Petr" w:date="2020-06-25T07:32:00Z">
                <w:pPr>
                  <w:spacing w:before="60" w:after="60"/>
                </w:pPr>
              </w:pPrChange>
            </w:pPr>
          </w:p>
        </w:tc>
      </w:tr>
      <w:tr w:rsidR="000123FE" w:rsidRPr="000123FE" w14:paraId="0BCCE165" w14:textId="77777777" w:rsidTr="000123FE">
        <w:tc>
          <w:tcPr>
            <w:tcW w:w="1670" w:type="dxa"/>
            <w:vMerge w:val="restart"/>
          </w:tcPr>
          <w:p w14:paraId="2D11ED9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23D3794B" w14:textId="77777777" w:rsidR="000123FE" w:rsidRPr="000123FE" w:rsidRDefault="000123FE" w:rsidP="000123FE">
            <w:pPr>
              <w:spacing w:before="60" w:after="60"/>
              <w:jc w:val="left"/>
              <w:rPr>
                <w:rFonts w:ascii="Segoe UI" w:hAnsi="Segoe UI" w:cs="Segoe UI"/>
                <w:b/>
                <w:sz w:val="20"/>
                <w:szCs w:val="20"/>
              </w:rPr>
            </w:pPr>
          </w:p>
        </w:tc>
        <w:tc>
          <w:tcPr>
            <w:tcW w:w="1006" w:type="dxa"/>
          </w:tcPr>
          <w:p w14:paraId="02E0F8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ovA16</w:t>
            </w:r>
            <w:r w:rsidRPr="000123FE">
              <w:rPr>
                <w:rFonts w:ascii="Segoe UI" w:hAnsi="Segoe UI" w:cs="Segoe UI"/>
                <w:sz w:val="20"/>
                <w:szCs w:val="20"/>
              </w:rPr>
              <w:tab/>
            </w:r>
          </w:p>
          <w:p w14:paraId="0BA12BE0" w14:textId="77777777" w:rsidR="000123FE" w:rsidRPr="000123FE" w:rsidRDefault="000123FE" w:rsidP="000123FE">
            <w:pPr>
              <w:spacing w:before="60" w:after="60"/>
              <w:rPr>
                <w:rFonts w:ascii="Segoe UI" w:hAnsi="Segoe UI" w:cs="Segoe UI"/>
                <w:sz w:val="20"/>
                <w:szCs w:val="20"/>
              </w:rPr>
            </w:pPr>
          </w:p>
        </w:tc>
        <w:tc>
          <w:tcPr>
            <w:tcW w:w="6685" w:type="dxa"/>
          </w:tcPr>
          <w:p w14:paraId="411CE012" w14:textId="15EA6370"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Hmotnost </w:t>
            </w:r>
            <w:del w:id="49" w:author="Šmídek Petr" w:date="2020-06-25T07:31:00Z">
              <w:r w:rsidRPr="000123FE" w:rsidDel="00FA0444">
                <w:rPr>
                  <w:rFonts w:ascii="Segoe UI" w:hAnsi="Segoe UI" w:cs="Segoe UI"/>
                  <w:sz w:val="20"/>
                  <w:szCs w:val="20"/>
                </w:rPr>
                <w:delText xml:space="preserve">vysušeného </w:delText>
              </w:r>
            </w:del>
            <w:ins w:id="50" w:author="Šmídek Petr" w:date="2020-06-25T07:31:00Z">
              <w:r w:rsidR="00FA0444">
                <w:rPr>
                  <w:rFonts w:ascii="Segoe UI" w:hAnsi="Segoe UI" w:cs="Segoe UI"/>
                  <w:sz w:val="20"/>
                  <w:szCs w:val="20"/>
                </w:rPr>
                <w:t>od</w:t>
              </w:r>
            </w:ins>
            <w:ins w:id="51" w:author="Šmídek Petr" w:date="2020-06-25T07:32:00Z">
              <w:r w:rsidR="00FA0444">
                <w:rPr>
                  <w:rFonts w:ascii="Segoe UI" w:hAnsi="Segoe UI" w:cs="Segoe UI"/>
                  <w:sz w:val="20"/>
                  <w:szCs w:val="20"/>
                </w:rPr>
                <w:t>vo</w:t>
              </w:r>
            </w:ins>
            <w:ins w:id="52" w:author="Šmídek Petr" w:date="2020-06-25T07:31:00Z">
              <w:r w:rsidR="00FA0444">
                <w:rPr>
                  <w:rFonts w:ascii="Segoe UI" w:hAnsi="Segoe UI" w:cs="Segoe UI"/>
                  <w:sz w:val="20"/>
                  <w:szCs w:val="20"/>
                </w:rPr>
                <w:t>dněného</w:t>
              </w:r>
              <w:r w:rsidR="00FA0444" w:rsidRPr="000123FE">
                <w:rPr>
                  <w:rFonts w:ascii="Segoe UI" w:hAnsi="Segoe UI" w:cs="Segoe UI"/>
                  <w:sz w:val="20"/>
                  <w:szCs w:val="20"/>
                </w:rPr>
                <w:t xml:space="preserve"> </w:t>
              </w:r>
            </w:ins>
            <w:r w:rsidRPr="000123FE">
              <w:rPr>
                <w:rFonts w:ascii="Segoe UI" w:hAnsi="Segoe UI" w:cs="Segoe UI"/>
                <w:sz w:val="20"/>
                <w:szCs w:val="20"/>
              </w:rPr>
              <w:t>nebezpečného kalu ze všech ČOV likvidovaného během jednoho kalendářního roku</w:t>
            </w:r>
            <w:r w:rsidRPr="000123FE">
              <w:rPr>
                <w:rFonts w:ascii="Segoe UI" w:hAnsi="Segoe UI" w:cs="Segoe UI"/>
                <w:i/>
                <w:sz w:val="20"/>
                <w:szCs w:val="20"/>
              </w:rPr>
              <w:t xml:space="preserve"> [t] </w:t>
            </w:r>
          </w:p>
        </w:tc>
      </w:tr>
      <w:tr w:rsidR="000123FE" w:rsidRPr="000123FE" w14:paraId="5BDA0F91" w14:textId="77777777" w:rsidTr="000123FE">
        <w:tc>
          <w:tcPr>
            <w:tcW w:w="1670" w:type="dxa"/>
            <w:vMerge/>
          </w:tcPr>
          <w:p w14:paraId="4DEF9DE2" w14:textId="77777777" w:rsidR="000123FE" w:rsidRPr="000123FE" w:rsidRDefault="000123FE" w:rsidP="000123FE">
            <w:pPr>
              <w:spacing w:before="60" w:after="60"/>
              <w:jc w:val="left"/>
              <w:rPr>
                <w:rFonts w:ascii="Segoe UI" w:hAnsi="Segoe UI" w:cs="Segoe UI"/>
                <w:b/>
                <w:sz w:val="20"/>
                <w:szCs w:val="20"/>
              </w:rPr>
            </w:pPr>
          </w:p>
        </w:tc>
        <w:tc>
          <w:tcPr>
            <w:tcW w:w="1006" w:type="dxa"/>
          </w:tcPr>
          <w:p w14:paraId="7C88B7C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ovA14</w:t>
            </w:r>
          </w:p>
          <w:p w14:paraId="23FFFF01" w14:textId="77777777" w:rsidR="000123FE" w:rsidRPr="000123FE" w:rsidRDefault="000123FE" w:rsidP="000123FE">
            <w:pPr>
              <w:spacing w:before="60" w:after="60"/>
              <w:rPr>
                <w:rFonts w:ascii="Segoe UI" w:hAnsi="Segoe UI" w:cs="Segoe UI"/>
                <w:sz w:val="20"/>
                <w:szCs w:val="20"/>
              </w:rPr>
            </w:pPr>
          </w:p>
        </w:tc>
        <w:tc>
          <w:tcPr>
            <w:tcW w:w="6685" w:type="dxa"/>
          </w:tcPr>
          <w:p w14:paraId="2EE68070" w14:textId="7775EB3B"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Hmotnost </w:t>
            </w:r>
            <w:del w:id="53" w:author="Šmídek Petr" w:date="2020-06-25T07:32:00Z">
              <w:r w:rsidRPr="000123FE" w:rsidDel="00FA0444">
                <w:rPr>
                  <w:rFonts w:ascii="Segoe UI" w:hAnsi="Segoe UI" w:cs="Segoe UI"/>
                  <w:sz w:val="20"/>
                  <w:szCs w:val="20"/>
                </w:rPr>
                <w:delText xml:space="preserve">vysušeného </w:delText>
              </w:r>
            </w:del>
            <w:ins w:id="54" w:author="Šmídek Petr" w:date="2020-06-25T07:32:00Z">
              <w:r w:rsidR="00FA0444">
                <w:rPr>
                  <w:rFonts w:ascii="Segoe UI" w:hAnsi="Segoe UI" w:cs="Segoe UI"/>
                  <w:sz w:val="20"/>
                  <w:szCs w:val="20"/>
                </w:rPr>
                <w:t>odvodněného</w:t>
              </w:r>
              <w:r w:rsidR="00FA0444" w:rsidRPr="000123FE">
                <w:rPr>
                  <w:rFonts w:ascii="Segoe UI" w:hAnsi="Segoe UI" w:cs="Segoe UI"/>
                  <w:sz w:val="20"/>
                  <w:szCs w:val="20"/>
                </w:rPr>
                <w:t xml:space="preserve"> </w:t>
              </w:r>
            </w:ins>
            <w:r w:rsidRPr="000123FE">
              <w:rPr>
                <w:rFonts w:ascii="Segoe UI" w:hAnsi="Segoe UI" w:cs="Segoe UI"/>
                <w:sz w:val="20"/>
                <w:szCs w:val="20"/>
              </w:rPr>
              <w:t xml:space="preserve">čistírenského kalu vyprodukovaného během jednoho kalendářního roku na všech ČOV </w:t>
            </w:r>
            <w:r w:rsidRPr="000123FE">
              <w:rPr>
                <w:rFonts w:ascii="Segoe UI" w:hAnsi="Segoe UI" w:cs="Segoe UI"/>
                <w:i/>
                <w:sz w:val="20"/>
                <w:szCs w:val="20"/>
              </w:rPr>
              <w:t>[t]</w:t>
            </w:r>
          </w:p>
        </w:tc>
      </w:tr>
      <w:tr w:rsidR="000123FE" w:rsidRPr="000123FE" w14:paraId="13431CF1" w14:textId="77777777" w:rsidTr="000123FE">
        <w:tc>
          <w:tcPr>
            <w:tcW w:w="1670" w:type="dxa"/>
          </w:tcPr>
          <w:p w14:paraId="5794276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691" w:type="dxa"/>
            <w:gridSpan w:val="2"/>
            <w:vAlign w:val="center"/>
          </w:tcPr>
          <w:p w14:paraId="69B9AD8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Základních Služeb (zásobování, odvádění)</w:t>
            </w:r>
          </w:p>
        </w:tc>
      </w:tr>
      <w:tr w:rsidR="000123FE" w:rsidRPr="000123FE" w14:paraId="40CF305A" w14:textId="77777777" w:rsidTr="000123FE">
        <w:tc>
          <w:tcPr>
            <w:tcW w:w="1670" w:type="dxa"/>
            <w:tcBorders>
              <w:top w:val="single" w:sz="4" w:space="0" w:color="auto"/>
              <w:left w:val="single" w:sz="4" w:space="0" w:color="auto"/>
              <w:bottom w:val="single" w:sz="4" w:space="0" w:color="auto"/>
              <w:right w:val="single" w:sz="4" w:space="0" w:color="auto"/>
            </w:tcBorders>
          </w:tcPr>
          <w:p w14:paraId="10B9F78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691" w:type="dxa"/>
            <w:gridSpan w:val="2"/>
            <w:tcBorders>
              <w:top w:val="single" w:sz="4" w:space="0" w:color="auto"/>
              <w:left w:val="single" w:sz="4" w:space="0" w:color="auto"/>
              <w:bottom w:val="single" w:sz="4" w:space="0" w:color="auto"/>
              <w:right w:val="single" w:sz="4" w:space="0" w:color="auto"/>
            </w:tcBorders>
          </w:tcPr>
          <w:p w14:paraId="495AF0A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Procento množství kalu hodnoceného jako nebezpečný Odpad nesmí být větší než HrovEn200 = 5 % z celkového množství kalu.</w:t>
            </w:r>
          </w:p>
        </w:tc>
      </w:tr>
      <w:tr w:rsidR="000123FE" w:rsidRPr="000123FE" w14:paraId="594EC898" w14:textId="77777777" w:rsidTr="000123FE">
        <w:tc>
          <w:tcPr>
            <w:tcW w:w="1670" w:type="dxa"/>
            <w:tcBorders>
              <w:top w:val="single" w:sz="4" w:space="0" w:color="auto"/>
              <w:left w:val="single" w:sz="4" w:space="0" w:color="auto"/>
              <w:bottom w:val="single" w:sz="4" w:space="0" w:color="auto"/>
              <w:right w:val="single" w:sz="4" w:space="0" w:color="auto"/>
            </w:tcBorders>
          </w:tcPr>
          <w:p w14:paraId="677EC5E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691" w:type="dxa"/>
            <w:gridSpan w:val="2"/>
            <w:tcBorders>
              <w:top w:val="single" w:sz="4" w:space="0" w:color="auto"/>
              <w:left w:val="single" w:sz="4" w:space="0" w:color="auto"/>
              <w:bottom w:val="single" w:sz="4" w:space="0" w:color="auto"/>
              <w:right w:val="single" w:sz="4" w:space="0" w:color="auto"/>
            </w:tcBorders>
          </w:tcPr>
          <w:p w14:paraId="057C487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(ovEn200 – HrovEn200) x V</w:t>
            </w:r>
            <w:r w:rsidRPr="000123FE">
              <w:rPr>
                <w:rFonts w:ascii="Segoe UI" w:hAnsi="Segoe UI" w:cs="Segoe UI"/>
                <w:sz w:val="20"/>
                <w:szCs w:val="20"/>
                <w:vertAlign w:val="subscript"/>
              </w:rPr>
              <w:t>201</w:t>
            </w:r>
          </w:p>
          <w:p w14:paraId="0BF5445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201</w:t>
            </w:r>
            <w:r w:rsidRPr="000123FE">
              <w:rPr>
                <w:rFonts w:ascii="Segoe UI" w:hAnsi="Segoe UI" w:cs="Segoe UI"/>
                <w:sz w:val="20"/>
                <w:szCs w:val="20"/>
              </w:rPr>
              <w:t> = 5 je počet bodů za každé nesplnění procentního limitu.</w:t>
            </w:r>
          </w:p>
          <w:p w14:paraId="5B4AA2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lastRenderedPageBreak/>
              <w:t>V případě nesplnění procentního limitu se sleduje každé započaté procento nad stanovenou hranicí HrovEn200 = 5.</w:t>
            </w:r>
          </w:p>
        </w:tc>
      </w:tr>
      <w:tr w:rsidR="000123FE" w:rsidRPr="000123FE" w14:paraId="56030A33" w14:textId="77777777" w:rsidTr="000123FE">
        <w:tc>
          <w:tcPr>
            <w:tcW w:w="1670" w:type="dxa"/>
            <w:tcBorders>
              <w:top w:val="single" w:sz="4" w:space="0" w:color="auto"/>
              <w:left w:val="single" w:sz="4" w:space="0" w:color="auto"/>
              <w:bottom w:val="single" w:sz="4" w:space="0" w:color="auto"/>
              <w:right w:val="single" w:sz="4" w:space="0" w:color="auto"/>
            </w:tcBorders>
          </w:tcPr>
          <w:p w14:paraId="3E72469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Poznámka</w:t>
            </w:r>
          </w:p>
        </w:tc>
        <w:tc>
          <w:tcPr>
            <w:tcW w:w="7691" w:type="dxa"/>
            <w:gridSpan w:val="2"/>
            <w:tcBorders>
              <w:top w:val="single" w:sz="4" w:space="0" w:color="auto"/>
              <w:left w:val="single" w:sz="4" w:space="0" w:color="auto"/>
              <w:bottom w:val="single" w:sz="4" w:space="0" w:color="auto"/>
              <w:right w:val="single" w:sz="4" w:space="0" w:color="auto"/>
            </w:tcBorders>
          </w:tcPr>
          <w:p w14:paraId="410ABA64" w14:textId="77777777" w:rsidR="000123FE" w:rsidRPr="000123FE" w:rsidRDefault="000123FE" w:rsidP="000123FE">
            <w:pPr>
              <w:spacing w:before="120" w:after="60"/>
              <w:rPr>
                <w:rFonts w:ascii="Segoe UI" w:hAnsi="Segoe UI" w:cs="Segoe UI"/>
                <w:sz w:val="20"/>
                <w:szCs w:val="20"/>
              </w:rPr>
            </w:pPr>
            <w:r w:rsidRPr="000123FE">
              <w:rPr>
                <w:rFonts w:ascii="Segoe UI" w:hAnsi="Segoe UI" w:cs="Segoe UI"/>
                <w:sz w:val="20"/>
                <w:szCs w:val="20"/>
              </w:rPr>
              <w:t>Nebezpečný Odpad je zde chápán tak, jak je definován v příslušné prováděcí vyhlášce.</w:t>
            </w:r>
          </w:p>
          <w:p w14:paraId="539D5642" w14:textId="77777777" w:rsidR="000123FE" w:rsidRPr="000123FE" w:rsidRDefault="000123FE" w:rsidP="000123FE">
            <w:pPr>
              <w:spacing w:before="120" w:after="60"/>
              <w:rPr>
                <w:rFonts w:ascii="Segoe UI" w:hAnsi="Segoe UI" w:cs="Segoe UI"/>
                <w:sz w:val="20"/>
                <w:szCs w:val="20"/>
              </w:rPr>
            </w:pPr>
            <w:r w:rsidRPr="000123FE">
              <w:rPr>
                <w:rFonts w:ascii="Segoe UI" w:hAnsi="Segoe UI" w:cs="Segoe UI"/>
                <w:sz w:val="20"/>
                <w:szCs w:val="20"/>
              </w:rPr>
              <w:t>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w:t>
            </w:r>
          </w:p>
        </w:tc>
      </w:tr>
      <w:tr w:rsidR="000123FE" w:rsidRPr="000123FE" w14:paraId="34CCBF88" w14:textId="77777777" w:rsidTr="000123FE">
        <w:tc>
          <w:tcPr>
            <w:tcW w:w="1670" w:type="dxa"/>
            <w:tcBorders>
              <w:top w:val="single" w:sz="4" w:space="0" w:color="auto"/>
              <w:left w:val="single" w:sz="4" w:space="0" w:color="auto"/>
              <w:bottom w:val="single" w:sz="4" w:space="0" w:color="auto"/>
              <w:right w:val="single" w:sz="4" w:space="0" w:color="auto"/>
            </w:tcBorders>
          </w:tcPr>
          <w:p w14:paraId="4DAB39C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691" w:type="dxa"/>
            <w:gridSpan w:val="2"/>
            <w:tcBorders>
              <w:top w:val="single" w:sz="4" w:space="0" w:color="auto"/>
              <w:left w:val="single" w:sz="4" w:space="0" w:color="auto"/>
              <w:bottom w:val="single" w:sz="4" w:space="0" w:color="auto"/>
              <w:right w:val="single" w:sz="4" w:space="0" w:color="auto"/>
            </w:tcBorders>
          </w:tcPr>
          <w:p w14:paraId="3CD3FBFB" w14:textId="3C47799E"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v daném roce vykazoval </w:t>
            </w:r>
            <w:proofErr w:type="gramStart"/>
            <w:r w:rsidRPr="000123FE">
              <w:rPr>
                <w:rFonts w:ascii="Segoe UI" w:hAnsi="Segoe UI" w:cs="Segoe UI"/>
                <w:sz w:val="20"/>
                <w:szCs w:val="20"/>
              </w:rPr>
              <w:t>15%</w:t>
            </w:r>
            <w:proofErr w:type="gramEnd"/>
            <w:r w:rsidRPr="000123FE">
              <w:rPr>
                <w:rFonts w:ascii="Segoe UI" w:hAnsi="Segoe UI" w:cs="Segoe UI"/>
                <w:sz w:val="20"/>
                <w:szCs w:val="20"/>
              </w:rPr>
              <w:t xml:space="preserve"> likvidovaného </w:t>
            </w:r>
            <w:del w:id="55" w:author="Šmídek Petr" w:date="2020-06-25T07:33:00Z">
              <w:r w:rsidRPr="000123FE" w:rsidDel="00FA0444">
                <w:rPr>
                  <w:rFonts w:ascii="Segoe UI" w:hAnsi="Segoe UI" w:cs="Segoe UI"/>
                  <w:sz w:val="20"/>
                  <w:szCs w:val="20"/>
                </w:rPr>
                <w:delText xml:space="preserve">vysušeného </w:delText>
              </w:r>
            </w:del>
            <w:ins w:id="56" w:author="Šmídek Petr" w:date="2020-06-25T07:33:00Z">
              <w:r w:rsidR="00FA0444">
                <w:rPr>
                  <w:rFonts w:ascii="Segoe UI" w:hAnsi="Segoe UI" w:cs="Segoe UI"/>
                  <w:sz w:val="20"/>
                  <w:szCs w:val="20"/>
                </w:rPr>
                <w:t>odvodněného</w:t>
              </w:r>
              <w:r w:rsidR="00FA0444" w:rsidRPr="000123FE">
                <w:rPr>
                  <w:rFonts w:ascii="Segoe UI" w:hAnsi="Segoe UI" w:cs="Segoe UI"/>
                  <w:sz w:val="20"/>
                  <w:szCs w:val="20"/>
                </w:rPr>
                <w:t xml:space="preserve"> </w:t>
              </w:r>
            </w:ins>
            <w:r w:rsidRPr="000123FE">
              <w:rPr>
                <w:rFonts w:ascii="Segoe UI" w:hAnsi="Segoe UI" w:cs="Segoe UI"/>
                <w:sz w:val="20"/>
                <w:szCs w:val="20"/>
              </w:rPr>
              <w:t xml:space="preserve">kalu, který spadal do kategorie nebezpečný Odpad, přičemž referenční hodnota uváděla procentní limit 5% nebezpečného kalu z celkového množství likvidovaného kalu. </w:t>
            </w:r>
          </w:p>
          <w:p w14:paraId="2B76959D"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7F56822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w:t>
            </w:r>
            <w:proofErr w:type="gramStart"/>
            <w:r w:rsidRPr="000123FE">
              <w:rPr>
                <w:rFonts w:ascii="Segoe UI" w:hAnsi="Segoe UI" w:cs="Segoe UI"/>
                <w:sz w:val="20"/>
                <w:szCs w:val="20"/>
              </w:rPr>
              <w:t>15%</w:t>
            </w:r>
            <w:proofErr w:type="gramEnd"/>
            <w:r w:rsidRPr="000123FE">
              <w:rPr>
                <w:rFonts w:ascii="Segoe UI" w:hAnsi="Segoe UI" w:cs="Segoe UI"/>
                <w:sz w:val="20"/>
                <w:szCs w:val="20"/>
              </w:rPr>
              <w:t xml:space="preserve"> - 5%) x 5 = 50</w:t>
            </w:r>
          </w:p>
        </w:tc>
      </w:tr>
    </w:tbl>
    <w:p w14:paraId="2DDC8D76" w14:textId="75F80864" w:rsidR="000123FE" w:rsidRPr="000123FE" w:rsidRDefault="00417F75" w:rsidP="000123FE">
      <w:pPr>
        <w:pStyle w:val="Nadpis1"/>
      </w:pPr>
      <w:bookmarkStart w:id="57" w:name="_Toc516643436"/>
      <w:bookmarkStart w:id="58" w:name="_Toc517856447"/>
      <w:bookmarkStart w:id="59" w:name="_Toc8897932"/>
      <w:r>
        <w:t xml:space="preserve">VU část D </w:t>
      </w:r>
      <w:r w:rsidR="001945DA">
        <w:t xml:space="preserve">(specifické VU) </w:t>
      </w:r>
      <w:r>
        <w:t xml:space="preserve">- </w:t>
      </w:r>
      <w:r w:rsidR="000123FE" w:rsidRPr="000123FE">
        <w:t>PROVOZNÍ VÝKONOVÉ UKAZATELE – vPr</w:t>
      </w:r>
      <w:bookmarkEnd w:id="57"/>
      <w:bookmarkEnd w:id="58"/>
      <w:bookmarkEnd w:id="59"/>
    </w:p>
    <w:p w14:paraId="012BC588" w14:textId="77777777" w:rsidR="000123FE" w:rsidRPr="000123FE" w:rsidRDefault="000123FE" w:rsidP="000123FE">
      <w:pPr>
        <w:pStyle w:val="Nadpis2"/>
      </w:pPr>
      <w:bookmarkStart w:id="60" w:name="_Toc516643437"/>
      <w:r w:rsidRPr="000123FE">
        <w:t>Pitná voda</w:t>
      </w:r>
      <w:bookmarkEnd w:id="60"/>
    </w:p>
    <w:p w14:paraId="0745A7D5" w14:textId="77777777" w:rsidR="000123FE" w:rsidRPr="00303647" w:rsidRDefault="000123FE" w:rsidP="000123FE">
      <w:pPr>
        <w:pStyle w:val="Nadpis3"/>
        <w:widowControl w:val="0"/>
        <w:tabs>
          <w:tab w:val="clear" w:pos="1276"/>
          <w:tab w:val="left" w:pos="1560"/>
        </w:tabs>
        <w:spacing w:after="0"/>
        <w:ind w:left="1560"/>
      </w:pPr>
      <w:r w:rsidRPr="000123FE">
        <w:t>Revize vodovodní sítě v rámci Vodovodu (oblast Kvalita základní preventivní</w:t>
      </w:r>
      <w:r w:rsidRPr="00303647">
        <w:t xml:space="preserve"> Údržby,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3EBD07FB" w14:textId="77777777" w:rsidTr="000123FE">
        <w:tc>
          <w:tcPr>
            <w:tcW w:w="1508" w:type="dxa"/>
            <w:tcBorders>
              <w:top w:val="single" w:sz="4" w:space="0" w:color="auto"/>
              <w:left w:val="single" w:sz="4" w:space="0" w:color="auto"/>
              <w:bottom w:val="single" w:sz="4" w:space="0" w:color="auto"/>
              <w:right w:val="single" w:sz="4" w:space="0" w:color="auto"/>
            </w:tcBorders>
          </w:tcPr>
          <w:p w14:paraId="16445D6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57C071FA" w14:textId="3F879D76" w:rsidR="000123FE" w:rsidRPr="000123FE" w:rsidRDefault="00901198" w:rsidP="000123FE">
            <w:pPr>
              <w:spacing w:before="60" w:after="60"/>
              <w:rPr>
                <w:rFonts w:ascii="Segoe UI" w:hAnsi="Segoe UI" w:cs="Segoe UI"/>
                <w:sz w:val="20"/>
                <w:szCs w:val="20"/>
              </w:rPr>
            </w:pPr>
            <w:r>
              <w:rPr>
                <w:rFonts w:ascii="Segoe UI" w:hAnsi="Segoe UI" w:cs="Segoe UI"/>
                <w:sz w:val="20"/>
                <w:szCs w:val="20"/>
              </w:rPr>
              <w:t>Počet úkonů preventivní Údržby u armatur,</w:t>
            </w:r>
            <w:r w:rsidR="000123FE" w:rsidRPr="000123FE">
              <w:rPr>
                <w:rFonts w:ascii="Segoe UI" w:hAnsi="Segoe UI" w:cs="Segoe UI"/>
                <w:sz w:val="20"/>
                <w:szCs w:val="20"/>
              </w:rPr>
              <w:t xml:space="preserve"> kde byla provedena kontrola minimálně </w:t>
            </w:r>
            <w:r w:rsidR="000123FE" w:rsidRPr="000123FE">
              <w:rPr>
                <w:rFonts w:ascii="Segoe UI" w:hAnsi="Segoe UI" w:cs="Segoe UI"/>
                <w:sz w:val="20"/>
                <w:szCs w:val="20"/>
              </w:rPr>
              <w:br/>
              <w:t xml:space="preserve">u uzávěrů </w:t>
            </w:r>
            <w:r>
              <w:rPr>
                <w:rFonts w:ascii="Segoe UI" w:hAnsi="Segoe UI" w:cs="Segoe UI"/>
                <w:sz w:val="20"/>
                <w:szCs w:val="20"/>
              </w:rPr>
              <w:t>a armatur</w:t>
            </w:r>
            <w:r w:rsidR="000123FE" w:rsidRPr="000123FE">
              <w:rPr>
                <w:rFonts w:ascii="Segoe UI" w:hAnsi="Segoe UI" w:cs="Segoe UI"/>
                <w:sz w:val="20"/>
                <w:szCs w:val="20"/>
              </w:rPr>
              <w:t>, vyjádřeno v procentech.</w:t>
            </w:r>
          </w:p>
          <w:p w14:paraId="0CE16A70"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170EA54" w14:textId="77777777" w:rsidTr="000123FE">
        <w:tc>
          <w:tcPr>
            <w:tcW w:w="1508" w:type="dxa"/>
            <w:tcBorders>
              <w:top w:val="single" w:sz="4" w:space="0" w:color="auto"/>
              <w:left w:val="single" w:sz="4" w:space="0" w:color="auto"/>
              <w:bottom w:val="single" w:sz="4" w:space="0" w:color="auto"/>
              <w:right w:val="single" w:sz="4" w:space="0" w:color="auto"/>
            </w:tcBorders>
          </w:tcPr>
          <w:p w14:paraId="74E7F1F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 xml:space="preserve">Výpočet dle vzorce </w:t>
            </w:r>
          </w:p>
        </w:tc>
        <w:tc>
          <w:tcPr>
            <w:tcW w:w="7492" w:type="dxa"/>
            <w:gridSpan w:val="2"/>
            <w:tcBorders>
              <w:top w:val="single" w:sz="4" w:space="0" w:color="auto"/>
              <w:left w:val="single" w:sz="4" w:space="0" w:color="auto"/>
              <w:bottom w:val="single" w:sz="4" w:space="0" w:color="auto"/>
              <w:right w:val="single" w:sz="4" w:space="0" w:color="auto"/>
            </w:tcBorders>
          </w:tcPr>
          <w:p w14:paraId="013B4D88" w14:textId="77777777" w:rsidR="000123FE" w:rsidRPr="000123FE" w:rsidRDefault="000123FE" w:rsidP="000123FE">
            <w:pPr>
              <w:tabs>
                <w:tab w:val="left" w:pos="6804"/>
              </w:tabs>
              <w:spacing w:before="60" w:after="60"/>
              <w:rPr>
                <w:rFonts w:ascii="Segoe UI" w:hAnsi="Segoe UI" w:cs="Segoe UI"/>
                <w:i/>
                <w:sz w:val="20"/>
                <w:szCs w:val="20"/>
              </w:rPr>
            </w:pPr>
            <w:r w:rsidRPr="000123FE">
              <w:rPr>
                <w:rFonts w:ascii="Segoe UI" w:hAnsi="Segoe UI" w:cs="Segoe UI"/>
                <w:sz w:val="20"/>
                <w:szCs w:val="20"/>
              </w:rPr>
              <w:t>ipvPr3 = (pvD8 / pvC8) x 100</w:t>
            </w:r>
            <w:r w:rsidRPr="000123FE">
              <w:rPr>
                <w:rFonts w:ascii="Segoe UI" w:hAnsi="Segoe UI" w:cs="Segoe UI"/>
                <w:sz w:val="20"/>
                <w:szCs w:val="20"/>
              </w:rPr>
              <w:tab/>
            </w:r>
            <w:r w:rsidRPr="000123FE">
              <w:rPr>
                <w:rFonts w:ascii="Segoe UI" w:hAnsi="Segoe UI" w:cs="Segoe UI"/>
                <w:i/>
                <w:sz w:val="20"/>
                <w:szCs w:val="20"/>
              </w:rPr>
              <w:t>[%]</w:t>
            </w:r>
          </w:p>
          <w:p w14:paraId="5B1A0CFB" w14:textId="77777777" w:rsidR="000123FE" w:rsidRPr="000123FE" w:rsidRDefault="000123FE" w:rsidP="000123FE">
            <w:pPr>
              <w:spacing w:before="60" w:after="60"/>
              <w:rPr>
                <w:rFonts w:ascii="Segoe UI" w:hAnsi="Segoe UI" w:cs="Segoe UI"/>
                <w:sz w:val="20"/>
                <w:szCs w:val="20"/>
              </w:rPr>
            </w:pPr>
          </w:p>
        </w:tc>
      </w:tr>
      <w:tr w:rsidR="000123FE" w:rsidRPr="000123FE" w14:paraId="3C199361" w14:textId="77777777" w:rsidTr="000123FE">
        <w:tc>
          <w:tcPr>
            <w:tcW w:w="1508" w:type="dxa"/>
            <w:tcBorders>
              <w:top w:val="single" w:sz="4" w:space="0" w:color="auto"/>
              <w:left w:val="single" w:sz="4" w:space="0" w:color="auto"/>
              <w:bottom w:val="single" w:sz="4" w:space="0" w:color="auto"/>
              <w:right w:val="single" w:sz="4" w:space="0" w:color="auto"/>
            </w:tcBorders>
          </w:tcPr>
          <w:p w14:paraId="33DA621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5BF21ACB" w14:textId="45F57A5B" w:rsidR="000123FE" w:rsidRPr="000123FE" w:rsidRDefault="00901198" w:rsidP="000123FE">
            <w:pPr>
              <w:spacing w:before="60" w:after="60"/>
              <w:rPr>
                <w:rFonts w:ascii="Segoe UI" w:hAnsi="Segoe UI" w:cs="Segoe UI"/>
                <w:sz w:val="20"/>
                <w:szCs w:val="20"/>
              </w:rPr>
            </w:pPr>
            <w:r w:rsidRPr="00901198">
              <w:rPr>
                <w:rFonts w:ascii="Segoe UI" w:hAnsi="Segoe UI" w:cs="Segoe UI"/>
                <w:sz w:val="20"/>
                <w:szCs w:val="20"/>
              </w:rPr>
              <w:t>Rozdíl mezi celkovým počtem úkonů požadovaných plánem preventivní Údržby u armatur (RH), kde je požadována kontrola minimálně</w:t>
            </w:r>
            <w:r>
              <w:rPr>
                <w:rFonts w:ascii="Segoe UI" w:hAnsi="Segoe UI" w:cs="Segoe UI"/>
                <w:sz w:val="20"/>
                <w:szCs w:val="20"/>
              </w:rPr>
              <w:t xml:space="preserve"> </w:t>
            </w:r>
            <w:r w:rsidRPr="00901198">
              <w:rPr>
                <w:rFonts w:ascii="Segoe UI" w:hAnsi="Segoe UI" w:cs="Segoe UI"/>
                <w:sz w:val="20"/>
                <w:szCs w:val="20"/>
              </w:rPr>
              <w:t>u uzávěrů a armatur a počtem provedených úkonů preventivní Údržby armatur, kde je požadována kontrola minimálně</w:t>
            </w:r>
            <w:r>
              <w:rPr>
                <w:rFonts w:ascii="Segoe UI" w:hAnsi="Segoe UI" w:cs="Segoe UI"/>
                <w:sz w:val="20"/>
                <w:szCs w:val="20"/>
              </w:rPr>
              <w:t xml:space="preserve"> </w:t>
            </w:r>
            <w:r w:rsidRPr="00901198">
              <w:rPr>
                <w:rFonts w:ascii="Segoe UI" w:hAnsi="Segoe UI" w:cs="Segoe UI"/>
                <w:sz w:val="20"/>
                <w:szCs w:val="20"/>
              </w:rPr>
              <w:t>u uzávěrů a armatur</w:t>
            </w:r>
            <w:r w:rsidR="000123FE" w:rsidRPr="000123FE">
              <w:rPr>
                <w:rFonts w:ascii="Segoe UI" w:hAnsi="Segoe UI" w:cs="Segoe UI"/>
                <w:sz w:val="20"/>
                <w:szCs w:val="20"/>
              </w:rPr>
              <w:t xml:space="preserve">. </w:t>
            </w:r>
          </w:p>
          <w:p w14:paraId="71FAC30C"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4008AB82" w14:textId="77777777" w:rsidTr="000123FE">
        <w:tc>
          <w:tcPr>
            <w:tcW w:w="1508" w:type="dxa"/>
            <w:tcBorders>
              <w:top w:val="single" w:sz="4" w:space="0" w:color="auto"/>
              <w:left w:val="single" w:sz="4" w:space="0" w:color="auto"/>
              <w:bottom w:val="single" w:sz="4" w:space="0" w:color="auto"/>
              <w:right w:val="single" w:sz="4" w:space="0" w:color="auto"/>
            </w:tcBorders>
          </w:tcPr>
          <w:p w14:paraId="3C37B8F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40C0D06D" w14:textId="3BFF108E"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 xml:space="preserve">pvPr3 = </w:t>
            </w:r>
            <w:proofErr w:type="gramStart"/>
            <w:r w:rsidRPr="000123FE">
              <w:rPr>
                <w:rFonts w:ascii="Segoe UI" w:hAnsi="Segoe UI" w:cs="Segoe UI"/>
                <w:sz w:val="20"/>
                <w:szCs w:val="20"/>
              </w:rPr>
              <w:t>RH - pvD8</w:t>
            </w:r>
            <w:proofErr w:type="gramEnd"/>
            <w:r w:rsidRPr="000123FE">
              <w:rPr>
                <w:rFonts w:ascii="Segoe UI" w:hAnsi="Segoe UI" w:cs="Segoe UI"/>
                <w:sz w:val="20"/>
                <w:szCs w:val="20"/>
              </w:rPr>
              <w:tab/>
            </w:r>
            <w:r w:rsidRPr="000123FE">
              <w:rPr>
                <w:rFonts w:ascii="Segoe UI" w:hAnsi="Segoe UI" w:cs="Segoe UI"/>
                <w:i/>
                <w:sz w:val="20"/>
                <w:szCs w:val="20"/>
              </w:rPr>
              <w:t>[</w:t>
            </w:r>
            <w:r w:rsidR="009B5594">
              <w:rPr>
                <w:rFonts w:ascii="Segoe UI" w:hAnsi="Segoe UI" w:cs="Segoe UI"/>
                <w:i/>
                <w:sz w:val="20"/>
                <w:szCs w:val="20"/>
              </w:rPr>
              <w:t>ks</w:t>
            </w:r>
            <w:r w:rsidRPr="000123FE">
              <w:rPr>
                <w:rFonts w:ascii="Segoe UI" w:hAnsi="Segoe UI" w:cs="Segoe UI"/>
                <w:i/>
                <w:sz w:val="20"/>
                <w:szCs w:val="20"/>
              </w:rPr>
              <w:t>]</w:t>
            </w:r>
          </w:p>
        </w:tc>
      </w:tr>
      <w:tr w:rsidR="000123FE" w:rsidRPr="000123FE" w14:paraId="5B924D3F" w14:textId="77777777" w:rsidTr="000123FE">
        <w:tc>
          <w:tcPr>
            <w:tcW w:w="1508" w:type="dxa"/>
            <w:vMerge w:val="restart"/>
          </w:tcPr>
          <w:p w14:paraId="27A85FC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16E84E6"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07ED22D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pvD8</w:t>
            </w:r>
          </w:p>
        </w:tc>
        <w:tc>
          <w:tcPr>
            <w:tcW w:w="6511" w:type="dxa"/>
          </w:tcPr>
          <w:p w14:paraId="65E9F614" w14:textId="3E8A9A64" w:rsidR="000123FE" w:rsidRPr="000123FE" w:rsidRDefault="00E31DE9" w:rsidP="000123FE">
            <w:pPr>
              <w:spacing w:before="60" w:after="60"/>
              <w:rPr>
                <w:rFonts w:ascii="Segoe UI" w:hAnsi="Segoe UI" w:cs="Segoe UI"/>
                <w:sz w:val="20"/>
                <w:szCs w:val="20"/>
              </w:rPr>
            </w:pPr>
            <w:r>
              <w:rPr>
                <w:rFonts w:ascii="Segoe UI" w:hAnsi="Segoe UI" w:cs="Segoe UI"/>
                <w:sz w:val="20"/>
                <w:szCs w:val="20"/>
              </w:rPr>
              <w:t>Počet zkontrolovaných uzávěrů nebo jiných armatur</w:t>
            </w:r>
          </w:p>
        </w:tc>
      </w:tr>
      <w:tr w:rsidR="000123FE" w:rsidRPr="000123FE" w14:paraId="68E57389" w14:textId="77777777" w:rsidTr="000123FE">
        <w:tc>
          <w:tcPr>
            <w:tcW w:w="1508" w:type="dxa"/>
            <w:vMerge/>
          </w:tcPr>
          <w:p w14:paraId="16AA424E"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1CBE6AB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pvC8</w:t>
            </w:r>
          </w:p>
        </w:tc>
        <w:tc>
          <w:tcPr>
            <w:tcW w:w="6511" w:type="dxa"/>
          </w:tcPr>
          <w:p w14:paraId="50102FFD" w14:textId="565FB94C" w:rsidR="000123FE" w:rsidRPr="000123FE" w:rsidRDefault="00E31DE9" w:rsidP="000123FE">
            <w:pPr>
              <w:spacing w:before="60" w:after="60"/>
              <w:rPr>
                <w:rFonts w:ascii="Segoe UI" w:hAnsi="Segoe UI" w:cs="Segoe UI"/>
                <w:i/>
                <w:sz w:val="20"/>
                <w:szCs w:val="20"/>
              </w:rPr>
            </w:pPr>
            <w:r>
              <w:rPr>
                <w:rFonts w:ascii="Segoe UI" w:hAnsi="Segoe UI" w:cs="Segoe UI"/>
                <w:sz w:val="20"/>
                <w:szCs w:val="20"/>
              </w:rPr>
              <w:t>P</w:t>
            </w:r>
            <w:r w:rsidRPr="00E31DE9">
              <w:rPr>
                <w:rFonts w:ascii="Segoe UI" w:hAnsi="Segoe UI" w:cs="Segoe UI"/>
                <w:sz w:val="20"/>
                <w:szCs w:val="20"/>
              </w:rPr>
              <w:t xml:space="preserve">očet zkontrolovaných uzávěrů nebo jiných armatur </w:t>
            </w:r>
            <w:r>
              <w:rPr>
                <w:rFonts w:ascii="Segoe UI" w:hAnsi="Segoe UI" w:cs="Segoe UI"/>
                <w:sz w:val="20"/>
                <w:szCs w:val="20"/>
              </w:rPr>
              <w:t>dle plánu preventivní Údržby</w:t>
            </w:r>
            <w:r w:rsidR="005642A9">
              <w:rPr>
                <w:rFonts w:ascii="Segoe UI" w:hAnsi="Segoe UI" w:cs="Segoe UI"/>
                <w:sz w:val="20"/>
                <w:szCs w:val="20"/>
              </w:rPr>
              <w:t xml:space="preserve"> celkem</w:t>
            </w:r>
            <w:r w:rsidR="000123FE" w:rsidRPr="000123FE">
              <w:rPr>
                <w:rFonts w:ascii="Segoe UI" w:hAnsi="Segoe UI" w:cs="Segoe UI"/>
                <w:i/>
                <w:sz w:val="20"/>
                <w:szCs w:val="20"/>
              </w:rPr>
              <w:t xml:space="preserve"> </w:t>
            </w:r>
          </w:p>
          <w:p w14:paraId="180DEA6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Referenčním datem se rozumí poslední den kalendářního roku.</w:t>
            </w:r>
          </w:p>
        </w:tc>
      </w:tr>
      <w:tr w:rsidR="000123FE" w:rsidRPr="000123FE" w14:paraId="55A44C20" w14:textId="77777777" w:rsidTr="000123FE">
        <w:tc>
          <w:tcPr>
            <w:tcW w:w="1508" w:type="dxa"/>
          </w:tcPr>
          <w:p w14:paraId="458E48F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vAlign w:val="center"/>
          </w:tcPr>
          <w:p w14:paraId="7E9282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78A96EE5" w14:textId="77777777" w:rsidTr="000123FE">
        <w:tc>
          <w:tcPr>
            <w:tcW w:w="1508" w:type="dxa"/>
            <w:tcBorders>
              <w:top w:val="single" w:sz="4" w:space="0" w:color="auto"/>
              <w:left w:val="single" w:sz="4" w:space="0" w:color="auto"/>
              <w:bottom w:val="single" w:sz="4" w:space="0" w:color="auto"/>
              <w:right w:val="single" w:sz="4" w:space="0" w:color="auto"/>
            </w:tcBorders>
          </w:tcPr>
          <w:p w14:paraId="1B093E5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4CA88955" w14:textId="0A75AB12" w:rsidR="005642A9" w:rsidRPr="000123FE" w:rsidRDefault="00E31DE9" w:rsidP="002539D4">
            <w:pPr>
              <w:spacing w:before="60" w:after="60"/>
              <w:rPr>
                <w:rFonts w:ascii="Segoe UI" w:hAnsi="Segoe UI" w:cs="Segoe UI"/>
                <w:sz w:val="20"/>
                <w:szCs w:val="20"/>
              </w:rPr>
            </w:pPr>
            <w:r w:rsidRPr="00E31DE9">
              <w:rPr>
                <w:rFonts w:ascii="Segoe UI" w:hAnsi="Segoe UI" w:cs="Segoe UI"/>
                <w:sz w:val="20"/>
                <w:szCs w:val="20"/>
              </w:rPr>
              <w:t>Rozdíl mezi celkovým počtem úkonů požadovaných plánem preventivní Údržby u armatur</w:t>
            </w:r>
            <w:r w:rsidR="000123FE" w:rsidRPr="000123FE">
              <w:rPr>
                <w:rFonts w:ascii="Segoe UI" w:hAnsi="Segoe UI" w:cs="Segoe UI"/>
                <w:sz w:val="20"/>
                <w:szCs w:val="20"/>
              </w:rPr>
              <w:t>.</w:t>
            </w:r>
            <w:r w:rsidR="005642A9">
              <w:rPr>
                <w:rFonts w:ascii="Segoe UI" w:hAnsi="Segoe UI" w:cs="Segoe UI"/>
                <w:sz w:val="20"/>
                <w:szCs w:val="20"/>
              </w:rPr>
              <w:t xml:space="preserve"> </w:t>
            </w:r>
            <w:r w:rsidR="005642A9" w:rsidRPr="000123FE">
              <w:rPr>
                <w:rFonts w:ascii="Segoe UI" w:hAnsi="Segoe UI" w:cs="Segoe UI"/>
                <w:sz w:val="20"/>
                <w:szCs w:val="20"/>
              </w:rPr>
              <w:t>Je třeba plnit</w:t>
            </w:r>
            <w:r w:rsidR="005642A9">
              <w:rPr>
                <w:rFonts w:ascii="Segoe UI" w:hAnsi="Segoe UI" w:cs="Segoe UI"/>
                <w:sz w:val="20"/>
                <w:szCs w:val="20"/>
              </w:rPr>
              <w:t xml:space="preserve"> min.</w:t>
            </w:r>
            <w:r w:rsidR="005642A9" w:rsidRPr="000123FE">
              <w:rPr>
                <w:rFonts w:ascii="Segoe UI" w:hAnsi="Segoe UI" w:cs="Segoe UI"/>
                <w:sz w:val="20"/>
                <w:szCs w:val="20"/>
              </w:rPr>
              <w:t xml:space="preserve"> </w:t>
            </w:r>
            <w:r w:rsidR="005642A9">
              <w:rPr>
                <w:rFonts w:ascii="Segoe UI" w:hAnsi="Segoe UI" w:cs="Segoe UI"/>
                <w:sz w:val="20"/>
                <w:szCs w:val="20"/>
              </w:rPr>
              <w:t>35</w:t>
            </w:r>
            <w:r w:rsidR="005642A9" w:rsidRPr="000123FE">
              <w:rPr>
                <w:rFonts w:ascii="Segoe UI" w:hAnsi="Segoe UI" w:cs="Segoe UI"/>
                <w:sz w:val="20"/>
                <w:szCs w:val="20"/>
              </w:rPr>
              <w:t xml:space="preserve"> % </w:t>
            </w:r>
            <w:r w:rsidR="002539D4">
              <w:rPr>
                <w:rFonts w:ascii="Segoe UI" w:hAnsi="Segoe UI" w:cs="Segoe UI"/>
                <w:sz w:val="20"/>
                <w:szCs w:val="20"/>
              </w:rPr>
              <w:t xml:space="preserve">vodovodní sítě, </w:t>
            </w:r>
            <w:r w:rsidR="002539D4" w:rsidRPr="002539D4">
              <w:rPr>
                <w:rFonts w:ascii="Segoe UI" w:hAnsi="Segoe UI" w:cs="Segoe UI"/>
                <w:sz w:val="20"/>
                <w:szCs w:val="20"/>
              </w:rPr>
              <w:t xml:space="preserve">z čehož vyhází </w:t>
            </w:r>
            <w:r w:rsidR="00B73F2F" w:rsidRPr="002539D4">
              <w:rPr>
                <w:rFonts w:ascii="Segoe UI" w:hAnsi="Segoe UI" w:cs="Segoe UI"/>
                <w:sz w:val="20"/>
                <w:szCs w:val="20"/>
              </w:rPr>
              <w:t>počet armatur</w:t>
            </w:r>
            <w:r w:rsidR="002539D4" w:rsidRPr="002539D4">
              <w:rPr>
                <w:rFonts w:ascii="Segoe UI" w:hAnsi="Segoe UI" w:cs="Segoe UI"/>
                <w:sz w:val="20"/>
                <w:szCs w:val="20"/>
              </w:rPr>
              <w:t xml:space="preserve"> na síti v Ročním Plánu Údržby</w:t>
            </w:r>
          </w:p>
        </w:tc>
      </w:tr>
      <w:tr w:rsidR="000123FE" w:rsidRPr="000123FE" w14:paraId="6D6C86CD" w14:textId="77777777" w:rsidTr="000123FE">
        <w:tc>
          <w:tcPr>
            <w:tcW w:w="1508" w:type="dxa"/>
            <w:tcBorders>
              <w:top w:val="single" w:sz="4" w:space="0" w:color="auto"/>
              <w:left w:val="single" w:sz="4" w:space="0" w:color="auto"/>
              <w:bottom w:val="single" w:sz="4" w:space="0" w:color="auto"/>
              <w:right w:val="single" w:sz="4" w:space="0" w:color="auto"/>
            </w:tcBorders>
          </w:tcPr>
          <w:p w14:paraId="1710526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68364C80" w14:textId="4A5D10E3" w:rsidR="000123FE" w:rsidRPr="005642A9" w:rsidRDefault="000123FE" w:rsidP="000123FE">
            <w:pPr>
              <w:spacing w:before="60" w:after="60"/>
              <w:rPr>
                <w:rFonts w:ascii="Segoe UI" w:hAnsi="Segoe UI" w:cs="Segoe UI"/>
                <w:sz w:val="20"/>
                <w:szCs w:val="20"/>
              </w:rPr>
            </w:pPr>
            <w:r w:rsidRPr="005642A9">
              <w:rPr>
                <w:rFonts w:ascii="Segoe UI" w:hAnsi="Segoe UI" w:cs="Segoe UI"/>
                <w:sz w:val="20"/>
                <w:szCs w:val="20"/>
              </w:rPr>
              <w:t>Počet smluvních pokutových bodů za kalendářní rok = pvPr3 x V</w:t>
            </w:r>
            <w:r w:rsidR="005642A9" w:rsidRPr="005642A9">
              <w:rPr>
                <w:rFonts w:ascii="Segoe UI" w:hAnsi="Segoe UI" w:cs="Segoe UI"/>
                <w:sz w:val="20"/>
                <w:szCs w:val="20"/>
                <w:vertAlign w:val="subscript"/>
              </w:rPr>
              <w:t>18</w:t>
            </w:r>
          </w:p>
          <w:p w14:paraId="0621B9D9" w14:textId="3E99830C" w:rsidR="000123FE" w:rsidRPr="00554D45" w:rsidRDefault="000123FE" w:rsidP="000123FE">
            <w:pPr>
              <w:spacing w:before="60" w:after="60"/>
              <w:rPr>
                <w:rFonts w:ascii="Segoe UI" w:hAnsi="Segoe UI" w:cs="Segoe UI"/>
                <w:sz w:val="20"/>
                <w:szCs w:val="20"/>
              </w:rPr>
            </w:pPr>
            <w:r w:rsidRPr="00554D45">
              <w:rPr>
                <w:rFonts w:ascii="Segoe UI" w:hAnsi="Segoe UI" w:cs="Segoe UI"/>
                <w:sz w:val="20"/>
                <w:szCs w:val="20"/>
              </w:rPr>
              <w:t>kde V</w:t>
            </w:r>
            <w:r w:rsidR="005642A9" w:rsidRPr="00554D45">
              <w:rPr>
                <w:rFonts w:ascii="Segoe UI" w:hAnsi="Segoe UI" w:cs="Segoe UI"/>
                <w:sz w:val="20"/>
                <w:szCs w:val="20"/>
                <w:vertAlign w:val="subscript"/>
              </w:rPr>
              <w:t>18</w:t>
            </w:r>
            <w:r w:rsidRPr="00554D45">
              <w:rPr>
                <w:rFonts w:ascii="Segoe UI" w:hAnsi="Segoe UI" w:cs="Segoe UI"/>
                <w:sz w:val="20"/>
                <w:szCs w:val="20"/>
              </w:rPr>
              <w:t xml:space="preserve"> = 0,5 je počet bodů </w:t>
            </w:r>
            <w:r w:rsidR="00554D45" w:rsidRPr="00554D45">
              <w:rPr>
                <w:rFonts w:ascii="Segoe UI" w:hAnsi="Segoe UI" w:cs="Segoe UI"/>
                <w:sz w:val="20"/>
                <w:szCs w:val="20"/>
              </w:rPr>
              <w:t>celkový počet armatur</w:t>
            </w:r>
            <w:r w:rsidRPr="00554D45">
              <w:rPr>
                <w:rFonts w:ascii="Segoe UI" w:hAnsi="Segoe UI" w:cs="Segoe UI"/>
                <w:sz w:val="20"/>
                <w:szCs w:val="20"/>
              </w:rPr>
              <w:t xml:space="preserve">. </w:t>
            </w:r>
          </w:p>
          <w:p w14:paraId="56E36A29" w14:textId="07A7CA3A" w:rsidR="000123FE" w:rsidRPr="00E31DE9" w:rsidRDefault="000123FE" w:rsidP="000123FE">
            <w:pPr>
              <w:spacing w:before="60" w:after="60"/>
              <w:rPr>
                <w:rFonts w:ascii="Segoe UI" w:hAnsi="Segoe UI" w:cs="Segoe UI"/>
                <w:sz w:val="20"/>
                <w:szCs w:val="20"/>
                <w:highlight w:val="yellow"/>
              </w:rPr>
            </w:pPr>
            <w:r w:rsidRPr="00554D45">
              <w:rPr>
                <w:rFonts w:ascii="Segoe UI" w:hAnsi="Segoe UI" w:cs="Segoe UI"/>
                <w:sz w:val="20"/>
                <w:szCs w:val="20"/>
              </w:rPr>
              <w:t xml:space="preserve">(Pokud je referenční hodnota menší než </w:t>
            </w:r>
            <w:r w:rsidR="00554D45" w:rsidRPr="00554D45">
              <w:rPr>
                <w:rFonts w:ascii="Segoe UI" w:hAnsi="Segoe UI" w:cs="Segoe UI"/>
                <w:sz w:val="20"/>
                <w:szCs w:val="20"/>
              </w:rPr>
              <w:t>skutečný počet zkontrolovaných uzávěrů nebo jiných armatur</w:t>
            </w:r>
            <w:r w:rsidRPr="00554D45">
              <w:rPr>
                <w:rFonts w:ascii="Segoe UI" w:hAnsi="Segoe UI" w:cs="Segoe UI"/>
                <w:sz w:val="20"/>
                <w:szCs w:val="20"/>
              </w:rPr>
              <w:t xml:space="preserve"> pvD8, nedochází k odpočtu bodů).</w:t>
            </w:r>
          </w:p>
        </w:tc>
      </w:tr>
      <w:tr w:rsidR="000123FE" w:rsidRPr="000123FE" w14:paraId="1F74B895" w14:textId="77777777" w:rsidTr="000123FE">
        <w:tc>
          <w:tcPr>
            <w:tcW w:w="1508" w:type="dxa"/>
            <w:tcBorders>
              <w:top w:val="single" w:sz="4" w:space="0" w:color="auto"/>
              <w:left w:val="single" w:sz="4" w:space="0" w:color="auto"/>
              <w:bottom w:val="single" w:sz="4" w:space="0" w:color="auto"/>
              <w:right w:val="single" w:sz="4" w:space="0" w:color="auto"/>
            </w:tcBorders>
          </w:tcPr>
          <w:p w14:paraId="777C53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6F11F86F" w14:textId="5F6161D6" w:rsidR="000123FE" w:rsidRPr="00E31DE9" w:rsidRDefault="000123FE" w:rsidP="00045E09">
            <w:pPr>
              <w:spacing w:before="60" w:after="60"/>
              <w:rPr>
                <w:rFonts w:ascii="Segoe UI" w:hAnsi="Segoe UI" w:cs="Segoe UI"/>
                <w:sz w:val="20"/>
                <w:szCs w:val="20"/>
                <w:highlight w:val="yellow"/>
              </w:rPr>
            </w:pPr>
            <w:r w:rsidRPr="00045E09">
              <w:rPr>
                <w:rFonts w:ascii="Segoe UI" w:hAnsi="Segoe UI" w:cs="Segoe UI"/>
                <w:sz w:val="20"/>
                <w:szCs w:val="20"/>
              </w:rPr>
              <w:t xml:space="preserve">Stanovení pokutových bodů sleduje rozdíl mezi skutečně provedenou revizí </w:t>
            </w:r>
            <w:r w:rsidR="00045E09" w:rsidRPr="00045E09">
              <w:rPr>
                <w:rFonts w:ascii="Segoe UI" w:hAnsi="Segoe UI" w:cs="Segoe UI"/>
                <w:sz w:val="20"/>
                <w:szCs w:val="20"/>
              </w:rPr>
              <w:t>zkontrolovaných uzávěrů nebo jiných armatur</w:t>
            </w:r>
            <w:r w:rsidRPr="00045E09">
              <w:rPr>
                <w:rFonts w:ascii="Segoe UI" w:hAnsi="Segoe UI" w:cs="Segoe UI"/>
                <w:sz w:val="20"/>
                <w:szCs w:val="20"/>
              </w:rPr>
              <w:t xml:space="preserve"> a referenční hodnotou. </w:t>
            </w:r>
          </w:p>
        </w:tc>
      </w:tr>
      <w:tr w:rsidR="000123FE" w:rsidRPr="000123FE" w14:paraId="5A34AE52" w14:textId="77777777" w:rsidTr="000123FE">
        <w:tc>
          <w:tcPr>
            <w:tcW w:w="1508" w:type="dxa"/>
            <w:tcBorders>
              <w:top w:val="single" w:sz="4" w:space="0" w:color="auto"/>
              <w:left w:val="single" w:sz="4" w:space="0" w:color="auto"/>
              <w:bottom w:val="single" w:sz="4" w:space="0" w:color="auto"/>
              <w:right w:val="single" w:sz="4" w:space="0" w:color="auto"/>
            </w:tcBorders>
          </w:tcPr>
          <w:p w14:paraId="5BD9E22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50C5CA95" w14:textId="54693EB9" w:rsidR="000123FE" w:rsidRPr="00C93307" w:rsidRDefault="000123FE" w:rsidP="000123FE">
            <w:pPr>
              <w:spacing w:before="60" w:after="60"/>
              <w:rPr>
                <w:rFonts w:ascii="Segoe UI" w:hAnsi="Segoe UI" w:cs="Segoe UI"/>
                <w:b/>
                <w:sz w:val="20"/>
                <w:szCs w:val="20"/>
              </w:rPr>
            </w:pPr>
            <w:r w:rsidRPr="00C93307">
              <w:rPr>
                <w:rFonts w:ascii="Segoe UI" w:hAnsi="Segoe UI" w:cs="Segoe UI"/>
                <w:sz w:val="20"/>
                <w:szCs w:val="20"/>
              </w:rPr>
              <w:t xml:space="preserve">Provozovatel spravuje vodovodní </w:t>
            </w:r>
            <w:r w:rsidR="00045E09" w:rsidRPr="00C93307">
              <w:rPr>
                <w:rFonts w:ascii="Segoe UI" w:hAnsi="Segoe UI" w:cs="Segoe UI"/>
                <w:sz w:val="20"/>
                <w:szCs w:val="20"/>
              </w:rPr>
              <w:t>uzávěry nebo jiné armatury o počtu 100</w:t>
            </w:r>
            <w:r w:rsidRPr="00C93307">
              <w:rPr>
                <w:rFonts w:ascii="Segoe UI" w:hAnsi="Segoe UI" w:cs="Segoe UI"/>
                <w:sz w:val="20"/>
                <w:szCs w:val="20"/>
              </w:rPr>
              <w:t xml:space="preserve"> </w:t>
            </w:r>
            <w:r w:rsidR="00045E09" w:rsidRPr="00C93307">
              <w:rPr>
                <w:rFonts w:ascii="Segoe UI" w:hAnsi="Segoe UI" w:cs="Segoe UI"/>
                <w:sz w:val="20"/>
                <w:szCs w:val="20"/>
              </w:rPr>
              <w:t>ks</w:t>
            </w:r>
            <w:r w:rsidRPr="00C93307">
              <w:rPr>
                <w:rFonts w:ascii="Segoe UI" w:hAnsi="Segoe UI" w:cs="Segoe UI"/>
                <w:sz w:val="20"/>
                <w:szCs w:val="20"/>
              </w:rPr>
              <w:t xml:space="preserve">. Referenční hodnota pro revizi </w:t>
            </w:r>
            <w:r w:rsidR="00045E09" w:rsidRPr="00C93307">
              <w:rPr>
                <w:rFonts w:ascii="Segoe UI" w:hAnsi="Segoe UI" w:cs="Segoe UI"/>
                <w:sz w:val="20"/>
                <w:szCs w:val="20"/>
              </w:rPr>
              <w:t>uzávěrů nebo jiných armatur</w:t>
            </w:r>
            <w:r w:rsidRPr="00C93307">
              <w:rPr>
                <w:rFonts w:ascii="Segoe UI" w:hAnsi="Segoe UI" w:cs="Segoe UI"/>
                <w:sz w:val="20"/>
                <w:szCs w:val="20"/>
              </w:rPr>
              <w:t xml:space="preserve"> je </w:t>
            </w:r>
            <w:proofErr w:type="gramStart"/>
            <w:r w:rsidRPr="00C93307">
              <w:rPr>
                <w:rFonts w:ascii="Segoe UI" w:hAnsi="Segoe UI" w:cs="Segoe UI"/>
                <w:sz w:val="20"/>
                <w:szCs w:val="20"/>
              </w:rPr>
              <w:t>30%</w:t>
            </w:r>
            <w:proofErr w:type="gramEnd"/>
            <w:r w:rsidRPr="00C93307">
              <w:rPr>
                <w:rFonts w:ascii="Segoe UI" w:hAnsi="Segoe UI" w:cs="Segoe UI"/>
                <w:sz w:val="20"/>
                <w:szCs w:val="20"/>
              </w:rPr>
              <w:t xml:space="preserve">, což pro daný kalendářní rok představovalo </w:t>
            </w:r>
            <w:r w:rsidR="00045E09" w:rsidRPr="00C93307">
              <w:rPr>
                <w:rFonts w:ascii="Segoe UI" w:hAnsi="Segoe UI" w:cs="Segoe UI"/>
                <w:sz w:val="20"/>
                <w:szCs w:val="20"/>
              </w:rPr>
              <w:t>30</w:t>
            </w:r>
            <w:r w:rsidRPr="00C93307">
              <w:rPr>
                <w:rFonts w:ascii="Segoe UI" w:hAnsi="Segoe UI" w:cs="Segoe UI"/>
                <w:sz w:val="20"/>
                <w:szCs w:val="20"/>
              </w:rPr>
              <w:t xml:space="preserve"> k</w:t>
            </w:r>
            <w:r w:rsidR="00045E09" w:rsidRPr="00C93307">
              <w:rPr>
                <w:rFonts w:ascii="Segoe UI" w:hAnsi="Segoe UI" w:cs="Segoe UI"/>
                <w:sz w:val="20"/>
                <w:szCs w:val="20"/>
              </w:rPr>
              <w:t>s</w:t>
            </w:r>
            <w:r w:rsidRPr="00C93307">
              <w:rPr>
                <w:rFonts w:ascii="Segoe UI" w:hAnsi="Segoe UI" w:cs="Segoe UI"/>
                <w:sz w:val="20"/>
                <w:szCs w:val="20"/>
              </w:rPr>
              <w:t xml:space="preserve">. Ve skutečnosti bylo zkontrolováno </w:t>
            </w:r>
            <w:r w:rsidR="00C93307" w:rsidRPr="00C93307">
              <w:rPr>
                <w:rFonts w:ascii="Segoe UI" w:hAnsi="Segoe UI" w:cs="Segoe UI"/>
                <w:sz w:val="20"/>
                <w:szCs w:val="20"/>
              </w:rPr>
              <w:t>25</w:t>
            </w:r>
            <w:r w:rsidRPr="00C93307">
              <w:rPr>
                <w:rFonts w:ascii="Segoe UI" w:hAnsi="Segoe UI" w:cs="Segoe UI"/>
                <w:sz w:val="20"/>
                <w:szCs w:val="20"/>
              </w:rPr>
              <w:t xml:space="preserve"> </w:t>
            </w:r>
            <w:r w:rsidR="00C93307" w:rsidRPr="00C93307">
              <w:rPr>
                <w:rFonts w:ascii="Segoe UI" w:hAnsi="Segoe UI" w:cs="Segoe UI"/>
                <w:sz w:val="20"/>
                <w:szCs w:val="20"/>
              </w:rPr>
              <w:t>ks</w:t>
            </w:r>
            <w:r w:rsidRPr="00C93307">
              <w:rPr>
                <w:rFonts w:ascii="Segoe UI" w:hAnsi="Segoe UI" w:cs="Segoe UI"/>
                <w:sz w:val="20"/>
                <w:szCs w:val="20"/>
              </w:rPr>
              <w:t xml:space="preserve"> </w:t>
            </w:r>
            <w:r w:rsidR="00C93307" w:rsidRPr="00C93307">
              <w:rPr>
                <w:rFonts w:ascii="Segoe UI" w:hAnsi="Segoe UI" w:cs="Segoe UI"/>
                <w:sz w:val="20"/>
                <w:szCs w:val="20"/>
              </w:rPr>
              <w:t>uzávěrů nebo jiných armatur</w:t>
            </w:r>
            <w:r w:rsidRPr="00C93307">
              <w:rPr>
                <w:rFonts w:ascii="Segoe UI" w:hAnsi="Segoe UI" w:cs="Segoe UI"/>
                <w:sz w:val="20"/>
                <w:szCs w:val="20"/>
              </w:rPr>
              <w:t xml:space="preserve"> </w:t>
            </w:r>
          </w:p>
          <w:p w14:paraId="4EF99CDB" w14:textId="77777777" w:rsidR="000123FE" w:rsidRPr="00C93307" w:rsidRDefault="000123FE" w:rsidP="000123FE">
            <w:pPr>
              <w:spacing w:before="60" w:after="60"/>
              <w:rPr>
                <w:rFonts w:ascii="Segoe UI" w:hAnsi="Segoe UI" w:cs="Segoe UI"/>
                <w:b/>
                <w:sz w:val="20"/>
                <w:szCs w:val="20"/>
              </w:rPr>
            </w:pPr>
            <w:r w:rsidRPr="00C93307">
              <w:rPr>
                <w:rFonts w:ascii="Segoe UI" w:hAnsi="Segoe UI" w:cs="Segoe UI"/>
                <w:b/>
                <w:sz w:val="20"/>
                <w:szCs w:val="20"/>
              </w:rPr>
              <w:t>Postup při stanovení smluvních pokutových bodů:</w:t>
            </w:r>
          </w:p>
          <w:p w14:paraId="59035885" w14:textId="0324E2F3" w:rsidR="000123FE" w:rsidRPr="00C93307" w:rsidRDefault="000123FE" w:rsidP="000123FE">
            <w:pPr>
              <w:spacing w:before="60" w:after="60"/>
              <w:rPr>
                <w:rFonts w:ascii="Segoe UI" w:hAnsi="Segoe UI" w:cs="Segoe UI"/>
                <w:sz w:val="20"/>
                <w:szCs w:val="20"/>
              </w:rPr>
            </w:pPr>
            <w:r w:rsidRPr="00C93307">
              <w:rPr>
                <w:rFonts w:ascii="Segoe UI" w:hAnsi="Segoe UI" w:cs="Segoe UI"/>
                <w:sz w:val="20"/>
                <w:szCs w:val="20"/>
              </w:rPr>
              <w:t xml:space="preserve">pvPr3 = </w:t>
            </w:r>
            <w:proofErr w:type="gramStart"/>
            <w:r w:rsidR="00C93307" w:rsidRPr="00C93307">
              <w:rPr>
                <w:rFonts w:ascii="Segoe UI" w:hAnsi="Segoe UI" w:cs="Segoe UI"/>
                <w:sz w:val="20"/>
                <w:szCs w:val="20"/>
              </w:rPr>
              <w:t>30</w:t>
            </w:r>
            <w:r w:rsidRPr="00C93307">
              <w:rPr>
                <w:rFonts w:ascii="Segoe UI" w:hAnsi="Segoe UI" w:cs="Segoe UI"/>
                <w:sz w:val="20"/>
                <w:szCs w:val="20"/>
              </w:rPr>
              <w:t xml:space="preserve"> - </w:t>
            </w:r>
            <w:r w:rsidR="00C93307" w:rsidRPr="00C93307">
              <w:rPr>
                <w:rFonts w:ascii="Segoe UI" w:hAnsi="Segoe UI" w:cs="Segoe UI"/>
                <w:sz w:val="20"/>
                <w:szCs w:val="20"/>
              </w:rPr>
              <w:t>25</w:t>
            </w:r>
            <w:proofErr w:type="gramEnd"/>
            <w:r w:rsidRPr="00C93307">
              <w:rPr>
                <w:rFonts w:ascii="Segoe UI" w:hAnsi="Segoe UI" w:cs="Segoe UI"/>
                <w:sz w:val="20"/>
                <w:szCs w:val="20"/>
              </w:rPr>
              <w:t xml:space="preserve"> = </w:t>
            </w:r>
            <w:r w:rsidR="00C93307" w:rsidRPr="00C93307">
              <w:rPr>
                <w:rFonts w:ascii="Segoe UI" w:hAnsi="Segoe UI" w:cs="Segoe UI"/>
                <w:sz w:val="20"/>
                <w:szCs w:val="20"/>
              </w:rPr>
              <w:t>5</w:t>
            </w:r>
          </w:p>
          <w:p w14:paraId="7067D3C9" w14:textId="0906FD0D" w:rsidR="000123FE" w:rsidRPr="00E31DE9" w:rsidRDefault="000123FE" w:rsidP="000123FE">
            <w:pPr>
              <w:spacing w:before="60" w:after="60"/>
              <w:rPr>
                <w:rFonts w:ascii="Segoe UI" w:hAnsi="Segoe UI" w:cs="Segoe UI"/>
                <w:sz w:val="20"/>
                <w:szCs w:val="20"/>
                <w:highlight w:val="yellow"/>
              </w:rPr>
            </w:pPr>
            <w:r w:rsidRPr="00C93307">
              <w:rPr>
                <w:rFonts w:ascii="Segoe UI" w:hAnsi="Segoe UI" w:cs="Segoe UI"/>
                <w:sz w:val="20"/>
                <w:szCs w:val="20"/>
              </w:rPr>
              <w:t>Počet smluvních pokutových bodů za daný kalendářní rok =</w:t>
            </w:r>
            <w:r w:rsidR="00C93307" w:rsidRPr="00C93307">
              <w:rPr>
                <w:rFonts w:ascii="Segoe UI" w:hAnsi="Segoe UI" w:cs="Segoe UI"/>
                <w:sz w:val="20"/>
                <w:szCs w:val="20"/>
              </w:rPr>
              <w:t xml:space="preserve">5 </w:t>
            </w:r>
            <w:r w:rsidRPr="00C93307">
              <w:rPr>
                <w:rFonts w:ascii="Segoe UI" w:hAnsi="Segoe UI" w:cs="Segoe UI"/>
                <w:sz w:val="20"/>
                <w:szCs w:val="20"/>
              </w:rPr>
              <w:t xml:space="preserve">x 0,5 = </w:t>
            </w:r>
            <w:r w:rsidR="00C93307" w:rsidRPr="00C93307">
              <w:rPr>
                <w:rFonts w:ascii="Segoe UI" w:hAnsi="Segoe UI" w:cs="Segoe UI"/>
                <w:sz w:val="20"/>
                <w:szCs w:val="20"/>
              </w:rPr>
              <w:t>2</w:t>
            </w:r>
            <w:r w:rsidRPr="00C93307">
              <w:rPr>
                <w:rFonts w:ascii="Segoe UI" w:hAnsi="Segoe UI" w:cs="Segoe UI"/>
                <w:sz w:val="20"/>
                <w:szCs w:val="20"/>
              </w:rPr>
              <w:t>,5</w:t>
            </w:r>
          </w:p>
        </w:tc>
      </w:tr>
    </w:tbl>
    <w:p w14:paraId="321053A3" w14:textId="77777777" w:rsidR="000123FE" w:rsidRPr="000123FE" w:rsidRDefault="000123FE" w:rsidP="000123FE">
      <w:pPr>
        <w:pStyle w:val="Nadpis3"/>
      </w:pPr>
      <w:r w:rsidRPr="000123FE">
        <w:t>Revize čerpadel na vodovodní síti v rámci Vodovodu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4"/>
        <w:gridCol w:w="6687"/>
      </w:tblGrid>
      <w:tr w:rsidR="000123FE" w:rsidRPr="000123FE" w14:paraId="1E19F49F" w14:textId="77777777" w:rsidTr="000123FE">
        <w:tc>
          <w:tcPr>
            <w:tcW w:w="1508" w:type="dxa"/>
          </w:tcPr>
          <w:p w14:paraId="3765518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Pr>
          <w:p w14:paraId="44F4B208" w14:textId="725B768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provedených úkonů preventivní Údržby u čerpadel</w:t>
            </w:r>
            <w:r w:rsidR="00D52E85">
              <w:rPr>
                <w:rFonts w:ascii="Segoe UI" w:hAnsi="Segoe UI" w:cs="Segoe UI"/>
                <w:sz w:val="20"/>
                <w:szCs w:val="20"/>
              </w:rPr>
              <w:t xml:space="preserve"> </w:t>
            </w:r>
            <w:r w:rsidRPr="000123FE">
              <w:rPr>
                <w:rFonts w:ascii="Segoe UI" w:hAnsi="Segoe UI" w:cs="Segoe UI"/>
                <w:sz w:val="20"/>
                <w:szCs w:val="20"/>
              </w:rPr>
              <w:t xml:space="preserve">v poměru k celkovému počtu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na čerpadla, vyjádřeno v procentech.</w:t>
            </w:r>
          </w:p>
          <w:p w14:paraId="7A5EB38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3D096A9" w14:textId="77777777" w:rsidTr="000123FE">
        <w:tc>
          <w:tcPr>
            <w:tcW w:w="1508" w:type="dxa"/>
          </w:tcPr>
          <w:p w14:paraId="64CA429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3E6A6C7C" w14:textId="77777777" w:rsidR="000123FE" w:rsidRPr="000123FE" w:rsidRDefault="000123FE" w:rsidP="000123FE">
            <w:pPr>
              <w:tabs>
                <w:tab w:val="left" w:pos="6804"/>
              </w:tabs>
              <w:spacing w:before="60" w:after="60"/>
              <w:jc w:val="left"/>
              <w:rPr>
                <w:rFonts w:ascii="Segoe UI" w:hAnsi="Segoe UI" w:cs="Segoe UI"/>
                <w:sz w:val="20"/>
                <w:szCs w:val="20"/>
              </w:rPr>
            </w:pPr>
            <w:r w:rsidRPr="000123FE">
              <w:rPr>
                <w:rFonts w:ascii="Segoe UI" w:hAnsi="Segoe UI" w:cs="Segoe UI"/>
                <w:sz w:val="20"/>
                <w:szCs w:val="20"/>
              </w:rPr>
              <w:t>ipvPr1 = (pvD6 / pvC6) x 100</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5AAE0164" w14:textId="77777777" w:rsidTr="000123FE">
        <w:tc>
          <w:tcPr>
            <w:tcW w:w="1508" w:type="dxa"/>
          </w:tcPr>
          <w:p w14:paraId="44307B0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Pr>
          <w:p w14:paraId="12EDA1A1" w14:textId="7A78151B"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Rozdíl mezi celkovým počtem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u čerpadel a počtem provedených úkonů preventivní Údržby u čerpadel.</w:t>
            </w:r>
          </w:p>
          <w:p w14:paraId="415E5349"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00C1DDCB" w14:textId="77777777" w:rsidTr="000123FE">
        <w:tc>
          <w:tcPr>
            <w:tcW w:w="1508" w:type="dxa"/>
          </w:tcPr>
          <w:p w14:paraId="60784C6B"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02187EB7" w14:textId="4607451E" w:rsidR="000123FE" w:rsidRPr="000123FE" w:rsidRDefault="000123FE" w:rsidP="000123FE">
            <w:pPr>
              <w:tabs>
                <w:tab w:val="left" w:pos="6484"/>
              </w:tabs>
              <w:spacing w:before="60" w:after="60"/>
              <w:jc w:val="left"/>
              <w:rPr>
                <w:rFonts w:ascii="Segoe UI" w:hAnsi="Segoe UI" w:cs="Segoe UI"/>
                <w:sz w:val="20"/>
                <w:szCs w:val="20"/>
              </w:rPr>
            </w:pPr>
            <w:r w:rsidRPr="000123FE">
              <w:rPr>
                <w:rFonts w:ascii="Segoe UI" w:hAnsi="Segoe UI" w:cs="Segoe UI"/>
                <w:sz w:val="20"/>
                <w:szCs w:val="20"/>
              </w:rPr>
              <w:t>pvPr1 = RH – pvD</w:t>
            </w:r>
            <w:r w:rsidR="00C84C35">
              <w:rPr>
                <w:rFonts w:ascii="Segoe UI" w:hAnsi="Segoe UI" w:cs="Segoe UI"/>
                <w:sz w:val="20"/>
                <w:szCs w:val="20"/>
              </w:rPr>
              <w:t>6</w:t>
            </w:r>
            <w:r w:rsidRPr="000123FE">
              <w:rPr>
                <w:rFonts w:ascii="Segoe UI" w:hAnsi="Segoe UI" w:cs="Segoe UI"/>
                <w:sz w:val="20"/>
                <w:szCs w:val="20"/>
              </w:rPr>
              <w:t xml:space="preserve">                                                                                      </w:t>
            </w:r>
            <w:proofErr w:type="gramStart"/>
            <w:r w:rsidRPr="000123FE">
              <w:rPr>
                <w:rFonts w:ascii="Segoe UI" w:hAnsi="Segoe UI" w:cs="Segoe UI"/>
                <w:sz w:val="20"/>
                <w:szCs w:val="20"/>
              </w:rPr>
              <w:t xml:space="preserve">   </w:t>
            </w:r>
            <w:r w:rsidRPr="000123FE">
              <w:rPr>
                <w:rFonts w:ascii="Segoe UI" w:hAnsi="Segoe UI" w:cs="Segoe UI"/>
                <w:i/>
                <w:sz w:val="20"/>
                <w:szCs w:val="20"/>
              </w:rPr>
              <w:t>[</w:t>
            </w:r>
            <w:proofErr w:type="gramEnd"/>
            <w:r w:rsidRPr="000123FE">
              <w:rPr>
                <w:rFonts w:ascii="Segoe UI" w:hAnsi="Segoe UI" w:cs="Segoe UI"/>
                <w:i/>
                <w:sz w:val="20"/>
                <w:szCs w:val="20"/>
              </w:rPr>
              <w:t>počet]</w:t>
            </w:r>
          </w:p>
        </w:tc>
      </w:tr>
      <w:tr w:rsidR="000123FE" w:rsidRPr="000123FE" w14:paraId="7C274F10" w14:textId="77777777" w:rsidTr="000123FE">
        <w:tc>
          <w:tcPr>
            <w:tcW w:w="1508" w:type="dxa"/>
            <w:vMerge w:val="restart"/>
          </w:tcPr>
          <w:p w14:paraId="286667C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7BA7FC26" w14:textId="77777777" w:rsidR="000123FE" w:rsidRPr="000123FE" w:rsidRDefault="000123FE" w:rsidP="000123FE">
            <w:pPr>
              <w:spacing w:before="60" w:after="60"/>
              <w:jc w:val="left"/>
              <w:rPr>
                <w:rFonts w:ascii="Segoe UI" w:hAnsi="Segoe UI" w:cs="Segoe UI"/>
                <w:b/>
                <w:sz w:val="20"/>
                <w:szCs w:val="20"/>
              </w:rPr>
            </w:pPr>
          </w:p>
        </w:tc>
        <w:tc>
          <w:tcPr>
            <w:tcW w:w="978" w:type="dxa"/>
          </w:tcPr>
          <w:p w14:paraId="76813A1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pvD6</w:t>
            </w:r>
          </w:p>
        </w:tc>
        <w:tc>
          <w:tcPr>
            <w:tcW w:w="6514" w:type="dxa"/>
          </w:tcPr>
          <w:p w14:paraId="569DBB4D" w14:textId="77777777" w:rsidR="000123FE" w:rsidRPr="000123FE" w:rsidRDefault="000123FE" w:rsidP="000123FE">
            <w:pPr>
              <w:tabs>
                <w:tab w:val="right" w:pos="6226"/>
              </w:tabs>
              <w:spacing w:before="60" w:after="60"/>
              <w:rPr>
                <w:rFonts w:ascii="Segoe UI" w:hAnsi="Segoe UI" w:cs="Segoe UI"/>
                <w:sz w:val="20"/>
                <w:szCs w:val="20"/>
              </w:rPr>
            </w:pPr>
            <w:r w:rsidRPr="000123FE">
              <w:rPr>
                <w:rFonts w:ascii="Segoe UI" w:hAnsi="Segoe UI" w:cs="Segoe UI"/>
                <w:sz w:val="20"/>
                <w:szCs w:val="20"/>
              </w:rPr>
              <w:t xml:space="preserve">Počet provedených úkonů preventivní Údržby u čerpadel, během jednoho kalendářního roku </w:t>
            </w:r>
            <w:r w:rsidRPr="000123FE">
              <w:rPr>
                <w:rFonts w:ascii="Segoe UI" w:hAnsi="Segoe UI" w:cs="Segoe UI"/>
                <w:i/>
                <w:sz w:val="20"/>
                <w:szCs w:val="20"/>
              </w:rPr>
              <w:t>[počet]</w:t>
            </w:r>
          </w:p>
        </w:tc>
      </w:tr>
      <w:tr w:rsidR="000123FE" w:rsidRPr="000123FE" w14:paraId="45568A0F" w14:textId="77777777" w:rsidTr="000123FE">
        <w:tc>
          <w:tcPr>
            <w:tcW w:w="1508" w:type="dxa"/>
            <w:vMerge/>
          </w:tcPr>
          <w:p w14:paraId="0B110DB4" w14:textId="77777777" w:rsidR="000123FE" w:rsidRPr="000123FE" w:rsidRDefault="000123FE" w:rsidP="000123FE">
            <w:pPr>
              <w:spacing w:before="60" w:after="60"/>
              <w:jc w:val="left"/>
              <w:rPr>
                <w:rFonts w:ascii="Segoe UI" w:hAnsi="Segoe UI" w:cs="Segoe UI"/>
                <w:b/>
                <w:sz w:val="20"/>
                <w:szCs w:val="20"/>
              </w:rPr>
            </w:pPr>
          </w:p>
        </w:tc>
        <w:tc>
          <w:tcPr>
            <w:tcW w:w="978" w:type="dxa"/>
          </w:tcPr>
          <w:p w14:paraId="284773A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pvC6</w:t>
            </w:r>
          </w:p>
        </w:tc>
        <w:tc>
          <w:tcPr>
            <w:tcW w:w="6514" w:type="dxa"/>
          </w:tcPr>
          <w:p w14:paraId="582CAF86" w14:textId="69291EC5"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na čerpadla, během jednoho kalendářního roku </w:t>
            </w:r>
            <w:r w:rsidRPr="000123FE">
              <w:rPr>
                <w:rFonts w:ascii="Segoe UI" w:hAnsi="Segoe UI" w:cs="Segoe UI"/>
                <w:i/>
                <w:sz w:val="20"/>
                <w:szCs w:val="20"/>
              </w:rPr>
              <w:t>[počet]</w:t>
            </w:r>
          </w:p>
        </w:tc>
      </w:tr>
      <w:tr w:rsidR="000123FE" w:rsidRPr="000123FE" w14:paraId="3AA86250" w14:textId="77777777" w:rsidTr="000123FE">
        <w:tc>
          <w:tcPr>
            <w:tcW w:w="1508" w:type="dxa"/>
          </w:tcPr>
          <w:p w14:paraId="23FB4E3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tcPr>
          <w:p w14:paraId="7AF596D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2C6523A0" w14:textId="77777777" w:rsidTr="000123FE">
        <w:tc>
          <w:tcPr>
            <w:tcW w:w="1508" w:type="dxa"/>
            <w:tcBorders>
              <w:top w:val="single" w:sz="4" w:space="0" w:color="auto"/>
              <w:left w:val="single" w:sz="4" w:space="0" w:color="auto"/>
              <w:bottom w:val="single" w:sz="4" w:space="0" w:color="auto"/>
              <w:right w:val="single" w:sz="4" w:space="0" w:color="auto"/>
            </w:tcBorders>
          </w:tcPr>
          <w:p w14:paraId="68D077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76A55B51" w14:textId="30F6FF5B" w:rsidR="00C84C35" w:rsidRDefault="00C84C35" w:rsidP="000123FE">
            <w:pPr>
              <w:spacing w:before="60" w:after="60"/>
              <w:rPr>
                <w:rFonts w:ascii="Segoe UI" w:hAnsi="Segoe UI" w:cs="Segoe UI"/>
                <w:sz w:val="20"/>
                <w:szCs w:val="20"/>
              </w:rPr>
            </w:pPr>
            <w:r w:rsidRPr="00E31DE9">
              <w:rPr>
                <w:rFonts w:ascii="Segoe UI" w:hAnsi="Segoe UI" w:cs="Segoe UI"/>
                <w:sz w:val="20"/>
                <w:szCs w:val="20"/>
              </w:rPr>
              <w:t xml:space="preserve">Rozdíl mezi celkovým počtem úkonů požadovaných plánem preventivní Údržby u </w:t>
            </w:r>
            <w:r>
              <w:rPr>
                <w:rFonts w:ascii="Segoe UI" w:hAnsi="Segoe UI" w:cs="Segoe UI"/>
                <w:sz w:val="20"/>
                <w:szCs w:val="20"/>
              </w:rPr>
              <w:t>čerpadel na vodovodní síti</w:t>
            </w:r>
            <w:r w:rsidRPr="000123FE">
              <w:rPr>
                <w:rFonts w:ascii="Segoe UI" w:hAnsi="Segoe UI" w:cs="Segoe UI"/>
                <w:sz w:val="20"/>
                <w:szCs w:val="20"/>
              </w:rPr>
              <w:t>.</w:t>
            </w:r>
            <w:r>
              <w:rPr>
                <w:rFonts w:ascii="Segoe UI" w:hAnsi="Segoe UI" w:cs="Segoe UI"/>
                <w:sz w:val="20"/>
                <w:szCs w:val="20"/>
              </w:rPr>
              <w:t xml:space="preserve"> </w:t>
            </w:r>
            <w:r w:rsidRPr="000123FE">
              <w:rPr>
                <w:rFonts w:ascii="Segoe UI" w:hAnsi="Segoe UI" w:cs="Segoe UI"/>
                <w:sz w:val="20"/>
                <w:szCs w:val="20"/>
              </w:rPr>
              <w:t xml:space="preserve">Je třeba </w:t>
            </w:r>
            <w:r w:rsidR="009C4B62">
              <w:rPr>
                <w:rFonts w:ascii="Segoe UI" w:hAnsi="Segoe UI" w:cs="Segoe UI"/>
                <w:sz w:val="20"/>
                <w:szCs w:val="20"/>
              </w:rPr>
              <w:t xml:space="preserve">provést revizi minimálně u </w:t>
            </w:r>
            <w:r>
              <w:rPr>
                <w:rFonts w:ascii="Segoe UI" w:hAnsi="Segoe UI" w:cs="Segoe UI"/>
                <w:sz w:val="20"/>
                <w:szCs w:val="20"/>
              </w:rPr>
              <w:t xml:space="preserve">30 </w:t>
            </w:r>
            <w:r w:rsidRPr="000123FE">
              <w:rPr>
                <w:rFonts w:ascii="Segoe UI" w:hAnsi="Segoe UI" w:cs="Segoe UI"/>
                <w:sz w:val="20"/>
                <w:szCs w:val="20"/>
              </w:rPr>
              <w:t>%</w:t>
            </w:r>
            <w:r w:rsidR="009C4B62">
              <w:rPr>
                <w:rFonts w:ascii="Segoe UI" w:hAnsi="Segoe UI" w:cs="Segoe UI"/>
                <w:sz w:val="20"/>
                <w:szCs w:val="20"/>
              </w:rPr>
              <w:t xml:space="preserve"> čerpadel na vodovodní síti. Počet revizí dle požadavku z provozních řádů a návodu k obsluze jednotlivých čerpadel. Pokud není stanoveno jinak, je nutné minimálně realizovat 2 úkony preventivní Údržby za kalendářní rok.</w:t>
            </w:r>
          </w:p>
          <w:p w14:paraId="20851436" w14:textId="56354FD0" w:rsidR="000123FE" w:rsidRPr="000123FE" w:rsidRDefault="000123FE" w:rsidP="000123FE">
            <w:pPr>
              <w:spacing w:before="60" w:after="60"/>
              <w:rPr>
                <w:rFonts w:ascii="Segoe UI" w:hAnsi="Segoe UI" w:cs="Segoe UI"/>
                <w:sz w:val="20"/>
                <w:szCs w:val="20"/>
              </w:rPr>
            </w:pPr>
          </w:p>
        </w:tc>
      </w:tr>
      <w:tr w:rsidR="000123FE" w:rsidRPr="000123FE" w14:paraId="4F0ECC65" w14:textId="77777777" w:rsidTr="000123FE">
        <w:tc>
          <w:tcPr>
            <w:tcW w:w="1508" w:type="dxa"/>
            <w:tcBorders>
              <w:top w:val="single" w:sz="4" w:space="0" w:color="auto"/>
              <w:left w:val="single" w:sz="4" w:space="0" w:color="auto"/>
              <w:bottom w:val="single" w:sz="4" w:space="0" w:color="auto"/>
              <w:right w:val="single" w:sz="4" w:space="0" w:color="auto"/>
            </w:tcBorders>
          </w:tcPr>
          <w:p w14:paraId="3F1479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0F9774C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pvPr1 x V</w:t>
            </w:r>
            <w:r w:rsidRPr="000123FE">
              <w:rPr>
                <w:rFonts w:ascii="Segoe UI" w:hAnsi="Segoe UI" w:cs="Segoe UI"/>
                <w:sz w:val="20"/>
                <w:szCs w:val="20"/>
                <w:vertAlign w:val="subscript"/>
              </w:rPr>
              <w:t>205</w:t>
            </w:r>
          </w:p>
          <w:p w14:paraId="40671E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205</w:t>
            </w:r>
            <w:r w:rsidRPr="000123FE">
              <w:rPr>
                <w:rFonts w:ascii="Segoe UI" w:hAnsi="Segoe UI" w:cs="Segoe UI"/>
                <w:sz w:val="20"/>
                <w:szCs w:val="20"/>
              </w:rPr>
              <w:t xml:space="preserve"> = 1 je počet bodů za každé nesplnění požadavků na revizi.</w:t>
            </w:r>
          </w:p>
        </w:tc>
      </w:tr>
      <w:tr w:rsidR="000123FE" w:rsidRPr="000123FE" w14:paraId="129F875E" w14:textId="77777777" w:rsidTr="000123FE">
        <w:trPr>
          <w:trHeight w:val="907"/>
        </w:trPr>
        <w:tc>
          <w:tcPr>
            <w:tcW w:w="1508" w:type="dxa"/>
            <w:tcBorders>
              <w:top w:val="single" w:sz="4" w:space="0" w:color="auto"/>
              <w:left w:val="single" w:sz="4" w:space="0" w:color="auto"/>
              <w:bottom w:val="single" w:sz="4" w:space="0" w:color="auto"/>
              <w:right w:val="single" w:sz="4" w:space="0" w:color="auto"/>
            </w:tcBorders>
          </w:tcPr>
          <w:p w14:paraId="05C42A98"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51A2ABE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Revizí čerpadla se myslí úkony spojené s preventivní Údržbou. Počet úkonů preventivní Údržby vychází z Ročního Plánu Údržby jednotlivých čerpadel.</w:t>
            </w:r>
          </w:p>
          <w:p w14:paraId="68A9E74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Plán Údržby čerpadel na vodovodní síti je dán Ročním Plánem Údržby sestaveným dle požadavků z provozních řádů a návodů k obsluze jednotlivých čerpadel, pokud není stanoveno jinak je nutné u každého čerpadla realizovat nejméně 2 (slovy: dva) úkony preventivní Údržby za kalendářní rok.</w:t>
            </w:r>
          </w:p>
          <w:p w14:paraId="591B771F"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0DB5CDA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Čerpadly na vodovodní síti jsou myšlena čerpadla jednotlivých čerpacích stanic, ale i čerpadla chemických hospodářství.</w:t>
            </w:r>
          </w:p>
        </w:tc>
      </w:tr>
      <w:tr w:rsidR="000123FE" w:rsidRPr="000123FE" w14:paraId="4C44A46A" w14:textId="77777777" w:rsidTr="000123FE">
        <w:tc>
          <w:tcPr>
            <w:tcW w:w="1508" w:type="dxa"/>
            <w:tcBorders>
              <w:top w:val="single" w:sz="4" w:space="0" w:color="auto"/>
              <w:left w:val="single" w:sz="4" w:space="0" w:color="auto"/>
              <w:bottom w:val="single" w:sz="4" w:space="0" w:color="auto"/>
              <w:right w:val="single" w:sz="4" w:space="0" w:color="auto"/>
            </w:tcBorders>
          </w:tcPr>
          <w:p w14:paraId="0D18D2C1"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0C59F309" w14:textId="4C423B7E"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Dle </w:t>
            </w:r>
            <w:r w:rsidR="001A0750">
              <w:rPr>
                <w:rFonts w:ascii="Segoe UI" w:hAnsi="Segoe UI" w:cs="Segoe UI"/>
                <w:sz w:val="20"/>
                <w:szCs w:val="20"/>
              </w:rPr>
              <w:t>Ročního plánu Údržby</w:t>
            </w:r>
            <w:r w:rsidRPr="000123FE">
              <w:rPr>
                <w:rFonts w:ascii="Segoe UI" w:hAnsi="Segoe UI" w:cs="Segoe UI"/>
                <w:sz w:val="20"/>
                <w:szCs w:val="20"/>
              </w:rPr>
              <w:t xml:space="preserve"> čerpadel musí Provozovatel provést v daném kalendářním roce 100 úkonů preventivní Údržby. Ve skutečnosti Provozovatel provedl 81 úkonů.</w:t>
            </w:r>
          </w:p>
          <w:p w14:paraId="71CD473B"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6B328D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pvPr1 = </w:t>
            </w:r>
            <w:proofErr w:type="gramStart"/>
            <w:r w:rsidRPr="000123FE">
              <w:rPr>
                <w:rFonts w:ascii="Segoe UI" w:hAnsi="Segoe UI" w:cs="Segoe UI"/>
                <w:sz w:val="20"/>
                <w:szCs w:val="20"/>
              </w:rPr>
              <w:t>100 – 81</w:t>
            </w:r>
            <w:proofErr w:type="gramEnd"/>
            <w:r w:rsidRPr="000123FE">
              <w:rPr>
                <w:rFonts w:ascii="Segoe UI" w:hAnsi="Segoe UI" w:cs="Segoe UI"/>
                <w:sz w:val="20"/>
                <w:szCs w:val="20"/>
              </w:rPr>
              <w:t xml:space="preserve"> = 19</w:t>
            </w:r>
          </w:p>
          <w:p w14:paraId="0D713D2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19 x 1 = 19</w:t>
            </w:r>
          </w:p>
        </w:tc>
      </w:tr>
    </w:tbl>
    <w:p w14:paraId="006451C6" w14:textId="77777777" w:rsidR="000123FE" w:rsidRDefault="000123FE" w:rsidP="000123FE">
      <w:bookmarkStart w:id="61" w:name="_Toc516643438"/>
    </w:p>
    <w:p w14:paraId="23A1D58C" w14:textId="77777777" w:rsidR="000123FE" w:rsidRPr="00303647" w:rsidRDefault="000123FE" w:rsidP="000123FE">
      <w:pPr>
        <w:pStyle w:val="Nadpis2"/>
        <w:widowControl w:val="0"/>
        <w:tabs>
          <w:tab w:val="clear" w:pos="567"/>
          <w:tab w:val="left" w:pos="720"/>
        </w:tabs>
        <w:spacing w:after="0"/>
        <w:ind w:left="576" w:hanging="576"/>
      </w:pPr>
      <w:r w:rsidRPr="00303647">
        <w:t>Odpadní voda</w:t>
      </w:r>
      <w:bookmarkEnd w:id="61"/>
    </w:p>
    <w:p w14:paraId="128A33AE" w14:textId="77777777" w:rsidR="000123FE" w:rsidRPr="00303647" w:rsidRDefault="000123FE" w:rsidP="000123FE">
      <w:pPr>
        <w:pStyle w:val="Nadpis3"/>
        <w:widowControl w:val="0"/>
        <w:tabs>
          <w:tab w:val="clear" w:pos="1276"/>
          <w:tab w:val="left" w:pos="1560"/>
        </w:tabs>
        <w:spacing w:after="0"/>
        <w:ind w:left="1560"/>
      </w:pPr>
      <w:r w:rsidRPr="00303647">
        <w:t>Revize poklopů na Kanalizaci – stokové síti (oblast Kvalita základní preventivní Údržby,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009"/>
        <w:gridCol w:w="6700"/>
      </w:tblGrid>
      <w:tr w:rsidR="000123FE" w:rsidRPr="000123FE" w14:paraId="7CEA9ACD" w14:textId="77777777" w:rsidTr="000123FE">
        <w:tc>
          <w:tcPr>
            <w:tcW w:w="1652" w:type="dxa"/>
          </w:tcPr>
          <w:p w14:paraId="5AED579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709" w:type="dxa"/>
            <w:gridSpan w:val="2"/>
          </w:tcPr>
          <w:p w14:paraId="5E45998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revidovaných poklopů na stokové síti v poměru k celkovému počtu poklopů na stokové síti, vyjádřeno v procentech.</w:t>
            </w:r>
          </w:p>
          <w:p w14:paraId="2F2015A1"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34BC7096" w14:textId="77777777" w:rsidTr="000123FE">
        <w:tc>
          <w:tcPr>
            <w:tcW w:w="1652" w:type="dxa"/>
          </w:tcPr>
          <w:p w14:paraId="4F41981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709" w:type="dxa"/>
            <w:gridSpan w:val="2"/>
          </w:tcPr>
          <w:p w14:paraId="2274A0AB" w14:textId="77777777" w:rsidR="000123FE" w:rsidRPr="000123FE" w:rsidRDefault="000123FE" w:rsidP="000123FE">
            <w:pPr>
              <w:tabs>
                <w:tab w:val="left" w:pos="6804"/>
              </w:tabs>
              <w:spacing w:before="60" w:after="60"/>
              <w:jc w:val="left"/>
              <w:rPr>
                <w:rFonts w:ascii="Segoe UI" w:hAnsi="Segoe UI" w:cs="Segoe UI"/>
                <w:sz w:val="20"/>
                <w:szCs w:val="20"/>
              </w:rPr>
            </w:pPr>
            <w:r w:rsidRPr="000123FE">
              <w:rPr>
                <w:rFonts w:ascii="Segoe UI" w:hAnsi="Segoe UI" w:cs="Segoe UI"/>
                <w:sz w:val="20"/>
                <w:szCs w:val="20"/>
              </w:rPr>
              <w:t>iOVd1 = (ov13 / ov14) x 100</w:t>
            </w:r>
            <w:r w:rsidRPr="000123FE">
              <w:rPr>
                <w:rFonts w:ascii="Segoe UI" w:hAnsi="Segoe UI" w:cs="Segoe UI"/>
                <w:sz w:val="20"/>
                <w:szCs w:val="20"/>
              </w:rPr>
              <w:tab/>
            </w:r>
            <w:r w:rsidRPr="000123FE">
              <w:rPr>
                <w:rFonts w:ascii="Segoe UI" w:hAnsi="Segoe UI" w:cs="Segoe UI"/>
                <w:i/>
                <w:sz w:val="20"/>
                <w:szCs w:val="20"/>
              </w:rPr>
              <w:t>[%]</w:t>
            </w:r>
          </w:p>
          <w:p w14:paraId="6F4492B1" w14:textId="77777777" w:rsidR="000123FE" w:rsidRPr="000123FE" w:rsidRDefault="000123FE" w:rsidP="000123FE">
            <w:pPr>
              <w:spacing w:before="60" w:after="60"/>
              <w:rPr>
                <w:rFonts w:ascii="Segoe UI" w:hAnsi="Segoe UI" w:cs="Segoe UI"/>
                <w:sz w:val="20"/>
                <w:szCs w:val="20"/>
              </w:rPr>
            </w:pPr>
          </w:p>
        </w:tc>
      </w:tr>
      <w:tr w:rsidR="000123FE" w:rsidRPr="000123FE" w14:paraId="70B01C06" w14:textId="77777777" w:rsidTr="000123FE">
        <w:tc>
          <w:tcPr>
            <w:tcW w:w="1652" w:type="dxa"/>
          </w:tcPr>
          <w:p w14:paraId="3C37EDB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709" w:type="dxa"/>
            <w:gridSpan w:val="2"/>
          </w:tcPr>
          <w:p w14:paraId="48A6E99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Rozdíl mezi požadovaným počtem revidovaných poklopů (RH) a skutečným počtem revidovaných poklopů na stokové síti, vyjádřeno v kusech.</w:t>
            </w:r>
          </w:p>
          <w:p w14:paraId="465CC9A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5A81B5C5" w14:textId="77777777" w:rsidTr="000123FE">
        <w:tc>
          <w:tcPr>
            <w:tcW w:w="1652" w:type="dxa"/>
          </w:tcPr>
          <w:p w14:paraId="2F2FF9A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709" w:type="dxa"/>
            <w:gridSpan w:val="2"/>
          </w:tcPr>
          <w:p w14:paraId="5E897606" w14:textId="77777777" w:rsidR="000123FE" w:rsidRPr="000123FE" w:rsidRDefault="000123FE" w:rsidP="000123FE">
            <w:pPr>
              <w:tabs>
                <w:tab w:val="left" w:pos="6350"/>
              </w:tabs>
              <w:spacing w:before="60" w:after="60"/>
              <w:jc w:val="left"/>
              <w:rPr>
                <w:rFonts w:ascii="Segoe UI" w:hAnsi="Segoe UI" w:cs="Segoe UI"/>
                <w:sz w:val="20"/>
                <w:szCs w:val="20"/>
              </w:rPr>
            </w:pPr>
            <w:r w:rsidRPr="000123FE">
              <w:rPr>
                <w:rFonts w:ascii="Segoe UI" w:hAnsi="Segoe UI" w:cs="Segoe UI"/>
                <w:sz w:val="20"/>
                <w:szCs w:val="20"/>
              </w:rPr>
              <w:t xml:space="preserve">OVd1 = </w:t>
            </w:r>
            <w:proofErr w:type="gramStart"/>
            <w:r w:rsidRPr="000123FE">
              <w:rPr>
                <w:rFonts w:ascii="Segoe UI" w:hAnsi="Segoe UI" w:cs="Segoe UI"/>
                <w:sz w:val="20"/>
                <w:szCs w:val="20"/>
              </w:rPr>
              <w:t>RH - ov13</w:t>
            </w:r>
            <w:proofErr w:type="gramEnd"/>
            <w:r w:rsidRPr="000123FE">
              <w:rPr>
                <w:rFonts w:ascii="Segoe UI" w:hAnsi="Segoe UI" w:cs="Segoe UI"/>
                <w:sz w:val="20"/>
                <w:szCs w:val="20"/>
              </w:rPr>
              <w:tab/>
            </w:r>
            <w:r w:rsidRPr="000123FE">
              <w:rPr>
                <w:rFonts w:ascii="Segoe UI" w:hAnsi="Segoe UI" w:cs="Segoe UI"/>
                <w:i/>
                <w:sz w:val="20"/>
                <w:szCs w:val="20"/>
              </w:rPr>
              <w:t>[počet]</w:t>
            </w:r>
          </w:p>
        </w:tc>
      </w:tr>
      <w:tr w:rsidR="000123FE" w:rsidRPr="000123FE" w14:paraId="2A6DC4FA" w14:textId="77777777" w:rsidTr="000123FE">
        <w:tc>
          <w:tcPr>
            <w:tcW w:w="1652" w:type="dxa"/>
            <w:vMerge w:val="restart"/>
          </w:tcPr>
          <w:p w14:paraId="3D272E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232F6F24" w14:textId="77777777" w:rsidR="000123FE" w:rsidRPr="000123FE" w:rsidRDefault="000123FE" w:rsidP="000123FE">
            <w:pPr>
              <w:spacing w:before="60" w:after="60"/>
              <w:jc w:val="left"/>
              <w:rPr>
                <w:rFonts w:ascii="Segoe UI" w:hAnsi="Segoe UI" w:cs="Segoe UI"/>
                <w:b/>
                <w:sz w:val="20"/>
                <w:szCs w:val="20"/>
              </w:rPr>
            </w:pPr>
          </w:p>
        </w:tc>
        <w:tc>
          <w:tcPr>
            <w:tcW w:w="1009" w:type="dxa"/>
          </w:tcPr>
          <w:p w14:paraId="6DC789F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ov13</w:t>
            </w:r>
            <w:r w:rsidRPr="000123FE">
              <w:rPr>
                <w:rFonts w:ascii="Segoe UI" w:hAnsi="Segoe UI" w:cs="Segoe UI"/>
                <w:sz w:val="20"/>
                <w:szCs w:val="20"/>
              </w:rPr>
              <w:tab/>
            </w:r>
          </w:p>
        </w:tc>
        <w:tc>
          <w:tcPr>
            <w:tcW w:w="6700" w:type="dxa"/>
          </w:tcPr>
          <w:p w14:paraId="1B0503C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Počet revidovaných poklopů na Kanalizaci – stokové síti, během jednoho kalendářního roku </w:t>
            </w:r>
            <w:r w:rsidRPr="000123FE">
              <w:rPr>
                <w:rFonts w:ascii="Segoe UI" w:hAnsi="Segoe UI" w:cs="Segoe UI"/>
                <w:i/>
                <w:sz w:val="20"/>
                <w:szCs w:val="20"/>
              </w:rPr>
              <w:t>[počet]</w:t>
            </w:r>
          </w:p>
        </w:tc>
      </w:tr>
      <w:tr w:rsidR="000123FE" w:rsidRPr="000123FE" w14:paraId="74EA8A84" w14:textId="77777777" w:rsidTr="000123FE">
        <w:tc>
          <w:tcPr>
            <w:tcW w:w="1652" w:type="dxa"/>
            <w:vMerge/>
          </w:tcPr>
          <w:p w14:paraId="502A77B2" w14:textId="77777777" w:rsidR="000123FE" w:rsidRPr="000123FE" w:rsidRDefault="000123FE" w:rsidP="000123FE">
            <w:pPr>
              <w:spacing w:before="60" w:after="60"/>
              <w:jc w:val="left"/>
              <w:rPr>
                <w:rFonts w:ascii="Segoe UI" w:hAnsi="Segoe UI" w:cs="Segoe UI"/>
                <w:b/>
                <w:sz w:val="20"/>
                <w:szCs w:val="20"/>
              </w:rPr>
            </w:pPr>
          </w:p>
        </w:tc>
        <w:tc>
          <w:tcPr>
            <w:tcW w:w="1009" w:type="dxa"/>
          </w:tcPr>
          <w:p w14:paraId="083ECF7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ov14 </w:t>
            </w:r>
          </w:p>
          <w:p w14:paraId="6CA8EB7A" w14:textId="77777777" w:rsidR="000123FE" w:rsidRPr="000123FE" w:rsidRDefault="000123FE" w:rsidP="000123FE">
            <w:pPr>
              <w:spacing w:before="60" w:after="60"/>
              <w:rPr>
                <w:rFonts w:ascii="Segoe UI" w:hAnsi="Segoe UI" w:cs="Segoe UI"/>
                <w:sz w:val="20"/>
                <w:szCs w:val="20"/>
              </w:rPr>
            </w:pPr>
          </w:p>
        </w:tc>
        <w:tc>
          <w:tcPr>
            <w:tcW w:w="6700" w:type="dxa"/>
          </w:tcPr>
          <w:p w14:paraId="275EA7D3"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poklopů na Kanalizaci – stokové síti, k referenčnímu datu </w:t>
            </w:r>
            <w:r w:rsidRPr="000123FE">
              <w:rPr>
                <w:rFonts w:ascii="Segoe UI" w:hAnsi="Segoe UI" w:cs="Segoe UI"/>
                <w:i/>
                <w:sz w:val="20"/>
                <w:szCs w:val="20"/>
              </w:rPr>
              <w:t xml:space="preserve">[počet] </w:t>
            </w:r>
          </w:p>
          <w:p w14:paraId="755910E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lastRenderedPageBreak/>
              <w:t>Referenčním datem se rozumí poslední den kalendářního roku.</w:t>
            </w:r>
          </w:p>
        </w:tc>
      </w:tr>
      <w:tr w:rsidR="000123FE" w:rsidRPr="000123FE" w14:paraId="3AE10AB5" w14:textId="77777777" w:rsidTr="000123FE">
        <w:tc>
          <w:tcPr>
            <w:tcW w:w="1652" w:type="dxa"/>
          </w:tcPr>
          <w:p w14:paraId="64D0DC1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Skupina</w:t>
            </w:r>
          </w:p>
        </w:tc>
        <w:tc>
          <w:tcPr>
            <w:tcW w:w="7709" w:type="dxa"/>
            <w:gridSpan w:val="2"/>
            <w:vAlign w:val="center"/>
          </w:tcPr>
          <w:p w14:paraId="3B976A9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2E6B8C06" w14:textId="77777777" w:rsidTr="000123FE">
        <w:tc>
          <w:tcPr>
            <w:tcW w:w="1652" w:type="dxa"/>
            <w:tcBorders>
              <w:top w:val="single" w:sz="4" w:space="0" w:color="auto"/>
              <w:left w:val="single" w:sz="4" w:space="0" w:color="auto"/>
              <w:bottom w:val="single" w:sz="4" w:space="0" w:color="auto"/>
              <w:right w:val="single" w:sz="4" w:space="0" w:color="auto"/>
            </w:tcBorders>
          </w:tcPr>
          <w:p w14:paraId="6664922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709" w:type="dxa"/>
            <w:gridSpan w:val="2"/>
            <w:tcBorders>
              <w:top w:val="single" w:sz="4" w:space="0" w:color="auto"/>
              <w:left w:val="single" w:sz="4" w:space="0" w:color="auto"/>
              <w:bottom w:val="single" w:sz="4" w:space="0" w:color="auto"/>
              <w:right w:val="single" w:sz="4" w:space="0" w:color="auto"/>
            </w:tcBorders>
          </w:tcPr>
          <w:p w14:paraId="3B47B83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RH = </w:t>
            </w:r>
            <w:proofErr w:type="gramStart"/>
            <w:r w:rsidRPr="000123FE">
              <w:rPr>
                <w:rFonts w:ascii="Segoe UI" w:hAnsi="Segoe UI" w:cs="Segoe UI"/>
                <w:sz w:val="20"/>
                <w:szCs w:val="20"/>
              </w:rPr>
              <w:t>10%</w:t>
            </w:r>
            <w:proofErr w:type="gramEnd"/>
            <w:r w:rsidRPr="000123FE">
              <w:rPr>
                <w:rFonts w:ascii="Segoe UI" w:hAnsi="Segoe UI" w:cs="Segoe UI"/>
                <w:sz w:val="20"/>
                <w:szCs w:val="20"/>
              </w:rPr>
              <w:t xml:space="preserve"> z ov14 ročně, vyjádřeno v kusech. </w:t>
            </w:r>
          </w:p>
          <w:p w14:paraId="4971D0F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Do výpočtu se nezahrnují poklopy na Kanalizaci, u kterých byla provedena revize v předchozích všech letech Doby Provozování.</w:t>
            </w:r>
          </w:p>
        </w:tc>
      </w:tr>
      <w:tr w:rsidR="000123FE" w:rsidRPr="000123FE" w14:paraId="38B7C47E" w14:textId="77777777" w:rsidTr="000123FE">
        <w:tc>
          <w:tcPr>
            <w:tcW w:w="1652" w:type="dxa"/>
            <w:tcBorders>
              <w:top w:val="single" w:sz="4" w:space="0" w:color="auto"/>
              <w:left w:val="single" w:sz="4" w:space="0" w:color="auto"/>
              <w:bottom w:val="single" w:sz="4" w:space="0" w:color="auto"/>
              <w:right w:val="single" w:sz="4" w:space="0" w:color="auto"/>
            </w:tcBorders>
          </w:tcPr>
          <w:p w14:paraId="6EE77D4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709" w:type="dxa"/>
            <w:gridSpan w:val="2"/>
            <w:tcBorders>
              <w:top w:val="single" w:sz="4" w:space="0" w:color="auto"/>
              <w:left w:val="single" w:sz="4" w:space="0" w:color="auto"/>
              <w:bottom w:val="single" w:sz="4" w:space="0" w:color="auto"/>
              <w:right w:val="single" w:sz="4" w:space="0" w:color="auto"/>
            </w:tcBorders>
          </w:tcPr>
          <w:p w14:paraId="41BEB28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((RH – OVd1) / RH) x V</w:t>
            </w:r>
            <w:r w:rsidRPr="000123FE">
              <w:rPr>
                <w:rFonts w:ascii="Segoe UI" w:hAnsi="Segoe UI" w:cs="Segoe UI"/>
                <w:sz w:val="20"/>
                <w:szCs w:val="20"/>
                <w:vertAlign w:val="subscript"/>
              </w:rPr>
              <w:t>21</w:t>
            </w:r>
            <w:r w:rsidRPr="000123FE">
              <w:rPr>
                <w:rFonts w:ascii="Segoe UI" w:hAnsi="Segoe UI" w:cs="Segoe UI"/>
                <w:sz w:val="20"/>
                <w:szCs w:val="20"/>
              </w:rPr>
              <w:t> x ov14</w:t>
            </w:r>
          </w:p>
          <w:p w14:paraId="4BD326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21</w:t>
            </w:r>
            <w:r w:rsidRPr="000123FE">
              <w:rPr>
                <w:rFonts w:ascii="Segoe UI" w:hAnsi="Segoe UI" w:cs="Segoe UI"/>
                <w:sz w:val="20"/>
                <w:szCs w:val="20"/>
              </w:rPr>
              <w:t xml:space="preserve"> = 0,005 je počet bodů za každý nezrevidovaný poklop.</w:t>
            </w:r>
          </w:p>
          <w:p w14:paraId="7E7DBC8F"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(Pokud je referenční hodnota menší než skutečné množství zrevidovaných poklopů (ov13) v kusech, výkonový ukazatel je splněn, nedochází k odečtu bodů.)</w:t>
            </w:r>
          </w:p>
        </w:tc>
      </w:tr>
      <w:tr w:rsidR="000123FE" w:rsidRPr="000123FE" w14:paraId="3FAF8010" w14:textId="77777777" w:rsidTr="000123FE">
        <w:tc>
          <w:tcPr>
            <w:tcW w:w="1652" w:type="dxa"/>
            <w:tcBorders>
              <w:top w:val="single" w:sz="4" w:space="0" w:color="auto"/>
              <w:left w:val="single" w:sz="4" w:space="0" w:color="auto"/>
              <w:bottom w:val="single" w:sz="4" w:space="0" w:color="auto"/>
              <w:right w:val="single" w:sz="4" w:space="0" w:color="auto"/>
            </w:tcBorders>
          </w:tcPr>
          <w:p w14:paraId="7CF9EA1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709" w:type="dxa"/>
            <w:gridSpan w:val="2"/>
            <w:tcBorders>
              <w:top w:val="single" w:sz="4" w:space="0" w:color="auto"/>
              <w:left w:val="single" w:sz="4" w:space="0" w:color="auto"/>
              <w:bottom w:val="single" w:sz="4" w:space="0" w:color="auto"/>
              <w:right w:val="single" w:sz="4" w:space="0" w:color="auto"/>
            </w:tcBorders>
          </w:tcPr>
          <w:p w14:paraId="1A95754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Stanovení smluvních pokutových bodů udává rozdíl mezi skutečným počtem zrevidovaných poklopů na Kanalizaci a počtem daným referenční hodnotou. </w:t>
            </w:r>
          </w:p>
          <w:p w14:paraId="72C0FC3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Pojmem „revize poklopů“ se myslí základní kontrola v tomto rozsahu:</w:t>
            </w:r>
          </w:p>
          <w:p w14:paraId="709962A9"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je poklop na místě</w:t>
            </w:r>
          </w:p>
          <w:p w14:paraId="476AD7B8"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je dobře usazen (klape x neklape)</w:t>
            </w:r>
          </w:p>
          <w:p w14:paraId="68E27E17"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se dá se nadzvednout.</w:t>
            </w:r>
          </w:p>
          <w:p w14:paraId="540C26CD"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713956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0123FE" w:rsidRPr="000123FE" w14:paraId="06294047" w14:textId="77777777" w:rsidTr="000123FE">
        <w:tc>
          <w:tcPr>
            <w:tcW w:w="1652" w:type="dxa"/>
            <w:tcBorders>
              <w:top w:val="single" w:sz="4" w:space="0" w:color="auto"/>
              <w:left w:val="single" w:sz="4" w:space="0" w:color="auto"/>
              <w:bottom w:val="single" w:sz="4" w:space="0" w:color="auto"/>
              <w:right w:val="single" w:sz="4" w:space="0" w:color="auto"/>
            </w:tcBorders>
          </w:tcPr>
          <w:p w14:paraId="4AD0CE5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709" w:type="dxa"/>
            <w:gridSpan w:val="2"/>
            <w:tcBorders>
              <w:top w:val="single" w:sz="4" w:space="0" w:color="auto"/>
              <w:left w:val="single" w:sz="4" w:space="0" w:color="auto"/>
              <w:bottom w:val="single" w:sz="4" w:space="0" w:color="auto"/>
              <w:right w:val="single" w:sz="4" w:space="0" w:color="auto"/>
            </w:tcBorders>
          </w:tcPr>
          <w:p w14:paraId="4788A1F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spravuje stokovou síť s celkovým počtem 302 poklopů. V daném kalendářním roce bylo zrevidováno 26 poklopů, přičemž referenční hodnota pro revidované poklopy činila 30 poklopů (</w:t>
            </w:r>
            <w:proofErr w:type="gramStart"/>
            <w:r w:rsidRPr="000123FE">
              <w:rPr>
                <w:rFonts w:ascii="Segoe UI" w:hAnsi="Segoe UI" w:cs="Segoe UI"/>
                <w:sz w:val="20"/>
                <w:szCs w:val="20"/>
              </w:rPr>
              <w:t>10%</w:t>
            </w:r>
            <w:proofErr w:type="gramEnd"/>
            <w:r w:rsidRPr="000123FE">
              <w:rPr>
                <w:rFonts w:ascii="Segoe UI" w:hAnsi="Segoe UI" w:cs="Segoe UI"/>
                <w:sz w:val="20"/>
                <w:szCs w:val="20"/>
              </w:rPr>
              <w:t xml:space="preserve">). </w:t>
            </w:r>
          </w:p>
          <w:p w14:paraId="5FBB6490"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330DD99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OVd1 = </w:t>
            </w:r>
            <w:proofErr w:type="gramStart"/>
            <w:r w:rsidRPr="000123FE">
              <w:rPr>
                <w:rFonts w:ascii="Segoe UI" w:hAnsi="Segoe UI" w:cs="Segoe UI"/>
                <w:sz w:val="20"/>
                <w:szCs w:val="20"/>
              </w:rPr>
              <w:t>30 - 26</w:t>
            </w:r>
            <w:proofErr w:type="gramEnd"/>
            <w:r w:rsidRPr="000123FE">
              <w:rPr>
                <w:rFonts w:ascii="Segoe UI" w:hAnsi="Segoe UI" w:cs="Segoe UI"/>
                <w:sz w:val="20"/>
                <w:szCs w:val="20"/>
              </w:rPr>
              <w:t xml:space="preserve"> = 4</w:t>
            </w:r>
          </w:p>
          <w:p w14:paraId="3561DB5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4 x 0,005 = 0,02</w:t>
            </w:r>
          </w:p>
        </w:tc>
      </w:tr>
    </w:tbl>
    <w:p w14:paraId="77938DD3" w14:textId="77777777" w:rsidR="000123FE" w:rsidRPr="000123FE" w:rsidRDefault="000123FE" w:rsidP="000123FE">
      <w:pPr>
        <w:pStyle w:val="Nadpis3"/>
      </w:pPr>
      <w:r w:rsidRPr="000123FE">
        <w:t>Revize měřících přístrojů na průtok odpadní a pitné vody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61A87068" w14:textId="77777777" w:rsidTr="000123FE">
        <w:tc>
          <w:tcPr>
            <w:tcW w:w="1508" w:type="dxa"/>
          </w:tcPr>
          <w:p w14:paraId="72B4D40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Pr>
          <w:p w14:paraId="1E3724D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revizí instalovaných měřících přístrojů na průtok odpadní a pitné vody v poměru k celkovému počtu instalovaných měřících přístrojů na průtok odpadní a pitné vody v systému (trvale nebo dočasně).</w:t>
            </w:r>
          </w:p>
          <w:p w14:paraId="448C9E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9239C1F" w14:textId="77777777" w:rsidTr="000123FE">
        <w:tc>
          <w:tcPr>
            <w:tcW w:w="1508" w:type="dxa"/>
          </w:tcPr>
          <w:p w14:paraId="15ED279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46139ABA" w14:textId="77777777" w:rsidR="000123FE" w:rsidRPr="000123FE" w:rsidRDefault="000123FE" w:rsidP="000123FE">
            <w:pPr>
              <w:tabs>
                <w:tab w:val="left" w:pos="6577"/>
              </w:tabs>
              <w:spacing w:before="60" w:after="60"/>
              <w:rPr>
                <w:rFonts w:ascii="Segoe UI" w:hAnsi="Segoe UI" w:cs="Segoe UI"/>
                <w:sz w:val="20"/>
                <w:szCs w:val="20"/>
              </w:rPr>
            </w:pPr>
            <w:r w:rsidRPr="000123FE">
              <w:rPr>
                <w:rFonts w:ascii="Segoe UI" w:hAnsi="Segoe UI" w:cs="Segoe UI"/>
                <w:sz w:val="20"/>
                <w:szCs w:val="20"/>
              </w:rPr>
              <w:t>ipovPr7 = povD12 / povC10</w:t>
            </w:r>
            <w:r w:rsidRPr="000123FE">
              <w:rPr>
                <w:rFonts w:ascii="Segoe UI" w:hAnsi="Segoe UI" w:cs="Segoe UI"/>
                <w:b/>
                <w:sz w:val="20"/>
                <w:szCs w:val="20"/>
              </w:rPr>
              <w:tab/>
            </w:r>
            <w:r w:rsidRPr="000123FE">
              <w:rPr>
                <w:rFonts w:ascii="Segoe UI" w:hAnsi="Segoe UI" w:cs="Segoe UI"/>
                <w:i/>
                <w:sz w:val="20"/>
                <w:szCs w:val="20"/>
              </w:rPr>
              <w:t>[počet]</w:t>
            </w:r>
          </w:p>
        </w:tc>
      </w:tr>
      <w:tr w:rsidR="000123FE" w:rsidRPr="000123FE" w14:paraId="6E6BB2ED" w14:textId="77777777" w:rsidTr="000123FE">
        <w:tc>
          <w:tcPr>
            <w:tcW w:w="1508" w:type="dxa"/>
          </w:tcPr>
          <w:p w14:paraId="6629473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Pr>
          <w:p w14:paraId="589D45C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Rozdíl mezi požadovaným počtem revizí měřících přístrojů na průtok odpadní a pitné vody a skutečným počtem revizí měřících přístrojů na průtok odpadní a pitné vody.</w:t>
            </w:r>
          </w:p>
          <w:p w14:paraId="248A730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1915D86" w14:textId="77777777" w:rsidTr="000123FE">
        <w:tc>
          <w:tcPr>
            <w:tcW w:w="1508" w:type="dxa"/>
          </w:tcPr>
          <w:p w14:paraId="34BC10B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Výpočet dle vzorce</w:t>
            </w:r>
          </w:p>
        </w:tc>
        <w:tc>
          <w:tcPr>
            <w:tcW w:w="7492" w:type="dxa"/>
            <w:gridSpan w:val="2"/>
          </w:tcPr>
          <w:p w14:paraId="2DD9A4BB" w14:textId="77777777" w:rsidR="000123FE" w:rsidRPr="000123FE" w:rsidRDefault="000123FE" w:rsidP="000123FE">
            <w:pPr>
              <w:tabs>
                <w:tab w:val="left" w:pos="6521"/>
              </w:tabs>
              <w:spacing w:before="60" w:after="60"/>
              <w:rPr>
                <w:rFonts w:ascii="Segoe UI" w:hAnsi="Segoe UI" w:cs="Segoe UI"/>
                <w:b/>
                <w:sz w:val="20"/>
                <w:szCs w:val="20"/>
              </w:rPr>
            </w:pPr>
            <w:r w:rsidRPr="000123FE">
              <w:rPr>
                <w:rFonts w:ascii="Segoe UI" w:hAnsi="Segoe UI" w:cs="Segoe UI"/>
                <w:sz w:val="20"/>
                <w:szCs w:val="20"/>
              </w:rPr>
              <w:t xml:space="preserve">povPr7 = </w:t>
            </w:r>
            <w:proofErr w:type="gramStart"/>
            <w:r w:rsidRPr="000123FE">
              <w:rPr>
                <w:rFonts w:ascii="Segoe UI" w:hAnsi="Segoe UI" w:cs="Segoe UI"/>
                <w:sz w:val="20"/>
                <w:szCs w:val="20"/>
              </w:rPr>
              <w:t>RH - povD12</w:t>
            </w:r>
            <w:proofErr w:type="gramEnd"/>
            <w:r w:rsidRPr="000123FE">
              <w:rPr>
                <w:rFonts w:ascii="Segoe UI" w:hAnsi="Segoe UI" w:cs="Segoe UI"/>
                <w:b/>
                <w:sz w:val="20"/>
                <w:szCs w:val="20"/>
              </w:rPr>
              <w:tab/>
            </w:r>
            <w:r w:rsidRPr="000123FE">
              <w:rPr>
                <w:rFonts w:ascii="Segoe UI" w:hAnsi="Segoe UI" w:cs="Segoe UI"/>
                <w:i/>
                <w:sz w:val="20"/>
                <w:szCs w:val="20"/>
              </w:rPr>
              <w:t>[počet]</w:t>
            </w:r>
          </w:p>
        </w:tc>
      </w:tr>
      <w:tr w:rsidR="000123FE" w:rsidRPr="000123FE" w14:paraId="69F9EC18" w14:textId="77777777" w:rsidTr="000123FE">
        <w:tc>
          <w:tcPr>
            <w:tcW w:w="1508" w:type="dxa"/>
            <w:vMerge w:val="restart"/>
          </w:tcPr>
          <w:p w14:paraId="10BD8B0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528AC7CF"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3120223F"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povD12</w:t>
            </w:r>
          </w:p>
        </w:tc>
        <w:tc>
          <w:tcPr>
            <w:tcW w:w="6511" w:type="dxa"/>
          </w:tcPr>
          <w:p w14:paraId="38CEA0C1" w14:textId="77777777" w:rsidR="000123FE" w:rsidRPr="000123FE" w:rsidRDefault="000123FE" w:rsidP="000123FE">
            <w:pPr>
              <w:tabs>
                <w:tab w:val="left" w:pos="5840"/>
              </w:tabs>
              <w:spacing w:before="60" w:after="60"/>
              <w:jc w:val="left"/>
              <w:rPr>
                <w:rFonts w:ascii="Segoe UI" w:hAnsi="Segoe UI" w:cs="Segoe UI"/>
                <w:sz w:val="20"/>
                <w:szCs w:val="20"/>
              </w:rPr>
            </w:pPr>
            <w:r w:rsidRPr="000123FE">
              <w:rPr>
                <w:rFonts w:ascii="Segoe UI" w:hAnsi="Segoe UI" w:cs="Segoe UI"/>
                <w:sz w:val="20"/>
                <w:szCs w:val="20"/>
              </w:rPr>
              <w:t xml:space="preserve">Počet revizí instalovaných měřících přístrojů na průtok odpadní a pitné vody, během jednoho kalendářního roku </w:t>
            </w:r>
            <w:r w:rsidRPr="000123FE">
              <w:rPr>
                <w:rFonts w:ascii="Segoe UI" w:hAnsi="Segoe UI" w:cs="Segoe UI"/>
                <w:i/>
                <w:sz w:val="20"/>
                <w:szCs w:val="20"/>
              </w:rPr>
              <w:t>[počet]</w:t>
            </w:r>
          </w:p>
        </w:tc>
      </w:tr>
      <w:tr w:rsidR="000123FE" w:rsidRPr="000123FE" w14:paraId="6F2E7639" w14:textId="77777777" w:rsidTr="000123FE">
        <w:tc>
          <w:tcPr>
            <w:tcW w:w="1508" w:type="dxa"/>
            <w:vMerge/>
          </w:tcPr>
          <w:p w14:paraId="33E348B5"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3169287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povC10</w:t>
            </w:r>
          </w:p>
        </w:tc>
        <w:tc>
          <w:tcPr>
            <w:tcW w:w="6511" w:type="dxa"/>
          </w:tcPr>
          <w:p w14:paraId="2A4309FF"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instalovaných měřících přístrojů na průtok odpadní a pitné vody, k referenčnímu datu </w:t>
            </w:r>
            <w:r w:rsidRPr="000123FE">
              <w:rPr>
                <w:rFonts w:ascii="Segoe UI" w:hAnsi="Segoe UI" w:cs="Segoe UI"/>
                <w:i/>
                <w:sz w:val="20"/>
                <w:szCs w:val="20"/>
              </w:rPr>
              <w:t>[počet]</w:t>
            </w:r>
          </w:p>
          <w:p w14:paraId="68E3332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Referenčním datem se rozumí poslední den kalendářního roku.</w:t>
            </w:r>
          </w:p>
        </w:tc>
      </w:tr>
      <w:tr w:rsidR="000123FE" w:rsidRPr="000123FE" w14:paraId="39D2BE2C" w14:textId="77777777" w:rsidTr="000123FE">
        <w:tc>
          <w:tcPr>
            <w:tcW w:w="1508" w:type="dxa"/>
          </w:tcPr>
          <w:p w14:paraId="647A49B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tcPr>
          <w:p w14:paraId="426BBA3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1F8C4F01" w14:textId="77777777" w:rsidTr="000123FE">
        <w:tc>
          <w:tcPr>
            <w:tcW w:w="1508" w:type="dxa"/>
            <w:tcBorders>
              <w:top w:val="single" w:sz="4" w:space="0" w:color="auto"/>
              <w:left w:val="single" w:sz="4" w:space="0" w:color="auto"/>
              <w:bottom w:val="single" w:sz="4" w:space="0" w:color="auto"/>
              <w:right w:val="single" w:sz="4" w:space="0" w:color="auto"/>
            </w:tcBorders>
          </w:tcPr>
          <w:p w14:paraId="64D665B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10080AA0" w14:textId="0436F8DF"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Počet požadovaných revizí za kalendářní rok musí vycházet </w:t>
            </w:r>
            <w:r w:rsidR="001945DA">
              <w:rPr>
                <w:rFonts w:ascii="Segoe UI" w:hAnsi="Segoe UI" w:cs="Segoe UI"/>
                <w:sz w:val="20"/>
                <w:szCs w:val="20"/>
              </w:rPr>
              <w:t>Ročního plánu Údržby</w:t>
            </w:r>
            <w:r w:rsidRPr="000123FE">
              <w:rPr>
                <w:rFonts w:ascii="Segoe UI" w:hAnsi="Segoe UI" w:cs="Segoe UI"/>
                <w:sz w:val="20"/>
                <w:szCs w:val="20"/>
              </w:rPr>
              <w:t xml:space="preserve"> těchto měřících přístrojů. Je třeba plnit 100 % požadavků dle návodů na Údržbu. Pokud není stanoveno jinak, je nutné realizovat revizi u měřících přístrojů nejméně jedenkrát za kalendářní rok.</w:t>
            </w:r>
          </w:p>
        </w:tc>
      </w:tr>
      <w:tr w:rsidR="000123FE" w:rsidRPr="000123FE" w14:paraId="51218679" w14:textId="77777777" w:rsidTr="000123FE">
        <w:tc>
          <w:tcPr>
            <w:tcW w:w="1508" w:type="dxa"/>
            <w:tcBorders>
              <w:top w:val="single" w:sz="4" w:space="0" w:color="auto"/>
              <w:left w:val="single" w:sz="4" w:space="0" w:color="auto"/>
              <w:bottom w:val="single" w:sz="4" w:space="0" w:color="auto"/>
              <w:right w:val="single" w:sz="4" w:space="0" w:color="auto"/>
            </w:tcBorders>
          </w:tcPr>
          <w:p w14:paraId="64BF99A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25766FA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povPr7 x V</w:t>
            </w:r>
            <w:r w:rsidRPr="000123FE">
              <w:rPr>
                <w:rFonts w:ascii="Segoe UI" w:hAnsi="Segoe UI" w:cs="Segoe UI"/>
                <w:sz w:val="20"/>
                <w:szCs w:val="20"/>
                <w:vertAlign w:val="subscript"/>
              </w:rPr>
              <w:t>207</w:t>
            </w:r>
          </w:p>
          <w:p w14:paraId="4BA697F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207</w:t>
            </w:r>
            <w:r w:rsidRPr="000123FE">
              <w:rPr>
                <w:rFonts w:ascii="Segoe UI" w:hAnsi="Segoe UI" w:cs="Segoe UI"/>
                <w:sz w:val="20"/>
                <w:szCs w:val="20"/>
              </w:rPr>
              <w:t xml:space="preserve"> = 0,5 je počet bodů za každé nesplnění požadavků na revizi. </w:t>
            </w:r>
          </w:p>
        </w:tc>
      </w:tr>
      <w:tr w:rsidR="000123FE" w:rsidRPr="000123FE" w14:paraId="1C9456F4" w14:textId="77777777" w:rsidTr="000123FE">
        <w:tc>
          <w:tcPr>
            <w:tcW w:w="1508" w:type="dxa"/>
            <w:tcBorders>
              <w:top w:val="single" w:sz="4" w:space="0" w:color="auto"/>
              <w:left w:val="single" w:sz="4" w:space="0" w:color="auto"/>
              <w:bottom w:val="single" w:sz="4" w:space="0" w:color="auto"/>
              <w:right w:val="single" w:sz="4" w:space="0" w:color="auto"/>
            </w:tcBorders>
          </w:tcPr>
          <w:p w14:paraId="0E30A75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7B8FED0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Plán Údržby měřících přístrojů je dán Ročním Plánem Údržby sestaveným dle návodů k obsluze jednotlivých zařízení. Stanoví přesně kolikrát je daný měřící přístroj revidován, přičemž do výpočtu mohou být zavedeny jen ty měřící přístroje, které splňují podmínku četnosti ve sledovaném období.</w:t>
            </w:r>
          </w:p>
          <w:p w14:paraId="5B85D3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Revizí se myslí úkony požadované výrobcem na Údržbu přístroje.</w:t>
            </w:r>
          </w:p>
          <w:p w14:paraId="381595E5"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2F243F1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Měřícími přístroji na průtok odpadní a pitné vody se rozumí instalované provozní Vodoměry a zařízení k měření průtoku odpadní vody v systému.</w:t>
            </w:r>
          </w:p>
        </w:tc>
      </w:tr>
      <w:tr w:rsidR="000123FE" w:rsidRPr="000123FE" w14:paraId="2A8083C5" w14:textId="77777777" w:rsidTr="000123FE">
        <w:tc>
          <w:tcPr>
            <w:tcW w:w="1508" w:type="dxa"/>
            <w:tcBorders>
              <w:top w:val="single" w:sz="4" w:space="0" w:color="auto"/>
              <w:left w:val="single" w:sz="4" w:space="0" w:color="auto"/>
              <w:bottom w:val="single" w:sz="4" w:space="0" w:color="auto"/>
              <w:right w:val="single" w:sz="4" w:space="0" w:color="auto"/>
            </w:tcBorders>
          </w:tcPr>
          <w:p w14:paraId="01D8981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6D4EC4AD" w14:textId="18DCC3F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je povinen provést revizi u měřících přístrojů na odpadní a pitnou vodu za kalendářní rok ve 100 % případů. Na Kanalizaci a vodovodní síti je celkem instalováno 25 měřících zařízení. Dle plánu Údržby má Provozovatele provést 44 revizí na daných zařízení</w:t>
            </w:r>
            <w:r w:rsidR="00B73F2F">
              <w:rPr>
                <w:rFonts w:ascii="Segoe UI" w:hAnsi="Segoe UI" w:cs="Segoe UI"/>
                <w:sz w:val="20"/>
                <w:szCs w:val="20"/>
              </w:rPr>
              <w:t>ch</w:t>
            </w:r>
            <w:r w:rsidRPr="000123FE">
              <w:rPr>
                <w:rFonts w:ascii="Segoe UI" w:hAnsi="Segoe UI" w:cs="Segoe UI"/>
                <w:sz w:val="20"/>
                <w:szCs w:val="20"/>
              </w:rPr>
              <w:t xml:space="preserve">, ve skutečnosti bylo provedeno jen 40 revizí. </w:t>
            </w:r>
          </w:p>
          <w:p w14:paraId="01DC0E66"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722118AC"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 xml:space="preserve">povPr7 = </w:t>
            </w:r>
            <w:proofErr w:type="gramStart"/>
            <w:r w:rsidRPr="000123FE">
              <w:rPr>
                <w:rFonts w:ascii="Segoe UI" w:hAnsi="Segoe UI" w:cs="Segoe UI"/>
                <w:sz w:val="20"/>
                <w:szCs w:val="20"/>
              </w:rPr>
              <w:t>44 – 40</w:t>
            </w:r>
            <w:proofErr w:type="gramEnd"/>
            <w:r w:rsidRPr="000123FE">
              <w:rPr>
                <w:rFonts w:ascii="Segoe UI" w:hAnsi="Segoe UI" w:cs="Segoe UI"/>
                <w:sz w:val="20"/>
                <w:szCs w:val="20"/>
              </w:rPr>
              <w:t xml:space="preserve"> = 4</w:t>
            </w:r>
          </w:p>
          <w:p w14:paraId="7ABC7279"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Počet smluvních pokutových bodů za daný kalendářní rok = 4 x 0,5 = 2</w:t>
            </w:r>
          </w:p>
        </w:tc>
      </w:tr>
    </w:tbl>
    <w:p w14:paraId="1F4BE121" w14:textId="77777777" w:rsidR="000123FE" w:rsidRPr="000123FE" w:rsidRDefault="000123FE" w:rsidP="000123FE">
      <w:pPr>
        <w:pStyle w:val="Nadpis3"/>
      </w:pPr>
      <w:r w:rsidRPr="000123FE">
        <w:t>Kontrola aktualizace údajů v GIS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240D64D0" w14:textId="77777777" w:rsidTr="00417F75">
        <w:tc>
          <w:tcPr>
            <w:tcW w:w="1670" w:type="dxa"/>
          </w:tcPr>
          <w:p w14:paraId="3D086A2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691" w:type="dxa"/>
            <w:gridSpan w:val="2"/>
          </w:tcPr>
          <w:p w14:paraId="06DE5396"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Celková doba skutečné realizace aktualizace údajů v GIS v poměru k celkovému počtu aktualizací údajů v GIS.</w:t>
            </w:r>
          </w:p>
          <w:p w14:paraId="1A39520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2D1A5C6" w14:textId="77777777" w:rsidTr="00417F75">
        <w:tc>
          <w:tcPr>
            <w:tcW w:w="1670" w:type="dxa"/>
          </w:tcPr>
          <w:p w14:paraId="30E139D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Pr>
          <w:p w14:paraId="4B756C89"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iPr300 = (Σpov31) / pov32</w:t>
            </w:r>
            <w:r w:rsidRPr="000123FE">
              <w:rPr>
                <w:rFonts w:ascii="Segoe UI" w:hAnsi="Segoe UI" w:cs="Segoe UI"/>
                <w:b/>
                <w:sz w:val="20"/>
                <w:szCs w:val="20"/>
              </w:rPr>
              <w:tab/>
            </w:r>
            <w:r w:rsidRPr="000123FE">
              <w:rPr>
                <w:rFonts w:ascii="Segoe UI" w:hAnsi="Segoe UI" w:cs="Segoe UI"/>
                <w:i/>
                <w:sz w:val="20"/>
                <w:szCs w:val="20"/>
              </w:rPr>
              <w:t>[dny]</w:t>
            </w:r>
          </w:p>
        </w:tc>
      </w:tr>
      <w:tr w:rsidR="000123FE" w:rsidRPr="000123FE" w14:paraId="1624BC0B" w14:textId="77777777" w:rsidTr="00417F75">
        <w:tc>
          <w:tcPr>
            <w:tcW w:w="1670" w:type="dxa"/>
          </w:tcPr>
          <w:p w14:paraId="6FD18D3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Definice smluvního ukazatele</w:t>
            </w:r>
          </w:p>
        </w:tc>
        <w:tc>
          <w:tcPr>
            <w:tcW w:w="7691" w:type="dxa"/>
            <w:gridSpan w:val="2"/>
          </w:tcPr>
          <w:p w14:paraId="55248E8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Rozdíl mezi skutečnou dobou realizace aktualizace údajů v GIS a referenční hodnotou. </w:t>
            </w:r>
          </w:p>
          <w:p w14:paraId="767C35B1"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6005CDE0" w14:textId="77777777" w:rsidTr="00417F75">
        <w:tc>
          <w:tcPr>
            <w:tcW w:w="1670" w:type="dxa"/>
          </w:tcPr>
          <w:p w14:paraId="1A4EA57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Pr>
          <w:p w14:paraId="562EE4A1" w14:textId="77777777" w:rsidR="000123FE" w:rsidRPr="000123FE" w:rsidRDefault="000123FE" w:rsidP="000123FE">
            <w:pPr>
              <w:tabs>
                <w:tab w:val="left" w:pos="6804"/>
              </w:tabs>
              <w:spacing w:before="60" w:after="60"/>
              <w:rPr>
                <w:rFonts w:ascii="Segoe UI" w:hAnsi="Segoe UI" w:cs="Segoe UI"/>
                <w:b/>
                <w:sz w:val="20"/>
                <w:szCs w:val="20"/>
              </w:rPr>
            </w:pPr>
            <w:r w:rsidRPr="000123FE">
              <w:rPr>
                <w:rFonts w:ascii="Segoe UI" w:hAnsi="Segoe UI" w:cs="Segoe UI"/>
                <w:sz w:val="20"/>
                <w:szCs w:val="20"/>
              </w:rPr>
              <w:t xml:space="preserve">Pr300 = </w:t>
            </w:r>
            <w:proofErr w:type="gramStart"/>
            <w:r w:rsidRPr="000123FE">
              <w:rPr>
                <w:rFonts w:ascii="Segoe UI" w:hAnsi="Segoe UI" w:cs="Segoe UI"/>
                <w:sz w:val="20"/>
                <w:szCs w:val="20"/>
              </w:rPr>
              <w:t>pov31 - RH</w:t>
            </w:r>
            <w:proofErr w:type="gramEnd"/>
            <w:r w:rsidRPr="000123FE">
              <w:rPr>
                <w:rFonts w:ascii="Segoe UI" w:hAnsi="Segoe UI" w:cs="Segoe UI"/>
                <w:b/>
                <w:sz w:val="20"/>
                <w:szCs w:val="20"/>
              </w:rPr>
              <w:tab/>
            </w:r>
            <w:r w:rsidRPr="000123FE">
              <w:rPr>
                <w:rFonts w:ascii="Segoe UI" w:hAnsi="Segoe UI" w:cs="Segoe UI"/>
                <w:i/>
                <w:sz w:val="20"/>
                <w:szCs w:val="20"/>
              </w:rPr>
              <w:t>[dny]</w:t>
            </w:r>
          </w:p>
        </w:tc>
      </w:tr>
      <w:tr w:rsidR="000123FE" w:rsidRPr="000123FE" w14:paraId="64F42E55" w14:textId="77777777" w:rsidTr="00417F75">
        <w:tc>
          <w:tcPr>
            <w:tcW w:w="1670" w:type="dxa"/>
            <w:vMerge w:val="restart"/>
          </w:tcPr>
          <w:p w14:paraId="59B7FEF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2BD157D" w14:textId="77777777" w:rsidR="000123FE" w:rsidRPr="000123FE" w:rsidRDefault="000123FE" w:rsidP="000123FE">
            <w:pPr>
              <w:spacing w:before="60" w:after="60"/>
              <w:jc w:val="left"/>
              <w:rPr>
                <w:rFonts w:ascii="Segoe UI" w:hAnsi="Segoe UI" w:cs="Segoe UI"/>
                <w:b/>
                <w:sz w:val="20"/>
                <w:szCs w:val="20"/>
              </w:rPr>
            </w:pPr>
          </w:p>
        </w:tc>
        <w:tc>
          <w:tcPr>
            <w:tcW w:w="1007" w:type="dxa"/>
          </w:tcPr>
          <w:p w14:paraId="2AEE020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pov31</w:t>
            </w:r>
          </w:p>
        </w:tc>
        <w:tc>
          <w:tcPr>
            <w:tcW w:w="6684" w:type="dxa"/>
          </w:tcPr>
          <w:p w14:paraId="07D08111" w14:textId="77777777" w:rsidR="000123FE" w:rsidRPr="000123FE" w:rsidRDefault="000123FE" w:rsidP="000123FE">
            <w:pPr>
              <w:tabs>
                <w:tab w:val="left" w:pos="5840"/>
              </w:tabs>
              <w:spacing w:before="60" w:after="60"/>
              <w:jc w:val="left"/>
              <w:rPr>
                <w:rFonts w:ascii="Segoe UI" w:hAnsi="Segoe UI" w:cs="Segoe UI"/>
                <w:sz w:val="20"/>
                <w:szCs w:val="20"/>
              </w:rPr>
            </w:pPr>
            <w:r w:rsidRPr="000123FE">
              <w:rPr>
                <w:rFonts w:ascii="Segoe UI" w:hAnsi="Segoe UI" w:cs="Segoe UI"/>
                <w:sz w:val="20"/>
                <w:szCs w:val="20"/>
              </w:rPr>
              <w:t xml:space="preserve">Doba skutečné realizace aktualizace údajů v GIS </w:t>
            </w:r>
            <w:r w:rsidRPr="000123FE">
              <w:rPr>
                <w:rFonts w:ascii="Segoe UI" w:hAnsi="Segoe UI" w:cs="Segoe UI"/>
                <w:i/>
                <w:sz w:val="20"/>
                <w:szCs w:val="20"/>
              </w:rPr>
              <w:t>[dny]</w:t>
            </w:r>
          </w:p>
        </w:tc>
      </w:tr>
      <w:tr w:rsidR="000123FE" w:rsidRPr="000123FE" w14:paraId="6FCD6F1E" w14:textId="77777777" w:rsidTr="00417F75">
        <w:tc>
          <w:tcPr>
            <w:tcW w:w="1670" w:type="dxa"/>
            <w:vMerge/>
          </w:tcPr>
          <w:p w14:paraId="06A265D3" w14:textId="77777777" w:rsidR="000123FE" w:rsidRPr="000123FE" w:rsidRDefault="000123FE" w:rsidP="000123FE">
            <w:pPr>
              <w:spacing w:before="60" w:after="60"/>
              <w:jc w:val="left"/>
              <w:rPr>
                <w:rFonts w:ascii="Segoe UI" w:hAnsi="Segoe UI" w:cs="Segoe UI"/>
                <w:b/>
                <w:sz w:val="20"/>
                <w:szCs w:val="20"/>
              </w:rPr>
            </w:pPr>
          </w:p>
        </w:tc>
        <w:tc>
          <w:tcPr>
            <w:tcW w:w="1007" w:type="dxa"/>
          </w:tcPr>
          <w:p w14:paraId="1F28F53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pov32</w:t>
            </w:r>
          </w:p>
        </w:tc>
        <w:tc>
          <w:tcPr>
            <w:tcW w:w="6684" w:type="dxa"/>
          </w:tcPr>
          <w:p w14:paraId="015332B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aktualizací údajů v GIS během jednoho kalendářního roku </w:t>
            </w:r>
            <w:r w:rsidRPr="000123FE">
              <w:rPr>
                <w:rFonts w:ascii="Segoe UI" w:hAnsi="Segoe UI" w:cs="Segoe UI"/>
                <w:i/>
                <w:sz w:val="20"/>
                <w:szCs w:val="20"/>
              </w:rPr>
              <w:t>[počet]</w:t>
            </w:r>
          </w:p>
        </w:tc>
      </w:tr>
      <w:tr w:rsidR="000123FE" w:rsidRPr="000123FE" w14:paraId="3D7C260B" w14:textId="77777777" w:rsidTr="00417F75">
        <w:tc>
          <w:tcPr>
            <w:tcW w:w="1670" w:type="dxa"/>
          </w:tcPr>
          <w:p w14:paraId="372CCD8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691" w:type="dxa"/>
            <w:gridSpan w:val="2"/>
          </w:tcPr>
          <w:p w14:paraId="4CD5B48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00352C9D" w14:textId="77777777" w:rsidTr="00417F75">
        <w:tc>
          <w:tcPr>
            <w:tcW w:w="1670" w:type="dxa"/>
            <w:tcBorders>
              <w:top w:val="single" w:sz="4" w:space="0" w:color="auto"/>
              <w:left w:val="single" w:sz="4" w:space="0" w:color="auto"/>
              <w:bottom w:val="single" w:sz="4" w:space="0" w:color="auto"/>
              <w:right w:val="single" w:sz="4" w:space="0" w:color="auto"/>
            </w:tcBorders>
          </w:tcPr>
          <w:p w14:paraId="5ECC3CE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691" w:type="dxa"/>
            <w:gridSpan w:val="2"/>
            <w:tcBorders>
              <w:top w:val="single" w:sz="4" w:space="0" w:color="auto"/>
              <w:left w:val="single" w:sz="4" w:space="0" w:color="auto"/>
              <w:bottom w:val="single" w:sz="4" w:space="0" w:color="auto"/>
              <w:right w:val="single" w:sz="4" w:space="0" w:color="auto"/>
            </w:tcBorders>
          </w:tcPr>
          <w:p w14:paraId="43E91760" w14:textId="0E3D2FF0" w:rsid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RH = </w:t>
            </w:r>
            <w:r w:rsidR="007D13F2">
              <w:rPr>
                <w:rFonts w:ascii="Segoe UI" w:hAnsi="Segoe UI" w:cs="Segoe UI"/>
                <w:sz w:val="20"/>
                <w:szCs w:val="20"/>
              </w:rPr>
              <w:t>30</w:t>
            </w:r>
            <w:r w:rsidRPr="000123FE">
              <w:rPr>
                <w:rFonts w:ascii="Segoe UI" w:hAnsi="Segoe UI" w:cs="Segoe UI"/>
                <w:sz w:val="20"/>
                <w:szCs w:val="20"/>
              </w:rPr>
              <w:t xml:space="preserve"> kalendářních dnů</w:t>
            </w:r>
          </w:p>
          <w:p w14:paraId="5C4939A4" w14:textId="229868AE" w:rsidR="007D13F2" w:rsidRPr="000123FE" w:rsidRDefault="007D13F2" w:rsidP="000123FE">
            <w:pPr>
              <w:spacing w:before="60" w:after="60"/>
              <w:rPr>
                <w:rFonts w:ascii="Segoe UI" w:hAnsi="Segoe UI" w:cs="Segoe UI"/>
                <w:sz w:val="20"/>
                <w:szCs w:val="20"/>
              </w:rPr>
            </w:pPr>
            <w:r>
              <w:rPr>
                <w:rFonts w:ascii="Segoe UI" w:hAnsi="Segoe UI" w:cs="Segoe UI"/>
                <w:sz w:val="20"/>
                <w:szCs w:val="20"/>
              </w:rPr>
              <w:t xml:space="preserve">Běh lhůty se počítá buď (1) od zjištění nesouladu v GIS Provozovatelem, nebo (2) od předání informace, resp. geodetického </w:t>
            </w:r>
            <w:r w:rsidR="0078490B">
              <w:rPr>
                <w:rFonts w:ascii="Segoe UI" w:hAnsi="Segoe UI" w:cs="Segoe UI"/>
                <w:sz w:val="20"/>
                <w:szCs w:val="20"/>
              </w:rPr>
              <w:t>zaměření Vlastníkem</w:t>
            </w:r>
          </w:p>
        </w:tc>
      </w:tr>
      <w:tr w:rsidR="000123FE" w:rsidRPr="000123FE" w14:paraId="3F080E70" w14:textId="77777777" w:rsidTr="00417F75">
        <w:tc>
          <w:tcPr>
            <w:tcW w:w="1670" w:type="dxa"/>
            <w:tcBorders>
              <w:top w:val="single" w:sz="4" w:space="0" w:color="auto"/>
              <w:left w:val="single" w:sz="4" w:space="0" w:color="auto"/>
              <w:bottom w:val="single" w:sz="4" w:space="0" w:color="auto"/>
              <w:right w:val="single" w:sz="4" w:space="0" w:color="auto"/>
            </w:tcBorders>
          </w:tcPr>
          <w:p w14:paraId="12FD22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691" w:type="dxa"/>
            <w:gridSpan w:val="2"/>
            <w:tcBorders>
              <w:top w:val="single" w:sz="4" w:space="0" w:color="auto"/>
              <w:left w:val="single" w:sz="4" w:space="0" w:color="auto"/>
              <w:bottom w:val="single" w:sz="4" w:space="0" w:color="auto"/>
              <w:right w:val="single" w:sz="4" w:space="0" w:color="auto"/>
            </w:tcBorders>
          </w:tcPr>
          <w:p w14:paraId="1432D30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Pr300 x V</w:t>
            </w:r>
            <w:r w:rsidRPr="000123FE">
              <w:rPr>
                <w:rFonts w:ascii="Segoe UI" w:hAnsi="Segoe UI" w:cs="Segoe UI"/>
                <w:sz w:val="20"/>
                <w:szCs w:val="20"/>
                <w:vertAlign w:val="subscript"/>
              </w:rPr>
              <w:t>300</w:t>
            </w:r>
          </w:p>
          <w:p w14:paraId="7CD629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300</w:t>
            </w:r>
            <w:r w:rsidRPr="000123FE">
              <w:rPr>
                <w:rFonts w:ascii="Segoe UI" w:hAnsi="Segoe UI" w:cs="Segoe UI"/>
                <w:sz w:val="20"/>
                <w:szCs w:val="20"/>
              </w:rPr>
              <w:t xml:space="preserve"> = 0,5 je počet bodů za každý den nad referenční hodnotou. </w:t>
            </w:r>
          </w:p>
        </w:tc>
      </w:tr>
      <w:tr w:rsidR="000123FE" w:rsidRPr="000123FE" w14:paraId="60C4C7C9" w14:textId="77777777" w:rsidTr="00417F75">
        <w:tc>
          <w:tcPr>
            <w:tcW w:w="1670" w:type="dxa"/>
            <w:tcBorders>
              <w:top w:val="single" w:sz="4" w:space="0" w:color="auto"/>
              <w:left w:val="single" w:sz="4" w:space="0" w:color="auto"/>
              <w:bottom w:val="single" w:sz="4" w:space="0" w:color="auto"/>
              <w:right w:val="single" w:sz="4" w:space="0" w:color="auto"/>
            </w:tcBorders>
          </w:tcPr>
          <w:p w14:paraId="331EC1F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691" w:type="dxa"/>
            <w:gridSpan w:val="2"/>
            <w:tcBorders>
              <w:top w:val="single" w:sz="4" w:space="0" w:color="auto"/>
              <w:left w:val="single" w:sz="4" w:space="0" w:color="auto"/>
              <w:bottom w:val="single" w:sz="4" w:space="0" w:color="auto"/>
              <w:right w:val="single" w:sz="4" w:space="0" w:color="auto"/>
            </w:tcBorders>
          </w:tcPr>
          <w:p w14:paraId="3E04146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Podklady pro aktualizaci údajů v GIS mohou vznikat v rámci realizace Oprav a Údržby, mohou být také předány Vlastníkem s pokynem pro Provozovatele k aktualizaci GIS.</w:t>
            </w:r>
          </w:p>
          <w:p w14:paraId="3D90381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 účely sledování a vyhodnocení výkonového ukazatele obsahuje Smlouva (viz čl. 20.3 této Smlouvy) podrobnější pravidla pro rozsah evidence nezbytné pro vyhodnocení výkonového ukazatele (popř. obsahuje specifikace určitých nezbytných dokumentů, pokud jsou tyto dokumenty pro definici ukazatele relevantní).</w:t>
            </w:r>
          </w:p>
        </w:tc>
      </w:tr>
      <w:tr w:rsidR="000123FE" w:rsidRPr="000123FE" w14:paraId="69EA3A7E" w14:textId="77777777" w:rsidTr="00417F75">
        <w:tc>
          <w:tcPr>
            <w:tcW w:w="1670" w:type="dxa"/>
            <w:tcBorders>
              <w:top w:val="single" w:sz="4" w:space="0" w:color="auto"/>
              <w:left w:val="single" w:sz="4" w:space="0" w:color="auto"/>
              <w:bottom w:val="single" w:sz="4" w:space="0" w:color="auto"/>
              <w:right w:val="single" w:sz="4" w:space="0" w:color="auto"/>
            </w:tcBorders>
          </w:tcPr>
          <w:p w14:paraId="7831466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691" w:type="dxa"/>
            <w:gridSpan w:val="2"/>
            <w:tcBorders>
              <w:top w:val="single" w:sz="4" w:space="0" w:color="auto"/>
              <w:left w:val="single" w:sz="4" w:space="0" w:color="auto"/>
              <w:bottom w:val="single" w:sz="4" w:space="0" w:color="auto"/>
              <w:right w:val="single" w:sz="4" w:space="0" w:color="auto"/>
            </w:tcBorders>
          </w:tcPr>
          <w:p w14:paraId="1566DC3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byl vyzván celkem třikrát Vlastníkem k aktualizaci údajů v GIS, přičemž v jednom z těchto případů byla doba realizace aktualizace 20 kalendářních dnů. V rámci Oprav bylo Provozovatelem zjištěno celkem deset situací vyžadujících aktualizaci údajů v GIS (zjištěn odlišný materiál nebo jiný profil na síti, než byl dosud veden v GIS). Ve třech případech byla doba realizace aktualizace 20 kalendářních dnů.</w:t>
            </w:r>
          </w:p>
          <w:p w14:paraId="261A50E5"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5A9E15CA"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Pr300 = (</w:t>
            </w:r>
            <w:proofErr w:type="gramStart"/>
            <w:r w:rsidRPr="000123FE">
              <w:rPr>
                <w:rFonts w:ascii="Segoe UI" w:hAnsi="Segoe UI" w:cs="Segoe UI"/>
                <w:sz w:val="20"/>
                <w:szCs w:val="20"/>
              </w:rPr>
              <w:t>20 – 15</w:t>
            </w:r>
            <w:proofErr w:type="gramEnd"/>
            <w:r w:rsidRPr="000123FE">
              <w:rPr>
                <w:rFonts w:ascii="Segoe UI" w:hAnsi="Segoe UI" w:cs="Segoe UI"/>
                <w:sz w:val="20"/>
                <w:szCs w:val="20"/>
              </w:rPr>
              <w:t>) + (3 x (20 – 15)) = 20</w:t>
            </w:r>
          </w:p>
          <w:p w14:paraId="7DB6D3D9"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Počet smluvních pokutových bodů za daný kalendářní rok = 20 x 0,5 = 10</w:t>
            </w:r>
          </w:p>
        </w:tc>
      </w:tr>
    </w:tbl>
    <w:p w14:paraId="59D2EDFB" w14:textId="4E4F0A20" w:rsidR="000123FE" w:rsidRPr="000123FE" w:rsidRDefault="00417F75" w:rsidP="000123FE">
      <w:pPr>
        <w:pStyle w:val="Nadpis1"/>
      </w:pPr>
      <w:bookmarkStart w:id="62" w:name="_Toc516643439"/>
      <w:bookmarkStart w:id="63" w:name="_Toc517856448"/>
      <w:bookmarkStart w:id="64" w:name="_Toc8897933"/>
      <w:r>
        <w:t xml:space="preserve">VU část D </w:t>
      </w:r>
      <w:r w:rsidR="001945DA">
        <w:t xml:space="preserve">(specifické VU) </w:t>
      </w:r>
      <w:r>
        <w:t xml:space="preserve">- </w:t>
      </w:r>
      <w:r w:rsidR="000123FE" w:rsidRPr="000123FE">
        <w:t>EKONOMICKÉ A FINANČNÍ VÝKONOVÉ UKAZATELE – vEF</w:t>
      </w:r>
      <w:bookmarkEnd w:id="62"/>
      <w:bookmarkEnd w:id="63"/>
      <w:bookmarkEnd w:id="64"/>
    </w:p>
    <w:p w14:paraId="0C0099D7" w14:textId="77777777" w:rsidR="000123FE" w:rsidRPr="000123FE" w:rsidRDefault="000123FE" w:rsidP="000123FE">
      <w:pPr>
        <w:pStyle w:val="Nadpis2"/>
      </w:pPr>
      <w:bookmarkStart w:id="65" w:name="_Toc516643440"/>
      <w:r w:rsidRPr="000123FE">
        <w:t>Pitná a odpadní voda</w:t>
      </w:r>
      <w:bookmarkEnd w:id="65"/>
    </w:p>
    <w:p w14:paraId="0E1A96EA" w14:textId="77777777" w:rsidR="000123FE" w:rsidRPr="000123FE" w:rsidRDefault="000123FE" w:rsidP="000123FE">
      <w:pPr>
        <w:pStyle w:val="Nadpis3"/>
      </w:pPr>
      <w:r w:rsidRPr="000123FE">
        <w:t>Skladba provozních nákladů podle typu – Externí služby (specifický ukazatel mimo Příručku Ukazatelů)</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5A0DEF4D" w14:textId="77777777" w:rsidTr="000123FE">
        <w:tc>
          <w:tcPr>
            <w:tcW w:w="1508" w:type="dxa"/>
            <w:tcBorders>
              <w:top w:val="single" w:sz="4" w:space="0" w:color="auto"/>
              <w:left w:val="single" w:sz="4" w:space="0" w:color="auto"/>
              <w:bottom w:val="single" w:sz="4" w:space="0" w:color="auto"/>
              <w:right w:val="single" w:sz="4" w:space="0" w:color="auto"/>
            </w:tcBorders>
          </w:tcPr>
          <w:p w14:paraId="2D1C3F4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2FB3C648" w14:textId="77777777" w:rsidR="000123FE" w:rsidRPr="000123FE" w:rsidRDefault="000123FE" w:rsidP="000123FE">
            <w:pPr>
              <w:pStyle w:val="TabulkaText"/>
              <w:spacing w:before="60" w:after="60" w:line="264" w:lineRule="auto"/>
              <w:jc w:val="both"/>
              <w:rPr>
                <w:rFonts w:ascii="Segoe UI" w:hAnsi="Segoe UI" w:cs="Segoe UI"/>
                <w:b w:val="0"/>
                <w:color w:val="auto"/>
                <w:sz w:val="20"/>
                <w:szCs w:val="20"/>
              </w:rPr>
            </w:pPr>
            <w:r w:rsidRPr="000123FE">
              <w:rPr>
                <w:rFonts w:ascii="Segoe UI" w:hAnsi="Segoe UI" w:cs="Segoe UI"/>
                <w:b w:val="0"/>
                <w:color w:val="auto"/>
                <w:sz w:val="20"/>
                <w:szCs w:val="20"/>
              </w:rPr>
              <w:t>Provozní náklady zajišťované subdodávkou v poměru k celkovým provozním nákladům, vyjádřeno v procentech.</w:t>
            </w:r>
          </w:p>
          <w:p w14:paraId="1ECA82F0"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lastRenderedPageBreak/>
              <w:t>Ukazatel je sledován v rámci hodnoceného období. Hodnocené období je jeden kalendářní rok.</w:t>
            </w:r>
          </w:p>
        </w:tc>
      </w:tr>
      <w:tr w:rsidR="000123FE" w:rsidRPr="000123FE" w14:paraId="3789FFB7" w14:textId="77777777" w:rsidTr="000123FE">
        <w:tc>
          <w:tcPr>
            <w:tcW w:w="1508" w:type="dxa"/>
            <w:tcBorders>
              <w:top w:val="single" w:sz="4" w:space="0" w:color="auto"/>
              <w:left w:val="single" w:sz="4" w:space="0" w:color="auto"/>
              <w:bottom w:val="single" w:sz="4" w:space="0" w:color="auto"/>
              <w:right w:val="single" w:sz="4" w:space="0" w:color="auto"/>
            </w:tcBorders>
          </w:tcPr>
          <w:p w14:paraId="63A24D1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647354D3"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ipovEF12 = (povG10 / povG6) x 100</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3856506F" w14:textId="77777777" w:rsidTr="000123FE">
        <w:tc>
          <w:tcPr>
            <w:tcW w:w="1508" w:type="dxa"/>
            <w:tcBorders>
              <w:top w:val="single" w:sz="4" w:space="0" w:color="auto"/>
              <w:left w:val="single" w:sz="4" w:space="0" w:color="auto"/>
              <w:bottom w:val="single" w:sz="4" w:space="0" w:color="auto"/>
              <w:right w:val="single" w:sz="4" w:space="0" w:color="auto"/>
            </w:tcBorders>
          </w:tcPr>
          <w:p w14:paraId="4423D9E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2E6A9B1A" w14:textId="77777777" w:rsidR="000123FE" w:rsidRPr="000123FE" w:rsidRDefault="000123FE" w:rsidP="000123FE">
            <w:pPr>
              <w:pStyle w:val="TabulkaText"/>
              <w:spacing w:before="60" w:after="60" w:line="264" w:lineRule="auto"/>
              <w:jc w:val="both"/>
              <w:rPr>
                <w:rFonts w:ascii="Segoe UI" w:hAnsi="Segoe UI" w:cs="Segoe UI"/>
                <w:b w:val="0"/>
                <w:color w:val="auto"/>
                <w:sz w:val="20"/>
                <w:szCs w:val="20"/>
              </w:rPr>
            </w:pPr>
            <w:r w:rsidRPr="000123FE">
              <w:rPr>
                <w:rFonts w:ascii="Segoe UI" w:hAnsi="Segoe UI" w:cs="Segoe UI"/>
                <w:b w:val="0"/>
                <w:color w:val="auto"/>
                <w:sz w:val="20"/>
                <w:szCs w:val="20"/>
              </w:rPr>
              <w:t xml:space="preserve">Rozdíl mezi procentním podílem provozních nákladů zajišťovaných subdodávkou z celkových provozních nákladů a referenční hodnotou. </w:t>
            </w:r>
          </w:p>
          <w:p w14:paraId="4ACD12C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05CED170" w14:textId="77777777" w:rsidTr="000123FE">
        <w:tc>
          <w:tcPr>
            <w:tcW w:w="1508" w:type="dxa"/>
            <w:tcBorders>
              <w:top w:val="single" w:sz="4" w:space="0" w:color="auto"/>
              <w:left w:val="single" w:sz="4" w:space="0" w:color="auto"/>
              <w:bottom w:val="single" w:sz="4" w:space="0" w:color="auto"/>
              <w:right w:val="single" w:sz="4" w:space="0" w:color="auto"/>
            </w:tcBorders>
          </w:tcPr>
          <w:p w14:paraId="62587AA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77655730"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povEF12 = ipovEF12 – RH</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77C16A36" w14:textId="77777777" w:rsidTr="000123FE">
        <w:tc>
          <w:tcPr>
            <w:tcW w:w="1508" w:type="dxa"/>
            <w:vMerge w:val="restart"/>
          </w:tcPr>
          <w:p w14:paraId="6A45790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641A684"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1F9DD1A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povG10</w:t>
            </w:r>
          </w:p>
        </w:tc>
        <w:tc>
          <w:tcPr>
            <w:tcW w:w="6511" w:type="dxa"/>
          </w:tcPr>
          <w:p w14:paraId="0481846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Provozní náklady zajišťované subdodávkou, během jednoho kalendářního roku </w:t>
            </w:r>
            <w:r w:rsidRPr="000123FE">
              <w:rPr>
                <w:rFonts w:ascii="Segoe UI" w:hAnsi="Segoe UI" w:cs="Segoe UI"/>
                <w:i/>
                <w:sz w:val="20"/>
                <w:szCs w:val="20"/>
              </w:rPr>
              <w:t>[Kč]</w:t>
            </w:r>
          </w:p>
        </w:tc>
      </w:tr>
      <w:tr w:rsidR="000123FE" w:rsidRPr="000123FE" w14:paraId="3F655331" w14:textId="77777777" w:rsidTr="000123FE">
        <w:tc>
          <w:tcPr>
            <w:tcW w:w="1508" w:type="dxa"/>
            <w:vMerge/>
          </w:tcPr>
          <w:p w14:paraId="5214910D"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7A0D8E3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povG6</w:t>
            </w:r>
          </w:p>
        </w:tc>
        <w:tc>
          <w:tcPr>
            <w:tcW w:w="6511" w:type="dxa"/>
          </w:tcPr>
          <w:p w14:paraId="7516B74A"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Celkové provozní náklady, k referenčnímu datu </w:t>
            </w:r>
            <w:r w:rsidRPr="000123FE">
              <w:rPr>
                <w:rFonts w:ascii="Segoe UI" w:hAnsi="Segoe UI" w:cs="Segoe UI"/>
                <w:i/>
                <w:sz w:val="20"/>
                <w:szCs w:val="20"/>
              </w:rPr>
              <w:t xml:space="preserve">[Kč] </w:t>
            </w:r>
          </w:p>
          <w:p w14:paraId="038278E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 xml:space="preserve">Referenčním datem se rozumí poslední den kalendářního roku. </w:t>
            </w:r>
          </w:p>
        </w:tc>
      </w:tr>
      <w:tr w:rsidR="000123FE" w:rsidRPr="000123FE" w14:paraId="34A610E1" w14:textId="77777777" w:rsidTr="000123FE">
        <w:tc>
          <w:tcPr>
            <w:tcW w:w="1508" w:type="dxa"/>
          </w:tcPr>
          <w:p w14:paraId="2D3562C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vAlign w:val="center"/>
          </w:tcPr>
          <w:p w14:paraId="741A6BC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Kvalita Základních Služeb (zásobování, odvádění) </w:t>
            </w:r>
          </w:p>
        </w:tc>
      </w:tr>
      <w:tr w:rsidR="000123FE" w:rsidRPr="000123FE" w14:paraId="763CBD33" w14:textId="77777777" w:rsidTr="000123FE">
        <w:tc>
          <w:tcPr>
            <w:tcW w:w="1508" w:type="dxa"/>
            <w:tcBorders>
              <w:top w:val="single" w:sz="4" w:space="0" w:color="auto"/>
              <w:left w:val="single" w:sz="4" w:space="0" w:color="auto"/>
              <w:bottom w:val="single" w:sz="4" w:space="0" w:color="auto"/>
              <w:right w:val="single" w:sz="4" w:space="0" w:color="auto"/>
            </w:tcBorders>
          </w:tcPr>
          <w:p w14:paraId="61E2622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44DD3B6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Procento množství externích služeb zajišťovaných subdodávkou nesmí překročit 35 % z celkových provozních nákladů.</w:t>
            </w:r>
          </w:p>
        </w:tc>
      </w:tr>
      <w:tr w:rsidR="000123FE" w:rsidRPr="000123FE" w14:paraId="24C0D0F0" w14:textId="77777777" w:rsidTr="000123FE">
        <w:tc>
          <w:tcPr>
            <w:tcW w:w="1508" w:type="dxa"/>
            <w:tcBorders>
              <w:top w:val="single" w:sz="4" w:space="0" w:color="auto"/>
              <w:left w:val="single" w:sz="4" w:space="0" w:color="auto"/>
              <w:bottom w:val="single" w:sz="4" w:space="0" w:color="auto"/>
              <w:right w:val="single" w:sz="4" w:space="0" w:color="auto"/>
            </w:tcBorders>
          </w:tcPr>
          <w:p w14:paraId="1333451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30EF3F7B"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povEF12 x V</w:t>
            </w:r>
            <w:r w:rsidRPr="000123FE">
              <w:rPr>
                <w:rFonts w:ascii="Segoe UI" w:hAnsi="Segoe UI" w:cs="Segoe UI"/>
                <w:sz w:val="20"/>
                <w:szCs w:val="20"/>
                <w:vertAlign w:val="subscript"/>
              </w:rPr>
              <w:t>208</w:t>
            </w:r>
          </w:p>
          <w:p w14:paraId="656312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208</w:t>
            </w:r>
            <w:r w:rsidRPr="000123FE">
              <w:rPr>
                <w:rFonts w:ascii="Segoe UI" w:hAnsi="Segoe UI" w:cs="Segoe UI"/>
                <w:sz w:val="20"/>
                <w:szCs w:val="20"/>
              </w:rPr>
              <w:t xml:space="preserve"> = 1 je počet bodů za každé procentní překročení limitu daného referenční hodnotou. </w:t>
            </w:r>
          </w:p>
        </w:tc>
      </w:tr>
      <w:tr w:rsidR="000123FE" w:rsidRPr="000123FE" w14:paraId="5A979496" w14:textId="77777777" w:rsidTr="000123FE">
        <w:tc>
          <w:tcPr>
            <w:tcW w:w="1508" w:type="dxa"/>
            <w:tcBorders>
              <w:top w:val="single" w:sz="4" w:space="0" w:color="auto"/>
              <w:left w:val="single" w:sz="4" w:space="0" w:color="auto"/>
              <w:bottom w:val="single" w:sz="4" w:space="0" w:color="auto"/>
              <w:right w:val="single" w:sz="4" w:space="0" w:color="auto"/>
            </w:tcBorders>
          </w:tcPr>
          <w:p w14:paraId="141C41E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1B1A30E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Do základního součtu se nebudou počítat služby Poskytovatelů Síťových Služeb (např. dodávka elektrické energie, telekomunikační služby) a náklady na dodávku vody předané.</w:t>
            </w:r>
          </w:p>
          <w:p w14:paraId="56D23DBE" w14:textId="69658EAD"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(viz čl. </w:t>
            </w:r>
            <w:r w:rsidR="001945DA">
              <w:rPr>
                <w:rFonts w:ascii="Segoe UI" w:hAnsi="Segoe UI" w:cs="Segoe UI"/>
                <w:sz w:val="20"/>
                <w:szCs w:val="20"/>
              </w:rPr>
              <w:t>21.1.3</w:t>
            </w:r>
            <w:r w:rsidRPr="000123FE">
              <w:rPr>
                <w:rFonts w:ascii="Segoe UI" w:hAnsi="Segoe UI" w:cs="Segoe UI"/>
                <w:sz w:val="20"/>
                <w:szCs w:val="20"/>
              </w:rPr>
              <w:t xml:space="preserve"> této Smlouvy) podrobnější pravidla pro rozsah evidence nezbytné pro vyhodnocení výkonového ukazatele (popř. obsahuje specifikace určitých nezbytných dokumentů, pokud jsou tyto dokumenty pro definici ukazatele relevantní).</w:t>
            </w:r>
          </w:p>
        </w:tc>
      </w:tr>
      <w:tr w:rsidR="000123FE" w:rsidRPr="000123FE" w14:paraId="1B982BBB" w14:textId="77777777" w:rsidTr="000123FE">
        <w:trPr>
          <w:trHeight w:val="70"/>
        </w:trPr>
        <w:tc>
          <w:tcPr>
            <w:tcW w:w="1508" w:type="dxa"/>
            <w:tcBorders>
              <w:top w:val="single" w:sz="4" w:space="0" w:color="auto"/>
              <w:left w:val="single" w:sz="4" w:space="0" w:color="auto"/>
              <w:bottom w:val="single" w:sz="4" w:space="0" w:color="auto"/>
              <w:right w:val="single" w:sz="4" w:space="0" w:color="auto"/>
            </w:tcBorders>
          </w:tcPr>
          <w:p w14:paraId="042C344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2EDE765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V daném kalendářním roce Provozovatel vykazoval celkové provozní náklady ve výši 980tis.Kč, z toho 520tis.Kč činily provozní náklady zajišťované subdodávkou. Referenční hodnota udává limit pro provozní náklady zajišťované </w:t>
            </w:r>
            <w:proofErr w:type="gramStart"/>
            <w:r w:rsidRPr="000123FE">
              <w:rPr>
                <w:rFonts w:ascii="Segoe UI" w:hAnsi="Segoe UI" w:cs="Segoe UI"/>
                <w:sz w:val="20"/>
                <w:szCs w:val="20"/>
              </w:rPr>
              <w:t>subdodávkou</w:t>
            </w:r>
            <w:proofErr w:type="gramEnd"/>
            <w:r w:rsidRPr="000123FE">
              <w:rPr>
                <w:rFonts w:ascii="Segoe UI" w:hAnsi="Segoe UI" w:cs="Segoe UI"/>
                <w:sz w:val="20"/>
                <w:szCs w:val="20"/>
              </w:rPr>
              <w:t xml:space="preserve"> a to ve výši 35%. </w:t>
            </w:r>
          </w:p>
          <w:p w14:paraId="276DB1D5"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364BF8E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((520 000 / 980 000) x 100)) – 35 x 1 = 18</w:t>
            </w:r>
          </w:p>
        </w:tc>
      </w:tr>
    </w:tbl>
    <w:p w14:paraId="37D263CD" w14:textId="77777777" w:rsidR="000123FE" w:rsidRDefault="000123FE" w:rsidP="000123FE"/>
    <w:p w14:paraId="1D4B7229" w14:textId="77777777" w:rsidR="000123FE" w:rsidRDefault="000123FE" w:rsidP="000123FE">
      <w:pPr>
        <w:spacing w:after="160" w:line="259" w:lineRule="auto"/>
        <w:jc w:val="left"/>
      </w:pPr>
      <w:r>
        <w:br w:type="page"/>
      </w:r>
    </w:p>
    <w:p w14:paraId="72675BB1" w14:textId="70CA2C46" w:rsidR="000123FE" w:rsidRPr="000123FE" w:rsidRDefault="00417F75" w:rsidP="000123FE">
      <w:pPr>
        <w:pStyle w:val="Nadpis1"/>
      </w:pPr>
      <w:bookmarkStart w:id="66" w:name="_Toc516643441"/>
      <w:bookmarkStart w:id="67" w:name="_Toc517856449"/>
      <w:bookmarkStart w:id="68" w:name="_Toc8897934"/>
      <w:r>
        <w:lastRenderedPageBreak/>
        <w:t xml:space="preserve">VU část D </w:t>
      </w:r>
      <w:r w:rsidR="00DE55BE">
        <w:t xml:space="preserve">(specifické VU) </w:t>
      </w:r>
      <w:r w:rsidR="000123FE" w:rsidRPr="000123FE">
        <w:t>– PŘEDÁVÁNÍ PODKLADŮ A INFORMACÍ</w:t>
      </w:r>
      <w:bookmarkEnd w:id="66"/>
      <w:bookmarkEnd w:id="67"/>
      <w:bookmarkEnd w:id="68"/>
    </w:p>
    <w:p w14:paraId="02359C7A" w14:textId="77777777" w:rsidR="000123FE" w:rsidRPr="000123FE" w:rsidRDefault="000123FE" w:rsidP="000123FE">
      <w:pPr>
        <w:pStyle w:val="Nadpis2"/>
      </w:pPr>
      <w:bookmarkStart w:id="69" w:name="_Toc516643442"/>
      <w:r w:rsidRPr="000123FE">
        <w:t>Předávání podkladů a informací – výkonový ukazatel</w:t>
      </w:r>
      <w:bookmarkEnd w:id="69"/>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981"/>
        <w:gridCol w:w="6752"/>
      </w:tblGrid>
      <w:tr w:rsidR="000123FE" w:rsidRPr="000123FE" w14:paraId="71BAF9A0" w14:textId="77777777" w:rsidTr="000123FE">
        <w:tc>
          <w:tcPr>
            <w:tcW w:w="1508" w:type="dxa"/>
            <w:tcBorders>
              <w:top w:val="single" w:sz="4" w:space="0" w:color="auto"/>
              <w:left w:val="single" w:sz="4" w:space="0" w:color="auto"/>
              <w:bottom w:val="single" w:sz="4" w:space="0" w:color="auto"/>
              <w:right w:val="single" w:sz="4" w:space="0" w:color="auto"/>
            </w:tcBorders>
          </w:tcPr>
          <w:p w14:paraId="5DC09B8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852" w:type="dxa"/>
            <w:gridSpan w:val="2"/>
            <w:tcBorders>
              <w:top w:val="single" w:sz="4" w:space="0" w:color="auto"/>
              <w:left w:val="single" w:sz="4" w:space="0" w:color="auto"/>
              <w:bottom w:val="single" w:sz="4" w:space="0" w:color="auto"/>
              <w:right w:val="single" w:sz="4" w:space="0" w:color="auto"/>
            </w:tcBorders>
          </w:tcPr>
          <w:p w14:paraId="411AA3FE"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Skutečná doba pro předání podkladů a informací od konce určitého období (zpravidla konec kalendářního roku) nebo od data vyžádání Vlastníkem v poměru k referenční hodnotě (sleduje se pro každou informační povinnost samostatně)</w:t>
            </w:r>
          </w:p>
          <w:p w14:paraId="361228FB"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329217DC" w14:textId="77777777" w:rsidTr="000123FE">
        <w:tc>
          <w:tcPr>
            <w:tcW w:w="1508" w:type="dxa"/>
            <w:tcBorders>
              <w:top w:val="single" w:sz="4" w:space="0" w:color="auto"/>
              <w:left w:val="single" w:sz="4" w:space="0" w:color="auto"/>
              <w:bottom w:val="single" w:sz="4" w:space="0" w:color="auto"/>
              <w:right w:val="single" w:sz="4" w:space="0" w:color="auto"/>
            </w:tcBorders>
          </w:tcPr>
          <w:p w14:paraId="2D07642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852" w:type="dxa"/>
            <w:gridSpan w:val="2"/>
            <w:tcBorders>
              <w:top w:val="single" w:sz="4" w:space="0" w:color="auto"/>
              <w:left w:val="single" w:sz="4" w:space="0" w:color="auto"/>
              <w:bottom w:val="single" w:sz="4" w:space="0" w:color="auto"/>
              <w:right w:val="single" w:sz="4" w:space="0" w:color="auto"/>
            </w:tcBorders>
          </w:tcPr>
          <w:p w14:paraId="0F9A6E9C" w14:textId="77777777" w:rsidR="000123FE" w:rsidRPr="000123FE" w:rsidRDefault="000123FE" w:rsidP="000123FE">
            <w:pPr>
              <w:tabs>
                <w:tab w:val="left" w:pos="6844"/>
              </w:tabs>
              <w:spacing w:before="60" w:after="60"/>
              <w:jc w:val="left"/>
              <w:rPr>
                <w:rFonts w:ascii="Segoe UI" w:hAnsi="Segoe UI" w:cs="Segoe UI"/>
                <w:sz w:val="20"/>
                <w:szCs w:val="20"/>
              </w:rPr>
            </w:pPr>
            <w:r w:rsidRPr="000123FE">
              <w:rPr>
                <w:rFonts w:ascii="Segoe UI" w:hAnsi="Segoe UI" w:cs="Segoe UI"/>
                <w:sz w:val="20"/>
                <w:szCs w:val="20"/>
              </w:rPr>
              <w:t xml:space="preserve">iIF1 = (povIF1 / RH) x 100   </w:t>
            </w:r>
            <w:proofErr w:type="gramStart"/>
            <w:r w:rsidRPr="000123FE">
              <w:rPr>
                <w:rFonts w:ascii="Segoe UI" w:hAnsi="Segoe UI" w:cs="Segoe UI"/>
                <w:sz w:val="20"/>
                <w:szCs w:val="20"/>
              </w:rPr>
              <w:tab/>
            </w:r>
            <w:r w:rsidRPr="000123FE">
              <w:rPr>
                <w:rFonts w:ascii="Segoe UI" w:hAnsi="Segoe UI" w:cs="Segoe UI"/>
                <w:i/>
                <w:sz w:val="20"/>
                <w:szCs w:val="20"/>
              </w:rPr>
              <w:t>[ %</w:t>
            </w:r>
            <w:proofErr w:type="gramEnd"/>
            <w:r w:rsidRPr="000123FE">
              <w:rPr>
                <w:rFonts w:ascii="Segoe UI" w:hAnsi="Segoe UI" w:cs="Segoe UI"/>
                <w:i/>
                <w:sz w:val="20"/>
                <w:szCs w:val="20"/>
              </w:rPr>
              <w:t xml:space="preserve"> ]</w:t>
            </w:r>
          </w:p>
        </w:tc>
      </w:tr>
      <w:tr w:rsidR="000123FE" w:rsidRPr="000123FE" w14:paraId="505DD63F" w14:textId="77777777" w:rsidTr="000123FE">
        <w:tc>
          <w:tcPr>
            <w:tcW w:w="1508" w:type="dxa"/>
            <w:tcBorders>
              <w:top w:val="single" w:sz="4" w:space="0" w:color="auto"/>
              <w:left w:val="single" w:sz="4" w:space="0" w:color="auto"/>
              <w:bottom w:val="single" w:sz="4" w:space="0" w:color="auto"/>
              <w:right w:val="single" w:sz="4" w:space="0" w:color="auto"/>
            </w:tcBorders>
          </w:tcPr>
          <w:p w14:paraId="29AA2DD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852" w:type="dxa"/>
            <w:gridSpan w:val="2"/>
            <w:tcBorders>
              <w:top w:val="single" w:sz="4" w:space="0" w:color="auto"/>
              <w:left w:val="single" w:sz="4" w:space="0" w:color="auto"/>
              <w:bottom w:val="single" w:sz="4" w:space="0" w:color="auto"/>
              <w:right w:val="single" w:sz="4" w:space="0" w:color="auto"/>
            </w:tcBorders>
          </w:tcPr>
          <w:p w14:paraId="00AC44B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Rozdíl mezi skutečnou dobou pro předání podkladů a informací od konce určitého období (zpravidla konec kalendářního roku) nebo od data vyžádání Vlastníkem a referenční hodnotou. </w:t>
            </w:r>
          </w:p>
          <w:p w14:paraId="6BD4737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BF9BA8C" w14:textId="77777777" w:rsidTr="000123FE">
        <w:tc>
          <w:tcPr>
            <w:tcW w:w="1508" w:type="dxa"/>
            <w:tcBorders>
              <w:top w:val="single" w:sz="4" w:space="0" w:color="auto"/>
              <w:left w:val="single" w:sz="4" w:space="0" w:color="auto"/>
              <w:bottom w:val="single" w:sz="4" w:space="0" w:color="auto"/>
              <w:right w:val="single" w:sz="4" w:space="0" w:color="auto"/>
            </w:tcBorders>
          </w:tcPr>
          <w:p w14:paraId="3AF1219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852" w:type="dxa"/>
            <w:gridSpan w:val="2"/>
            <w:tcBorders>
              <w:top w:val="single" w:sz="4" w:space="0" w:color="auto"/>
              <w:left w:val="single" w:sz="4" w:space="0" w:color="auto"/>
              <w:bottom w:val="single" w:sz="4" w:space="0" w:color="auto"/>
              <w:right w:val="single" w:sz="4" w:space="0" w:color="auto"/>
            </w:tcBorders>
          </w:tcPr>
          <w:p w14:paraId="4FA2EE4E" w14:textId="77777777" w:rsidR="000123FE" w:rsidRPr="000123FE" w:rsidRDefault="000123FE" w:rsidP="000123FE">
            <w:pPr>
              <w:tabs>
                <w:tab w:val="left" w:pos="6804"/>
              </w:tabs>
              <w:spacing w:before="60" w:after="60"/>
              <w:rPr>
                <w:rFonts w:ascii="Segoe UI" w:hAnsi="Segoe UI" w:cs="Segoe UI"/>
                <w:i/>
                <w:sz w:val="20"/>
                <w:szCs w:val="20"/>
              </w:rPr>
            </w:pPr>
            <w:r w:rsidRPr="000123FE">
              <w:rPr>
                <w:rFonts w:ascii="Segoe UI" w:hAnsi="Segoe UI" w:cs="Segoe UI"/>
                <w:sz w:val="20"/>
                <w:szCs w:val="20"/>
              </w:rPr>
              <w:t xml:space="preserve">IF1 = </w:t>
            </w:r>
            <w:proofErr w:type="gramStart"/>
            <w:r w:rsidRPr="000123FE">
              <w:rPr>
                <w:rFonts w:ascii="Segoe UI" w:hAnsi="Segoe UI" w:cs="Segoe UI"/>
                <w:sz w:val="20"/>
                <w:szCs w:val="20"/>
              </w:rPr>
              <w:t>povIF1 - RH</w:t>
            </w:r>
            <w:proofErr w:type="gramEnd"/>
            <w:r w:rsidRPr="000123FE">
              <w:rPr>
                <w:rFonts w:ascii="Segoe UI" w:hAnsi="Segoe UI" w:cs="Segoe UI"/>
                <w:sz w:val="20"/>
                <w:szCs w:val="20"/>
              </w:rPr>
              <w:tab/>
            </w:r>
            <w:r w:rsidRPr="000123FE">
              <w:rPr>
                <w:rFonts w:ascii="Segoe UI" w:hAnsi="Segoe UI" w:cs="Segoe UI"/>
                <w:i/>
                <w:sz w:val="20"/>
                <w:szCs w:val="20"/>
              </w:rPr>
              <w:t>[dny]</w:t>
            </w:r>
          </w:p>
          <w:p w14:paraId="389D0C9D"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i/>
                <w:sz w:val="20"/>
                <w:szCs w:val="20"/>
              </w:rPr>
              <w:t>Výpočet se stanovuje pouze pro ty případy předání informací a podkladů, které překročí časový limit daný referenční hodnotou.</w:t>
            </w:r>
          </w:p>
        </w:tc>
      </w:tr>
      <w:tr w:rsidR="000123FE" w:rsidRPr="000123FE" w14:paraId="4CB6E0A2" w14:textId="77777777" w:rsidTr="000123FE">
        <w:tc>
          <w:tcPr>
            <w:tcW w:w="1508" w:type="dxa"/>
            <w:vMerge w:val="restart"/>
          </w:tcPr>
          <w:p w14:paraId="3676930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7DF46636"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2402159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povIF1</w:t>
            </w:r>
          </w:p>
        </w:tc>
        <w:tc>
          <w:tcPr>
            <w:tcW w:w="6871" w:type="dxa"/>
          </w:tcPr>
          <w:p w14:paraId="7F01F72C"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Skutečná doba pro předání podkladů a informací od konce určitého období (zpravidla konec kalendářního roku) nebo od data vyžádání Vlastníkem, příp. časová lhůta určená jiným způsobem, během jednoho kalendářního roku </w:t>
            </w:r>
            <w:r w:rsidRPr="000123FE">
              <w:rPr>
                <w:rFonts w:ascii="Segoe UI" w:hAnsi="Segoe UI" w:cs="Segoe UI"/>
                <w:i/>
                <w:sz w:val="20"/>
                <w:szCs w:val="20"/>
              </w:rPr>
              <w:t>[dny]</w:t>
            </w:r>
          </w:p>
          <w:p w14:paraId="0974463A"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Výpočet se stanovuje pouze pro ty případy předání informací a podkladů, které překročí časový limit daný referenční hodnotou.</w:t>
            </w:r>
          </w:p>
        </w:tc>
      </w:tr>
      <w:tr w:rsidR="000123FE" w:rsidRPr="000123FE" w14:paraId="777CD306" w14:textId="77777777" w:rsidTr="000123FE">
        <w:tc>
          <w:tcPr>
            <w:tcW w:w="1508" w:type="dxa"/>
            <w:vMerge/>
          </w:tcPr>
          <w:p w14:paraId="1ED47E38"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58FAFC3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povIF2</w:t>
            </w:r>
          </w:p>
        </w:tc>
        <w:tc>
          <w:tcPr>
            <w:tcW w:w="6871" w:type="dxa"/>
          </w:tcPr>
          <w:p w14:paraId="2FAB9E7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předávaných podkladů a informací, k referenčnímu datu </w:t>
            </w:r>
            <w:r w:rsidRPr="000123FE">
              <w:rPr>
                <w:rFonts w:ascii="Segoe UI" w:hAnsi="Segoe UI" w:cs="Segoe UI"/>
                <w:i/>
                <w:sz w:val="20"/>
                <w:szCs w:val="20"/>
              </w:rPr>
              <w:t xml:space="preserve">[počet] </w:t>
            </w:r>
          </w:p>
          <w:p w14:paraId="65EAB05D"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 xml:space="preserve">Referenčním datem se zpravidla rozumí poslední den kalendářního roku (není-li určeno jinak). </w:t>
            </w:r>
          </w:p>
        </w:tc>
      </w:tr>
      <w:tr w:rsidR="000123FE" w:rsidRPr="000123FE" w14:paraId="7992F055" w14:textId="77777777" w:rsidTr="000123FE">
        <w:tc>
          <w:tcPr>
            <w:tcW w:w="1508" w:type="dxa"/>
          </w:tcPr>
          <w:p w14:paraId="0AB874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852" w:type="dxa"/>
            <w:gridSpan w:val="2"/>
            <w:vAlign w:val="center"/>
          </w:tcPr>
          <w:p w14:paraId="616BA48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Kvalita služeb Odběratelům </w:t>
            </w:r>
          </w:p>
        </w:tc>
      </w:tr>
      <w:tr w:rsidR="000123FE" w:rsidRPr="000123FE" w14:paraId="24496288" w14:textId="77777777" w:rsidTr="000123FE">
        <w:tc>
          <w:tcPr>
            <w:tcW w:w="1508" w:type="dxa"/>
            <w:tcBorders>
              <w:top w:val="single" w:sz="4" w:space="0" w:color="auto"/>
              <w:left w:val="single" w:sz="4" w:space="0" w:color="auto"/>
              <w:bottom w:val="single" w:sz="4" w:space="0" w:color="auto"/>
              <w:right w:val="single" w:sz="4" w:space="0" w:color="auto"/>
            </w:tcBorders>
          </w:tcPr>
          <w:p w14:paraId="151AD64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852" w:type="dxa"/>
            <w:gridSpan w:val="2"/>
            <w:tcBorders>
              <w:top w:val="single" w:sz="4" w:space="0" w:color="auto"/>
              <w:left w:val="single" w:sz="4" w:space="0" w:color="auto"/>
              <w:bottom w:val="single" w:sz="4" w:space="0" w:color="auto"/>
              <w:right w:val="single" w:sz="4" w:space="0" w:color="auto"/>
            </w:tcBorders>
          </w:tcPr>
          <w:p w14:paraId="419C37B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Udává maximální lhůtu (ve dnech) pro předání podkladů a informací od konce určitého období (zpravidla konec kalendářního roku) nebo od data vyžádání Vlastníkem. Liší se na základě typu předávaných zpráv a informací:</w:t>
            </w:r>
          </w:p>
          <w:p w14:paraId="21115479" w14:textId="77777777" w:rsidR="000123FE" w:rsidRPr="000123FE" w:rsidRDefault="000123FE" w:rsidP="000123FE">
            <w:pPr>
              <w:spacing w:before="60" w:after="60"/>
              <w:rPr>
                <w:rFonts w:ascii="Segoe UI" w:hAnsi="Segoe UI" w:cs="Segoe UI"/>
                <w:sz w:val="20"/>
                <w:szCs w:val="20"/>
              </w:rPr>
            </w:pPr>
            <w:proofErr w:type="spellStart"/>
            <w:r w:rsidRPr="000123FE">
              <w:rPr>
                <w:rFonts w:ascii="Segoe UI" w:hAnsi="Segoe UI" w:cs="Segoe UI"/>
                <w:sz w:val="20"/>
                <w:szCs w:val="20"/>
              </w:rPr>
              <w:t>RH</w:t>
            </w:r>
            <w:r w:rsidRPr="000123FE">
              <w:rPr>
                <w:rFonts w:ascii="Segoe UI" w:hAnsi="Segoe UI" w:cs="Segoe UI"/>
                <w:sz w:val="20"/>
                <w:szCs w:val="20"/>
                <w:vertAlign w:val="subscript"/>
              </w:rPr>
              <w:t>a</w:t>
            </w:r>
            <w:proofErr w:type="spellEnd"/>
            <w:r w:rsidRPr="000123FE">
              <w:rPr>
                <w:rFonts w:ascii="Segoe UI" w:hAnsi="Segoe UI" w:cs="Segoe UI"/>
                <w:sz w:val="20"/>
                <w:szCs w:val="20"/>
              </w:rPr>
              <w:t xml:space="preserve"> = 20</w:t>
            </w:r>
          </w:p>
          <w:p w14:paraId="30E27143" w14:textId="77777777" w:rsidR="000123FE" w:rsidRPr="000123FE" w:rsidRDefault="000123FE" w:rsidP="000123FE">
            <w:pPr>
              <w:spacing w:before="60" w:after="60"/>
              <w:rPr>
                <w:rFonts w:ascii="Segoe UI" w:hAnsi="Segoe UI" w:cs="Segoe UI"/>
                <w:sz w:val="20"/>
                <w:szCs w:val="20"/>
              </w:rPr>
            </w:pPr>
            <w:proofErr w:type="spellStart"/>
            <w:r w:rsidRPr="000123FE">
              <w:rPr>
                <w:rFonts w:ascii="Segoe UI" w:hAnsi="Segoe UI" w:cs="Segoe UI"/>
                <w:sz w:val="20"/>
                <w:szCs w:val="20"/>
              </w:rPr>
              <w:t>RH</w:t>
            </w:r>
            <w:r w:rsidRPr="000123FE">
              <w:rPr>
                <w:rFonts w:ascii="Segoe UI" w:hAnsi="Segoe UI" w:cs="Segoe UI"/>
                <w:sz w:val="20"/>
                <w:szCs w:val="20"/>
                <w:vertAlign w:val="subscript"/>
              </w:rPr>
              <w:t>b</w:t>
            </w:r>
            <w:proofErr w:type="spellEnd"/>
            <w:r w:rsidRPr="000123FE">
              <w:rPr>
                <w:rFonts w:ascii="Segoe UI" w:hAnsi="Segoe UI" w:cs="Segoe UI"/>
                <w:sz w:val="20"/>
                <w:szCs w:val="20"/>
              </w:rPr>
              <w:t>= 30</w:t>
            </w:r>
          </w:p>
          <w:p w14:paraId="7A1FDFDE" w14:textId="77777777" w:rsidR="000123FE" w:rsidRPr="000123FE" w:rsidRDefault="000123FE" w:rsidP="000123FE">
            <w:pPr>
              <w:spacing w:before="60" w:after="60"/>
              <w:rPr>
                <w:rFonts w:ascii="Segoe UI" w:hAnsi="Segoe UI" w:cs="Segoe UI"/>
                <w:sz w:val="20"/>
                <w:szCs w:val="20"/>
              </w:rPr>
            </w:pPr>
            <w:proofErr w:type="spellStart"/>
            <w:r w:rsidRPr="000123FE">
              <w:rPr>
                <w:rFonts w:ascii="Segoe UI" w:hAnsi="Segoe UI" w:cs="Segoe UI"/>
                <w:sz w:val="20"/>
                <w:szCs w:val="20"/>
              </w:rPr>
              <w:t>RH</w:t>
            </w:r>
            <w:r w:rsidRPr="000123FE">
              <w:rPr>
                <w:rFonts w:ascii="Segoe UI" w:hAnsi="Segoe UI" w:cs="Segoe UI"/>
                <w:sz w:val="20"/>
                <w:szCs w:val="20"/>
                <w:vertAlign w:val="subscript"/>
              </w:rPr>
              <w:t>c</w:t>
            </w:r>
            <w:proofErr w:type="spellEnd"/>
            <w:r w:rsidRPr="000123FE">
              <w:rPr>
                <w:rFonts w:ascii="Segoe UI" w:hAnsi="Segoe UI" w:cs="Segoe UI"/>
                <w:sz w:val="20"/>
                <w:szCs w:val="20"/>
              </w:rPr>
              <w:t xml:space="preserve"> = 40</w:t>
            </w:r>
          </w:p>
          <w:p w14:paraId="33DC4142" w14:textId="77777777" w:rsidR="000123FE" w:rsidRPr="000123FE" w:rsidRDefault="000123FE" w:rsidP="000123FE">
            <w:pPr>
              <w:spacing w:before="60" w:after="60"/>
              <w:rPr>
                <w:rFonts w:ascii="Segoe UI" w:hAnsi="Segoe UI" w:cs="Segoe UI"/>
                <w:sz w:val="20"/>
                <w:szCs w:val="20"/>
              </w:rPr>
            </w:pPr>
            <w:proofErr w:type="spellStart"/>
            <w:r w:rsidRPr="000123FE">
              <w:rPr>
                <w:rFonts w:ascii="Segoe UI" w:hAnsi="Segoe UI" w:cs="Segoe UI"/>
                <w:sz w:val="20"/>
                <w:szCs w:val="20"/>
              </w:rPr>
              <w:t>RH</w:t>
            </w:r>
            <w:r w:rsidRPr="000123FE">
              <w:rPr>
                <w:rFonts w:ascii="Segoe UI" w:hAnsi="Segoe UI" w:cs="Segoe UI"/>
                <w:sz w:val="20"/>
                <w:szCs w:val="20"/>
                <w:vertAlign w:val="subscript"/>
              </w:rPr>
              <w:t>d</w:t>
            </w:r>
            <w:proofErr w:type="spellEnd"/>
            <w:r w:rsidRPr="000123FE">
              <w:rPr>
                <w:rFonts w:ascii="Segoe UI" w:hAnsi="Segoe UI" w:cs="Segoe UI"/>
                <w:sz w:val="20"/>
                <w:szCs w:val="20"/>
              </w:rPr>
              <w:t xml:space="preserve"> = 30</w:t>
            </w:r>
          </w:p>
          <w:p w14:paraId="23C05353" w14:textId="77777777" w:rsidR="000123FE" w:rsidRPr="000123FE" w:rsidRDefault="000123FE" w:rsidP="000123FE">
            <w:pPr>
              <w:spacing w:before="60" w:after="60"/>
              <w:rPr>
                <w:rFonts w:ascii="Segoe UI" w:hAnsi="Segoe UI" w:cs="Segoe UI"/>
                <w:sz w:val="20"/>
                <w:szCs w:val="20"/>
              </w:rPr>
            </w:pPr>
            <w:proofErr w:type="spellStart"/>
            <w:r w:rsidRPr="000123FE">
              <w:rPr>
                <w:rFonts w:ascii="Segoe UI" w:hAnsi="Segoe UI" w:cs="Segoe UI"/>
                <w:sz w:val="20"/>
                <w:szCs w:val="20"/>
              </w:rPr>
              <w:t>RH</w:t>
            </w:r>
            <w:r w:rsidRPr="000123FE">
              <w:rPr>
                <w:rFonts w:ascii="Segoe UI" w:hAnsi="Segoe UI" w:cs="Segoe UI"/>
                <w:sz w:val="20"/>
                <w:szCs w:val="20"/>
                <w:vertAlign w:val="subscript"/>
              </w:rPr>
              <w:t>e</w:t>
            </w:r>
            <w:proofErr w:type="spellEnd"/>
            <w:r w:rsidRPr="000123FE">
              <w:rPr>
                <w:rFonts w:ascii="Segoe UI" w:hAnsi="Segoe UI" w:cs="Segoe UI"/>
                <w:sz w:val="20"/>
                <w:szCs w:val="20"/>
              </w:rPr>
              <w:t xml:space="preserve"> = 30</w:t>
            </w:r>
          </w:p>
        </w:tc>
      </w:tr>
      <w:tr w:rsidR="000123FE" w:rsidRPr="000123FE" w14:paraId="20EA28A5" w14:textId="77777777" w:rsidTr="000123FE">
        <w:tc>
          <w:tcPr>
            <w:tcW w:w="1508" w:type="dxa"/>
            <w:tcBorders>
              <w:top w:val="single" w:sz="4" w:space="0" w:color="auto"/>
              <w:left w:val="single" w:sz="4" w:space="0" w:color="auto"/>
              <w:bottom w:val="single" w:sz="4" w:space="0" w:color="auto"/>
              <w:right w:val="single" w:sz="4" w:space="0" w:color="auto"/>
            </w:tcBorders>
          </w:tcPr>
          <w:p w14:paraId="2E55CAE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 xml:space="preserve">Stanovení smluvních </w:t>
            </w:r>
            <w:r w:rsidRPr="000123FE">
              <w:rPr>
                <w:rFonts w:ascii="Segoe UI" w:hAnsi="Segoe UI" w:cs="Segoe UI"/>
                <w:b/>
                <w:sz w:val="20"/>
                <w:szCs w:val="20"/>
              </w:rPr>
              <w:lastRenderedPageBreak/>
              <w:t>pokutových bodů</w:t>
            </w:r>
          </w:p>
        </w:tc>
        <w:tc>
          <w:tcPr>
            <w:tcW w:w="7852" w:type="dxa"/>
            <w:gridSpan w:val="2"/>
            <w:tcBorders>
              <w:top w:val="single" w:sz="4" w:space="0" w:color="auto"/>
              <w:left w:val="single" w:sz="4" w:space="0" w:color="auto"/>
              <w:bottom w:val="single" w:sz="4" w:space="0" w:color="auto"/>
              <w:right w:val="single" w:sz="4" w:space="0" w:color="auto"/>
            </w:tcBorders>
          </w:tcPr>
          <w:p w14:paraId="2C55F568"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lastRenderedPageBreak/>
              <w:t>Počet smluvních pokutových bodů za kalendářní rok = součet dílčích smluvních pokutových bodů</w:t>
            </w:r>
          </w:p>
          <w:p w14:paraId="78B4696D"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lastRenderedPageBreak/>
              <w:t>Dílčí smluvní pokutový bod = V</w:t>
            </w:r>
            <w:r w:rsidRPr="000123FE">
              <w:rPr>
                <w:rFonts w:ascii="Segoe UI" w:hAnsi="Segoe UI" w:cs="Segoe UI"/>
                <w:sz w:val="20"/>
                <w:szCs w:val="20"/>
                <w:vertAlign w:val="subscript"/>
              </w:rPr>
              <w:t>IF</w:t>
            </w:r>
            <w:r w:rsidRPr="000123FE">
              <w:rPr>
                <w:rFonts w:ascii="Segoe UI" w:hAnsi="Segoe UI" w:cs="Segoe UI"/>
                <w:sz w:val="20"/>
                <w:szCs w:val="20"/>
              </w:rPr>
              <w:t xml:space="preserve"> (na základě vypočtení IF1 se určí rozmezí přesahujících kalendářních dnů nad RH a příslušný počet bodů vztahující se k tomuto rozmezí),</w:t>
            </w:r>
          </w:p>
          <w:p w14:paraId="3C3D61D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IF</w:t>
            </w:r>
            <w:r w:rsidRPr="000123FE">
              <w:rPr>
                <w:rFonts w:ascii="Segoe UI" w:hAnsi="Segoe UI" w:cs="Segoe UI"/>
                <w:sz w:val="20"/>
                <w:szCs w:val="20"/>
              </w:rPr>
              <w:t xml:space="preserve"> je počet bodů za každé předání podkladů a informací ve lhůtě překračující časový limit daný referenční hodnotou. Výše je odstupňována dle počtu dnů zpoždění, kdy dojde k předložení podkladů a informací, a to následovně:</w:t>
            </w:r>
          </w:p>
          <w:p w14:paraId="19DFA75D"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0 dojde-li k předložení do 5 kalendářních dnů.</w:t>
            </w:r>
          </w:p>
          <w:p w14:paraId="342452FC"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1 dojde-li k předložení v rozmezí </w:t>
            </w:r>
            <w:proofErr w:type="gramStart"/>
            <w:r w:rsidRPr="000123FE">
              <w:rPr>
                <w:rFonts w:ascii="Segoe UI" w:hAnsi="Segoe UI" w:cs="Segoe UI"/>
                <w:sz w:val="20"/>
                <w:szCs w:val="20"/>
              </w:rPr>
              <w:t>5 – 10</w:t>
            </w:r>
            <w:proofErr w:type="gramEnd"/>
            <w:r w:rsidRPr="000123FE">
              <w:rPr>
                <w:rFonts w:ascii="Segoe UI" w:hAnsi="Segoe UI" w:cs="Segoe UI"/>
                <w:sz w:val="20"/>
                <w:szCs w:val="20"/>
              </w:rPr>
              <w:t xml:space="preserve"> kalendářních dnů.</w:t>
            </w:r>
          </w:p>
          <w:p w14:paraId="709049DD"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2 dojde-li k předložení v rozmezí </w:t>
            </w:r>
            <w:proofErr w:type="gramStart"/>
            <w:r w:rsidRPr="000123FE">
              <w:rPr>
                <w:rFonts w:ascii="Segoe UI" w:hAnsi="Segoe UI" w:cs="Segoe UI"/>
                <w:sz w:val="20"/>
                <w:szCs w:val="20"/>
              </w:rPr>
              <w:t>11 – 20</w:t>
            </w:r>
            <w:proofErr w:type="gramEnd"/>
            <w:r w:rsidRPr="000123FE">
              <w:rPr>
                <w:rFonts w:ascii="Segoe UI" w:hAnsi="Segoe UI" w:cs="Segoe UI"/>
                <w:sz w:val="20"/>
                <w:szCs w:val="20"/>
              </w:rPr>
              <w:t xml:space="preserve"> kalendářních dnů.</w:t>
            </w:r>
          </w:p>
          <w:p w14:paraId="6A6E8597"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5 dojde-li k předložení v rozmezí </w:t>
            </w:r>
            <w:proofErr w:type="gramStart"/>
            <w:r w:rsidRPr="000123FE">
              <w:rPr>
                <w:rFonts w:ascii="Segoe UI" w:hAnsi="Segoe UI" w:cs="Segoe UI"/>
                <w:sz w:val="20"/>
                <w:szCs w:val="20"/>
              </w:rPr>
              <w:t>21 – 30</w:t>
            </w:r>
            <w:proofErr w:type="gramEnd"/>
            <w:r w:rsidRPr="000123FE">
              <w:rPr>
                <w:rFonts w:ascii="Segoe UI" w:hAnsi="Segoe UI" w:cs="Segoe UI"/>
                <w:sz w:val="20"/>
                <w:szCs w:val="20"/>
              </w:rPr>
              <w:t xml:space="preserve"> kalendářních dnů.</w:t>
            </w:r>
          </w:p>
          <w:p w14:paraId="2D07D7AF"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10 dojde-li k předložení později než za 30 kalendářních dnů. </w:t>
            </w:r>
          </w:p>
        </w:tc>
      </w:tr>
      <w:tr w:rsidR="000123FE" w:rsidRPr="000123FE" w14:paraId="5D6446A7" w14:textId="77777777" w:rsidTr="000123FE">
        <w:tc>
          <w:tcPr>
            <w:tcW w:w="1508" w:type="dxa"/>
            <w:tcBorders>
              <w:top w:val="single" w:sz="4" w:space="0" w:color="auto"/>
              <w:left w:val="single" w:sz="4" w:space="0" w:color="auto"/>
              <w:bottom w:val="single" w:sz="4" w:space="0" w:color="auto"/>
              <w:right w:val="single" w:sz="4" w:space="0" w:color="auto"/>
            </w:tcBorders>
          </w:tcPr>
          <w:p w14:paraId="5226142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Poznámka</w:t>
            </w:r>
          </w:p>
        </w:tc>
        <w:tc>
          <w:tcPr>
            <w:tcW w:w="7852" w:type="dxa"/>
            <w:gridSpan w:val="2"/>
            <w:tcBorders>
              <w:top w:val="single" w:sz="4" w:space="0" w:color="auto"/>
              <w:left w:val="single" w:sz="4" w:space="0" w:color="auto"/>
              <w:bottom w:val="single" w:sz="4" w:space="0" w:color="auto"/>
              <w:right w:val="single" w:sz="4" w:space="0" w:color="auto"/>
            </w:tcBorders>
          </w:tcPr>
          <w:p w14:paraId="19DF6686"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Konkrétní typy předávaných zpráv a informací:</w:t>
            </w:r>
          </w:p>
          <w:p w14:paraId="2A6CD40F"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Datum předání podkladů a provozních informací nejméně v rozsahu Majetkové Evidence a Provozní Evidence pro projektovou činnost (nebo jinou činnost v rámci Provozování Vodovodů a Kanalizací) realizovanou Vlastníkem (včetně externí činnosti třetích osob) ode dne doručení výzvy Vlastníka;</w:t>
            </w:r>
          </w:p>
          <w:p w14:paraId="2C1011D3"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Informace a popř. návrhy na aktualizaci výkladu Smlouvy, čl. č. 2.3 od posledního dne předcházejícího kalendářního roku;</w:t>
            </w:r>
          </w:p>
          <w:p w14:paraId="7F88A557"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Informace o charakteru budoucí výstavby Vodovodu či Kanalizace provozně souvisejícího s Majetkem Vlastníka v případě, kdy stavebníkem je třetí osoba, ode dne podání žádosti o technické stanovisko včetně stanoviska k možnosti napojení z technického či kapacitního hlediska;</w:t>
            </w:r>
          </w:p>
          <w:p w14:paraId="383BE4B4"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Návrh dohody dvou vlastníků (Vlastníka a stavebníka nebo vlastníka Vodovodu či Kanalizace provozně souvisejícího s Majetkem Vlastníka) ode dne výzvy Vlastníka k předložení návrhu dohody;</w:t>
            </w:r>
          </w:p>
          <w:p w14:paraId="6CC1AF05"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Předložení stanoviska, podkladů, informací, dokumentů na výzvu Vlastníka, pokud Smlouva takové právo Vlastníka obsahuje a lhůta není Smlouvou konkrétně upravena.</w:t>
            </w:r>
          </w:p>
        </w:tc>
      </w:tr>
      <w:tr w:rsidR="000123FE" w:rsidRPr="000123FE" w14:paraId="3F63DA19" w14:textId="77777777" w:rsidTr="000123FE">
        <w:tc>
          <w:tcPr>
            <w:tcW w:w="1508" w:type="dxa"/>
            <w:tcBorders>
              <w:top w:val="single" w:sz="4" w:space="0" w:color="auto"/>
              <w:left w:val="single" w:sz="4" w:space="0" w:color="auto"/>
              <w:bottom w:val="single" w:sz="4" w:space="0" w:color="auto"/>
              <w:right w:val="single" w:sz="4" w:space="0" w:color="auto"/>
            </w:tcBorders>
          </w:tcPr>
          <w:p w14:paraId="6AF76DF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852" w:type="dxa"/>
            <w:gridSpan w:val="2"/>
            <w:tcBorders>
              <w:top w:val="single" w:sz="4" w:space="0" w:color="auto"/>
              <w:left w:val="single" w:sz="4" w:space="0" w:color="auto"/>
              <w:bottom w:val="single" w:sz="4" w:space="0" w:color="auto"/>
              <w:right w:val="single" w:sz="4" w:space="0" w:color="auto"/>
            </w:tcBorders>
          </w:tcPr>
          <w:p w14:paraId="3142EC9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měl v daném kalendářním roce povinnost předložit následující podklady nebo informace: </w:t>
            </w:r>
          </w:p>
          <w:p w14:paraId="6F7AE52C" w14:textId="77777777" w:rsidR="000123FE" w:rsidRPr="000123FE" w:rsidRDefault="000123FE" w:rsidP="0082599F">
            <w:pPr>
              <w:numPr>
                <w:ilvl w:val="0"/>
                <w:numId w:val="25"/>
              </w:numPr>
              <w:spacing w:before="60" w:after="60"/>
              <w:rPr>
                <w:rFonts w:ascii="Segoe UI" w:hAnsi="Segoe UI" w:cs="Segoe UI"/>
                <w:sz w:val="20"/>
                <w:szCs w:val="20"/>
              </w:rPr>
            </w:pPr>
            <w:r w:rsidRPr="000123FE">
              <w:rPr>
                <w:rFonts w:ascii="Segoe UI" w:hAnsi="Segoe UI" w:cs="Segoe UI"/>
                <w:sz w:val="20"/>
                <w:szCs w:val="20"/>
              </w:rPr>
              <w:t>„Podklady v rozsahu Majetkové Evidence a Provozní Evidence“ – bylo předloženo za 28 dnů od výzvy Vlastníka, přičemž RH = 20</w:t>
            </w:r>
          </w:p>
          <w:p w14:paraId="58B6A90B" w14:textId="77777777" w:rsidR="000123FE" w:rsidRPr="000123FE" w:rsidRDefault="000123FE" w:rsidP="0082599F">
            <w:pPr>
              <w:numPr>
                <w:ilvl w:val="0"/>
                <w:numId w:val="25"/>
              </w:numPr>
              <w:spacing w:before="60" w:after="60"/>
              <w:rPr>
                <w:rFonts w:ascii="Segoe UI" w:hAnsi="Segoe UI" w:cs="Segoe UI"/>
                <w:sz w:val="20"/>
                <w:szCs w:val="20"/>
              </w:rPr>
            </w:pPr>
            <w:r w:rsidRPr="000123FE">
              <w:rPr>
                <w:rFonts w:ascii="Segoe UI" w:hAnsi="Segoe UI" w:cs="Segoe UI"/>
                <w:sz w:val="20"/>
                <w:szCs w:val="20"/>
              </w:rPr>
              <w:t xml:space="preserve"> „Informace o charakteru budoucí výstavby Vodovodu či Kanalizace provozně souvisejícího s Majetkem Vlastníka v případě, kdy stavebníkem je třetí osoba, ode dne podání žádosti o technické stanovisko“ – bylo předloženo za 62 dnů, přičemž RH = 40.</w:t>
            </w:r>
          </w:p>
          <w:p w14:paraId="727FDFBD"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2EB74036" w14:textId="77777777" w:rsidR="000123FE" w:rsidRPr="000123FE" w:rsidRDefault="000123FE" w:rsidP="0082599F">
            <w:pPr>
              <w:numPr>
                <w:ilvl w:val="0"/>
                <w:numId w:val="26"/>
              </w:numPr>
              <w:spacing w:before="60" w:after="60"/>
              <w:rPr>
                <w:rFonts w:ascii="Segoe UI" w:hAnsi="Segoe UI" w:cs="Segoe UI"/>
                <w:sz w:val="20"/>
                <w:szCs w:val="20"/>
              </w:rPr>
            </w:pPr>
            <w:r w:rsidRPr="000123FE">
              <w:rPr>
                <w:rFonts w:ascii="Segoe UI" w:hAnsi="Segoe UI" w:cs="Segoe UI"/>
                <w:sz w:val="20"/>
                <w:szCs w:val="20"/>
              </w:rPr>
              <w:t>podklady IF1 = (</w:t>
            </w:r>
            <w:proofErr w:type="gramStart"/>
            <w:r w:rsidRPr="000123FE">
              <w:rPr>
                <w:rFonts w:ascii="Segoe UI" w:hAnsi="Segoe UI" w:cs="Segoe UI"/>
                <w:sz w:val="20"/>
                <w:szCs w:val="20"/>
              </w:rPr>
              <w:t>28 – 20</w:t>
            </w:r>
            <w:proofErr w:type="gramEnd"/>
            <w:r w:rsidRPr="000123FE">
              <w:rPr>
                <w:rFonts w:ascii="Segoe UI" w:hAnsi="Segoe UI" w:cs="Segoe UI"/>
                <w:sz w:val="20"/>
                <w:szCs w:val="20"/>
              </w:rPr>
              <w:t>) = 8, tedy V</w:t>
            </w:r>
            <w:r w:rsidRPr="000123FE">
              <w:rPr>
                <w:rFonts w:ascii="Segoe UI" w:hAnsi="Segoe UI" w:cs="Segoe UI"/>
                <w:sz w:val="20"/>
                <w:szCs w:val="20"/>
                <w:vertAlign w:val="subscript"/>
              </w:rPr>
              <w:t>IF</w:t>
            </w:r>
            <w:r w:rsidRPr="000123FE">
              <w:rPr>
                <w:rFonts w:ascii="Segoe UI" w:hAnsi="Segoe UI" w:cs="Segoe UI"/>
                <w:sz w:val="20"/>
                <w:szCs w:val="20"/>
              </w:rPr>
              <w:t xml:space="preserve"> pro rozmezí 5 – 10 dnů = 1 bod </w:t>
            </w:r>
          </w:p>
          <w:p w14:paraId="4727167B" w14:textId="77777777" w:rsidR="000123FE" w:rsidRPr="000123FE" w:rsidRDefault="000123FE" w:rsidP="0082599F">
            <w:pPr>
              <w:numPr>
                <w:ilvl w:val="0"/>
                <w:numId w:val="26"/>
              </w:numPr>
              <w:spacing w:before="60" w:after="60"/>
              <w:rPr>
                <w:rFonts w:ascii="Segoe UI" w:hAnsi="Segoe UI" w:cs="Segoe UI"/>
                <w:sz w:val="20"/>
                <w:szCs w:val="20"/>
              </w:rPr>
            </w:pPr>
            <w:r w:rsidRPr="000123FE">
              <w:rPr>
                <w:rFonts w:ascii="Segoe UI" w:hAnsi="Segoe UI" w:cs="Segoe UI"/>
                <w:sz w:val="20"/>
                <w:szCs w:val="20"/>
              </w:rPr>
              <w:t>podklady IF1 = (</w:t>
            </w:r>
            <w:proofErr w:type="gramStart"/>
            <w:r w:rsidRPr="000123FE">
              <w:rPr>
                <w:rFonts w:ascii="Segoe UI" w:hAnsi="Segoe UI" w:cs="Segoe UI"/>
                <w:sz w:val="20"/>
                <w:szCs w:val="20"/>
              </w:rPr>
              <w:t>62 – 40</w:t>
            </w:r>
            <w:proofErr w:type="gramEnd"/>
            <w:r w:rsidRPr="000123FE">
              <w:rPr>
                <w:rFonts w:ascii="Segoe UI" w:hAnsi="Segoe UI" w:cs="Segoe UI"/>
                <w:sz w:val="20"/>
                <w:szCs w:val="20"/>
              </w:rPr>
              <w:t>) = 22, tedy V</w:t>
            </w:r>
            <w:r w:rsidRPr="000123FE">
              <w:rPr>
                <w:rFonts w:ascii="Segoe UI" w:hAnsi="Segoe UI" w:cs="Segoe UI"/>
                <w:sz w:val="20"/>
                <w:szCs w:val="20"/>
                <w:vertAlign w:val="subscript"/>
              </w:rPr>
              <w:t>IF</w:t>
            </w:r>
            <w:r w:rsidRPr="000123FE">
              <w:rPr>
                <w:rFonts w:ascii="Segoe UI" w:hAnsi="Segoe UI" w:cs="Segoe UI"/>
                <w:sz w:val="20"/>
                <w:szCs w:val="20"/>
              </w:rPr>
              <w:t xml:space="preserve"> pro rozmezí 21 – 30 dnů = 5 bodů </w:t>
            </w:r>
          </w:p>
          <w:p w14:paraId="419655B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1 + 2 + 5 = 8</w:t>
            </w:r>
          </w:p>
        </w:tc>
      </w:tr>
    </w:tbl>
    <w:p w14:paraId="74B2D1E3" w14:textId="77777777" w:rsidR="000123FE" w:rsidRDefault="000123FE" w:rsidP="000123FE"/>
    <w:p w14:paraId="0B2AE562" w14:textId="15C3D636" w:rsidR="000123FE" w:rsidRPr="000123FE" w:rsidRDefault="00417F75" w:rsidP="000123FE">
      <w:pPr>
        <w:pStyle w:val="Nadpis1"/>
      </w:pPr>
      <w:bookmarkStart w:id="70" w:name="_Toc8897935"/>
      <w:bookmarkStart w:id="71" w:name="_Toc516643443"/>
      <w:bookmarkStart w:id="72" w:name="_Toc517856450"/>
      <w:r>
        <w:lastRenderedPageBreak/>
        <w:t xml:space="preserve">VU část D </w:t>
      </w:r>
      <w:r w:rsidR="00DE55BE">
        <w:t xml:space="preserve">(specifické VU) </w:t>
      </w:r>
      <w:r w:rsidR="000123FE" w:rsidRPr="000123FE">
        <w:t>– INFORMAČNÍ POVINNOST</w:t>
      </w:r>
      <w:bookmarkEnd w:id="70"/>
      <w:r w:rsidR="000123FE" w:rsidRPr="000123FE">
        <w:t xml:space="preserve"> </w:t>
      </w:r>
      <w:bookmarkEnd w:id="71"/>
      <w:bookmarkEnd w:id="72"/>
    </w:p>
    <w:p w14:paraId="07AE9415" w14:textId="77777777" w:rsidR="000123FE" w:rsidRPr="000123FE" w:rsidRDefault="000123FE" w:rsidP="000123FE">
      <w:pPr>
        <w:pStyle w:val="Nadpis2"/>
      </w:pPr>
      <w:bookmarkStart w:id="73" w:name="_Toc516643444"/>
      <w:r w:rsidRPr="000123FE">
        <w:t>Informační povinnost</w:t>
      </w:r>
      <w:bookmarkEnd w:id="73"/>
    </w:p>
    <w:p w14:paraId="4F7394F0" w14:textId="77777777" w:rsidR="000123FE" w:rsidRPr="00E2179F" w:rsidRDefault="000123FE" w:rsidP="000123FE">
      <w:pPr>
        <w:pStyle w:val="Odstavec"/>
      </w:pPr>
      <w:r w:rsidRPr="00BE563F">
        <w:t xml:space="preserve">Ukazatel „Informační povinnost Provozovatele“ je založen na povinnosti Provozovatele předávat určité „zprávy“ o stavu vlastní činnosti a o Haváriích, a to nejméně v rozsahu stanoveného v Příloze č. </w:t>
      </w:r>
      <w:r>
        <w:t>5</w:t>
      </w:r>
      <w:r w:rsidRPr="00BE563F">
        <w:t xml:space="preserve"> (Monitoring </w:t>
      </w:r>
      <w:r>
        <w:t>výkonu</w:t>
      </w:r>
      <w:r w:rsidRPr="00BE563F">
        <w:t xml:space="preserve"> Provozovatele) ke Smlouvě. Smluvní Pokuta bude ukládána za nedodržení časových termínů pro předkládání „zpráv“ nebo za nedodržení jejich sjednaného věcného obsahu dle Přílohy č. </w:t>
      </w:r>
      <w:r>
        <w:t>8</w:t>
      </w:r>
      <w:r w:rsidRPr="00BE563F">
        <w:t xml:space="preserve"> (Smluvní Pokuty) ke Smlouvě.</w:t>
      </w:r>
    </w:p>
    <w:p w14:paraId="20259494" w14:textId="77777777" w:rsidR="000123FE" w:rsidRPr="000123FE" w:rsidRDefault="000123FE" w:rsidP="000123FE">
      <w:pPr>
        <w:pStyle w:val="Nadpis2"/>
      </w:pPr>
      <w:bookmarkStart w:id="74" w:name="_Toc516643445"/>
      <w:r w:rsidRPr="000123FE">
        <w:t>Předkládání zpráv</w:t>
      </w:r>
      <w:bookmarkEnd w:id="74"/>
    </w:p>
    <w:p w14:paraId="5CC1BFFD" w14:textId="77777777" w:rsidR="000123FE" w:rsidRPr="000123FE" w:rsidRDefault="000123FE" w:rsidP="000123FE">
      <w:pPr>
        <w:pStyle w:val="Nadpis3"/>
      </w:pPr>
      <w:r w:rsidRPr="000123FE">
        <w:t>Seznam zpráv a rozsah jejich předávání Provozovatelem Vlastníkovi je uveden v Příloze č. 5 (Monitoring výkonu Provozovatele). Stanovení Smluvních Pokut v případě jejich nepředání je uvedeno v Příloze č. 8 (Smluvní Pokuty) ke Smlouvě.</w:t>
      </w:r>
    </w:p>
    <w:p w14:paraId="0FEF3F07" w14:textId="77777777" w:rsidR="000123FE" w:rsidRPr="000123FE" w:rsidRDefault="000123FE" w:rsidP="000123FE">
      <w:pPr>
        <w:pStyle w:val="Nadpis2"/>
      </w:pPr>
      <w:bookmarkStart w:id="75" w:name="_Toc516643446"/>
      <w:r w:rsidRPr="000123FE">
        <w:t>Informace o závažných Haváriích nebo Poruchách</w:t>
      </w:r>
      <w:bookmarkEnd w:id="75"/>
    </w:p>
    <w:p w14:paraId="6851BB85" w14:textId="77777777" w:rsidR="000123FE" w:rsidRPr="000123FE" w:rsidRDefault="000123FE" w:rsidP="000123FE">
      <w:pPr>
        <w:pStyle w:val="Nadpis3"/>
      </w:pPr>
      <w:r w:rsidRPr="000123FE">
        <w:t>Dle rozsahu a dopadu Havárií nebo Poruch na Odběratele dělíme Havárie nebo Poruchy Vodovodů (analogicky pro Kanalizace v případě omezení/přerušení odvádění odpadních vod) na:</w:t>
      </w:r>
    </w:p>
    <w:p w14:paraId="2293BE33" w14:textId="5F309426" w:rsidR="000123FE" w:rsidRDefault="000123FE" w:rsidP="0037405E">
      <w:pPr>
        <w:pStyle w:val="Odrazkypism"/>
        <w:numPr>
          <w:ilvl w:val="0"/>
          <w:numId w:val="27"/>
        </w:numPr>
        <w:ind w:left="1560"/>
      </w:pPr>
      <w:r>
        <w:t>„závažné“ – Havárie nebo Porucha, která způsobila nebo u níž bezprostředně hrozí omezení/přerušení dodávky vody pro více než 100 přípojek anebo pro V</w:t>
      </w:r>
      <w:r w:rsidR="00AE110F">
        <w:t>ybraného</w:t>
      </w:r>
      <w:r>
        <w:t xml:space="preserve"> Odběratele;</w:t>
      </w:r>
    </w:p>
    <w:p w14:paraId="18F47F0D" w14:textId="77777777" w:rsidR="000123FE" w:rsidRDefault="000123FE" w:rsidP="00AF3AAC">
      <w:pPr>
        <w:pStyle w:val="Odrazkypism"/>
        <w:numPr>
          <w:ilvl w:val="0"/>
          <w:numId w:val="27"/>
        </w:numPr>
        <w:ind w:left="1560"/>
      </w:pPr>
      <w:r>
        <w:t>„významné“ – Havárie nebo Porucha, která způsobila nebo u níž bezprostředně hrozí omezení/přerušení dodávky vody pro více než 20 a méně jak 100 přípojek;</w:t>
      </w:r>
    </w:p>
    <w:p w14:paraId="76BAC500" w14:textId="77777777" w:rsidR="000123FE" w:rsidRDefault="000123FE" w:rsidP="00AF3AAC">
      <w:pPr>
        <w:pStyle w:val="Odrazkypism"/>
        <w:numPr>
          <w:ilvl w:val="0"/>
          <w:numId w:val="27"/>
        </w:numPr>
        <w:ind w:left="1560"/>
      </w:pPr>
      <w:r>
        <w:t>„ostatní“ – Havárie nebo Porucha, která způsobila nebo u níž bezprostředně hrozí omezení/přerušení dodávky vody pro méně než 20 přípojek</w:t>
      </w:r>
    </w:p>
    <w:p w14:paraId="76248270" w14:textId="77777777" w:rsidR="000123FE" w:rsidRDefault="000123FE" w:rsidP="000123FE">
      <w:pPr>
        <w:pStyle w:val="Nadpis3"/>
        <w:widowControl w:val="0"/>
        <w:tabs>
          <w:tab w:val="clear" w:pos="1276"/>
          <w:tab w:val="left" w:pos="1560"/>
        </w:tabs>
        <w:spacing w:after="0"/>
        <w:ind w:left="1560"/>
      </w:pPr>
      <w:r w:rsidRPr="00F837FA">
        <w:t xml:space="preserve">Stanovení pokutových bodů v případě porušení informativní povinnosti o Haváriích nebo Poruchách je uvedeno v </w:t>
      </w:r>
      <w:r w:rsidRPr="00612676">
        <w:t xml:space="preserve">Příloze č. </w:t>
      </w:r>
      <w:r>
        <w:t>8</w:t>
      </w:r>
      <w:r w:rsidRPr="00612676">
        <w:t xml:space="preserve"> (Smluvní Pokuty) ke</w:t>
      </w:r>
      <w:r w:rsidRPr="00F837FA">
        <w:t xml:space="preserve"> Smlouvě.</w:t>
      </w:r>
    </w:p>
    <w:p w14:paraId="71AD0330" w14:textId="77777777" w:rsidR="000123FE" w:rsidRPr="004D1C08" w:rsidRDefault="000123FE" w:rsidP="000123FE">
      <w:pPr>
        <w:pStyle w:val="Nadpis3"/>
        <w:widowControl w:val="0"/>
        <w:tabs>
          <w:tab w:val="clear" w:pos="1276"/>
          <w:tab w:val="left" w:pos="1560"/>
        </w:tabs>
        <w:spacing w:after="0"/>
        <w:ind w:left="1560"/>
      </w:pPr>
      <w:r w:rsidRPr="004D1C08">
        <w:t>Provozovatel je povinen informovat Vlastníka o závažné Havárii nebo Poruše Vodovodu (analogicky pro Kanalizace v případě omezení/přerušení odvádění odpadních vod), průběžně a to:</w:t>
      </w:r>
    </w:p>
    <w:p w14:paraId="1560360F" w14:textId="215C0F91" w:rsidR="000123FE" w:rsidRDefault="000123FE" w:rsidP="0037405E">
      <w:pPr>
        <w:pStyle w:val="Odrazkypism"/>
        <w:numPr>
          <w:ilvl w:val="0"/>
          <w:numId w:val="28"/>
        </w:numPr>
        <w:ind w:left="1560"/>
      </w:pPr>
      <w:r>
        <w:t xml:space="preserve">e-mailem (elektronickou poštou) a současně SMS nejpozději do </w:t>
      </w:r>
    </w:p>
    <w:p w14:paraId="2706AD66" w14:textId="77777777" w:rsidR="000123FE" w:rsidRDefault="000123FE" w:rsidP="00AF3AAC">
      <w:pPr>
        <w:pStyle w:val="Odrazkypism"/>
        <w:numPr>
          <w:ilvl w:val="0"/>
          <w:numId w:val="0"/>
        </w:numPr>
        <w:ind w:left="1560"/>
      </w:pPr>
      <w:r>
        <w:t>15 (slovy: patnácti) minut od zjištění Havárie nebo Poruchy, přičemž informace musí obsahovat především přesnou identifikaci místa Havárie nebo Poruchy a odhadovaný rozsah omezení nebo přerušení dodávky vody, včetně konkrétní kontaktní Osoby na Straně Provozovatele, určené a odpovědné za řešení odstranění Havárie nebo Poruchy jako celku;</w:t>
      </w:r>
    </w:p>
    <w:p w14:paraId="4636F4A0" w14:textId="77777777" w:rsidR="000123FE" w:rsidRDefault="000123FE" w:rsidP="0037405E">
      <w:pPr>
        <w:pStyle w:val="Odrazkypism"/>
        <w:numPr>
          <w:ilvl w:val="0"/>
          <w:numId w:val="28"/>
        </w:numPr>
        <w:ind w:left="1560"/>
      </w:pPr>
      <w:r>
        <w:t xml:space="preserve">e-mailem (elektronickou poštou) a současně SMS nejpozději do </w:t>
      </w:r>
    </w:p>
    <w:p w14:paraId="45537E68" w14:textId="77777777" w:rsidR="000123FE" w:rsidRDefault="000123FE" w:rsidP="00AF3AAC">
      <w:pPr>
        <w:pStyle w:val="Odrazkypism"/>
        <w:numPr>
          <w:ilvl w:val="0"/>
          <w:numId w:val="0"/>
        </w:numPr>
        <w:ind w:left="1560"/>
      </w:pPr>
      <w:r>
        <w:t xml:space="preserve">60 (slovy: šedesáti) minut od zjištění Havárie nebo Poruchy, přičemž informace musí obsahovat především přesnou identifikaci místa Havárie nebo Poruchy a skutečného rozsahu omezení nebo přerušení dodávky vody a opatření přijatých k odstranění Havárie nebo Poruchy, včetně informování Odběratelů, příslušného orgánu ochrany veřejného zdraví, Vodoprávního Úřadu, nemocnic, operačního střediska Hasičského záchranného sboru kraje a dotčených obcí a příp. omezení </w:t>
      </w:r>
      <w:r>
        <w:lastRenderedPageBreak/>
        <w:t>dopravy s vymezením pozemních komunikací; informační povinnost musí být splněna i v případě, že byla do 60 (slovy: šedesáti) minut od zjištění Havárie nebo Poruchy obnovena dodávka pitné vody v plném rozsahu;</w:t>
      </w:r>
    </w:p>
    <w:p w14:paraId="2F254548" w14:textId="77777777" w:rsidR="000123FE" w:rsidRDefault="000123FE" w:rsidP="0037405E">
      <w:pPr>
        <w:pStyle w:val="Odrazkypism"/>
        <w:numPr>
          <w:ilvl w:val="0"/>
          <w:numId w:val="28"/>
        </w:numPr>
        <w:ind w:left="1560"/>
      </w:pPr>
      <w:r>
        <w:t>e-mailem (elektronickou poštou) vždy pravidelně po 2 (slovy: dvou) hodinách od zjištění Havárie nebo Poruchy až do obnovení dodávky vody v plném rozsahu, přičemž informace musí obsahovat především stručný popis průběhu prací na odstranění Havárie a popř. stav informování Odběratelů, příslušného orgánu ochrany veřejného zdraví, Vodoprávního Úřadu, nemocnic, operačního střediska Hasičského záchranného sboru kraje a dotčených obcí, popis stavu zajištění nouzového zásobování pitnou vodou a příp. omezení dopravy s vymezením pozemních komunikací, nebyly-li tyto informace uvedeny ve zprávě podle písm. b) nebo předchozích zprávách podle tohoto písm. c); informační povinnost musí být splněna nejméně jedenkrát i v případě, že byla do 120 (slovy: sto dvaceti) minut od zjištění Havárie nebo Poruchy obnovena dodávka pitné vody v plném rozsahu);</w:t>
      </w:r>
    </w:p>
    <w:p w14:paraId="43DFAB68" w14:textId="77777777" w:rsidR="000123FE" w:rsidRDefault="000123FE" w:rsidP="0037405E">
      <w:pPr>
        <w:pStyle w:val="Odrazkypism"/>
        <w:numPr>
          <w:ilvl w:val="0"/>
          <w:numId w:val="28"/>
        </w:numPr>
        <w:ind w:left="1560"/>
      </w:pPr>
      <w:r>
        <w:t>e-mailem (elektronickou poštou) a současně SMS oznámit obnovení dodávky vody v plném rozsahu do 30 (slovy: třiceti) minut od dosažení tohoto stavu;</w:t>
      </w:r>
    </w:p>
    <w:p w14:paraId="76BF7CDC" w14:textId="77777777" w:rsidR="000123FE" w:rsidRDefault="000123FE" w:rsidP="0037405E">
      <w:pPr>
        <w:pStyle w:val="Odrazkypism"/>
        <w:numPr>
          <w:ilvl w:val="0"/>
          <w:numId w:val="28"/>
        </w:numPr>
        <w:ind w:left="1560"/>
      </w:pPr>
      <w:r>
        <w:t>e-mailem (elektronickou poštou) do 3 (slovy: tří) pracovních dnů od obnovení dodávky pitné vody v plném rozsahu, přičemž informace musí obsahovat především souhrnný podrobnější popis příčin Havárie nebo Poruchy, průběh odstranění Havárie nebo Poruchy, rozsah omezení nebo přerušení dodávky pitné vody, způsob, rozsah a průběh zajištění nouzového zásobování pitnou vodou, způsob informování Odběratelů, odhad nákladů na odstranění Havárie nebo Poruchy a na nouzové zásobování.</w:t>
      </w:r>
    </w:p>
    <w:p w14:paraId="2B25FA16" w14:textId="77777777" w:rsidR="000123FE" w:rsidRDefault="000123FE" w:rsidP="000123FE"/>
    <w:p w14:paraId="6AF7E2B3" w14:textId="77777777" w:rsidR="000123FE" w:rsidRPr="00FB024F" w:rsidRDefault="000123FE" w:rsidP="000123FE">
      <w:pPr>
        <w:pStyle w:val="Titulek"/>
        <w:rPr>
          <w:rFonts w:ascii="Segoe UI" w:hAnsi="Segoe UI" w:cs="Segoe UI"/>
          <w:sz w:val="22"/>
          <w:szCs w:val="22"/>
        </w:rPr>
      </w:pPr>
      <w:r w:rsidRPr="00FB024F">
        <w:rPr>
          <w:rFonts w:ascii="Segoe UI" w:hAnsi="Segoe UI" w:cs="Segoe UI"/>
          <w:sz w:val="22"/>
          <w:szCs w:val="22"/>
        </w:rPr>
        <w:t>Tabulka 2 Nastavení požadavků Vlastníka při vzniku závažné Havárie nebo Poruchy</w:t>
      </w:r>
    </w:p>
    <w:tbl>
      <w:tblPr>
        <w:tblW w:w="936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1358"/>
        <w:gridCol w:w="1358"/>
        <w:gridCol w:w="1358"/>
        <w:gridCol w:w="1358"/>
        <w:gridCol w:w="1358"/>
      </w:tblGrid>
      <w:tr w:rsidR="000123FE" w:rsidRPr="00FB024F" w14:paraId="1812E522" w14:textId="77777777" w:rsidTr="000123FE">
        <w:trPr>
          <w:tblHeader/>
        </w:trPr>
        <w:tc>
          <w:tcPr>
            <w:tcW w:w="2520" w:type="dxa"/>
            <w:tcBorders>
              <w:top w:val="single" w:sz="4" w:space="0" w:color="auto"/>
              <w:bottom w:val="single" w:sz="8" w:space="0" w:color="auto"/>
            </w:tcBorders>
            <w:shd w:val="clear" w:color="auto" w:fill="auto"/>
          </w:tcPr>
          <w:p w14:paraId="42C0DC85"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Situace</w:t>
            </w:r>
          </w:p>
        </w:tc>
        <w:tc>
          <w:tcPr>
            <w:tcW w:w="1332" w:type="dxa"/>
            <w:tcBorders>
              <w:top w:val="single" w:sz="4" w:space="0" w:color="auto"/>
              <w:bottom w:val="single" w:sz="8" w:space="0" w:color="auto"/>
            </w:tcBorders>
            <w:shd w:val="clear" w:color="auto" w:fill="auto"/>
          </w:tcPr>
          <w:p w14:paraId="7BD8BEF1"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Vznik</w:t>
            </w:r>
          </w:p>
          <w:p w14:paraId="45222195"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 xml:space="preserve"> Havárie nebo Poruchy</w:t>
            </w:r>
          </w:p>
        </w:tc>
        <w:tc>
          <w:tcPr>
            <w:tcW w:w="1332" w:type="dxa"/>
            <w:tcBorders>
              <w:top w:val="single" w:sz="4" w:space="0" w:color="auto"/>
              <w:bottom w:val="single" w:sz="8" w:space="0" w:color="auto"/>
            </w:tcBorders>
            <w:shd w:val="clear" w:color="auto" w:fill="auto"/>
          </w:tcPr>
          <w:p w14:paraId="496F18AF"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Přijatá opatření</w:t>
            </w:r>
          </w:p>
        </w:tc>
        <w:tc>
          <w:tcPr>
            <w:tcW w:w="1332" w:type="dxa"/>
            <w:tcBorders>
              <w:top w:val="single" w:sz="4" w:space="0" w:color="auto"/>
              <w:bottom w:val="single" w:sz="8" w:space="0" w:color="auto"/>
            </w:tcBorders>
            <w:shd w:val="clear" w:color="auto" w:fill="auto"/>
          </w:tcPr>
          <w:p w14:paraId="4612DD52"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Průběh Opravy</w:t>
            </w:r>
          </w:p>
        </w:tc>
        <w:tc>
          <w:tcPr>
            <w:tcW w:w="1332" w:type="dxa"/>
            <w:tcBorders>
              <w:top w:val="single" w:sz="4" w:space="0" w:color="auto"/>
              <w:bottom w:val="single" w:sz="8" w:space="0" w:color="auto"/>
            </w:tcBorders>
            <w:shd w:val="clear" w:color="auto" w:fill="auto"/>
          </w:tcPr>
          <w:p w14:paraId="5CC17445"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Obnovení dodávky</w:t>
            </w:r>
          </w:p>
        </w:tc>
        <w:tc>
          <w:tcPr>
            <w:tcW w:w="1332" w:type="dxa"/>
            <w:tcBorders>
              <w:top w:val="single" w:sz="4" w:space="0" w:color="auto"/>
              <w:bottom w:val="single" w:sz="8" w:space="0" w:color="auto"/>
            </w:tcBorders>
            <w:shd w:val="clear" w:color="auto" w:fill="auto"/>
          </w:tcPr>
          <w:p w14:paraId="049660F9"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Souhrnná zpráva</w:t>
            </w:r>
          </w:p>
        </w:tc>
      </w:tr>
      <w:tr w:rsidR="000123FE" w:rsidRPr="00FB024F" w14:paraId="174E6FC9" w14:textId="77777777" w:rsidTr="000123FE">
        <w:tc>
          <w:tcPr>
            <w:tcW w:w="2520" w:type="dxa"/>
            <w:tcBorders>
              <w:top w:val="single" w:sz="8" w:space="0" w:color="auto"/>
            </w:tcBorders>
            <w:shd w:val="clear" w:color="auto" w:fill="auto"/>
          </w:tcPr>
          <w:p w14:paraId="27ED176E" w14:textId="77777777" w:rsidR="000123FE" w:rsidRPr="00FB024F" w:rsidRDefault="000123FE" w:rsidP="000123FE">
            <w:pPr>
              <w:spacing w:before="60" w:after="60"/>
              <w:ind w:left="-1728" w:firstLine="1728"/>
              <w:jc w:val="left"/>
              <w:rPr>
                <w:rFonts w:ascii="Segoe UI" w:hAnsi="Segoe UI" w:cs="Segoe UI"/>
                <w:b/>
                <w:sz w:val="18"/>
                <w:szCs w:val="18"/>
              </w:rPr>
            </w:pPr>
            <w:r w:rsidRPr="00FB024F">
              <w:rPr>
                <w:rFonts w:ascii="Segoe UI" w:hAnsi="Segoe UI" w:cs="Segoe UI"/>
                <w:b/>
                <w:sz w:val="18"/>
                <w:szCs w:val="18"/>
              </w:rPr>
              <w:t>Čas od zjištění vzniku havárie</w:t>
            </w:r>
          </w:p>
        </w:tc>
        <w:tc>
          <w:tcPr>
            <w:tcW w:w="1332" w:type="dxa"/>
            <w:tcBorders>
              <w:top w:val="single" w:sz="8" w:space="0" w:color="auto"/>
            </w:tcBorders>
            <w:shd w:val="clear" w:color="auto" w:fill="auto"/>
          </w:tcPr>
          <w:p w14:paraId="4DA894C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30 min</w:t>
            </w:r>
          </w:p>
        </w:tc>
        <w:tc>
          <w:tcPr>
            <w:tcW w:w="1332" w:type="dxa"/>
            <w:tcBorders>
              <w:top w:val="single" w:sz="8" w:space="0" w:color="auto"/>
            </w:tcBorders>
            <w:shd w:val="clear" w:color="auto" w:fill="auto"/>
          </w:tcPr>
          <w:p w14:paraId="57606A8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60 min</w:t>
            </w:r>
          </w:p>
        </w:tc>
        <w:tc>
          <w:tcPr>
            <w:tcW w:w="1332" w:type="dxa"/>
            <w:tcBorders>
              <w:top w:val="single" w:sz="8" w:space="0" w:color="auto"/>
            </w:tcBorders>
            <w:shd w:val="clear" w:color="auto" w:fill="auto"/>
          </w:tcPr>
          <w:p w14:paraId="28E303B9"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Každých 120 min</w:t>
            </w:r>
          </w:p>
        </w:tc>
        <w:tc>
          <w:tcPr>
            <w:tcW w:w="1332" w:type="dxa"/>
            <w:tcBorders>
              <w:top w:val="single" w:sz="8" w:space="0" w:color="auto"/>
            </w:tcBorders>
            <w:shd w:val="clear" w:color="auto" w:fill="auto"/>
          </w:tcPr>
          <w:p w14:paraId="2812ABC5"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8" w:space="0" w:color="auto"/>
            </w:tcBorders>
            <w:shd w:val="clear" w:color="auto" w:fill="auto"/>
          </w:tcPr>
          <w:p w14:paraId="6F547D0E" w14:textId="77777777" w:rsidR="000123FE" w:rsidRPr="00FB024F" w:rsidRDefault="000123FE" w:rsidP="000123FE">
            <w:pPr>
              <w:spacing w:before="60" w:after="60"/>
              <w:jc w:val="left"/>
              <w:rPr>
                <w:rFonts w:ascii="Segoe UI" w:hAnsi="Segoe UI" w:cs="Segoe UI"/>
                <w:sz w:val="18"/>
                <w:szCs w:val="18"/>
              </w:rPr>
            </w:pPr>
          </w:p>
        </w:tc>
      </w:tr>
      <w:tr w:rsidR="000123FE" w:rsidRPr="00FB024F" w14:paraId="1075DB79" w14:textId="77777777" w:rsidTr="000123FE">
        <w:tc>
          <w:tcPr>
            <w:tcW w:w="2520" w:type="dxa"/>
            <w:shd w:val="clear" w:color="auto" w:fill="auto"/>
          </w:tcPr>
          <w:p w14:paraId="37232280"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Čas od dosažení úplného obnovení dodávky pitné vody</w:t>
            </w:r>
          </w:p>
        </w:tc>
        <w:tc>
          <w:tcPr>
            <w:tcW w:w="1332" w:type="dxa"/>
            <w:shd w:val="clear" w:color="auto" w:fill="auto"/>
          </w:tcPr>
          <w:p w14:paraId="59EF4FFB"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4CDC34F6"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36E8A6F9"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165A5DA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30 min</w:t>
            </w:r>
          </w:p>
        </w:tc>
        <w:tc>
          <w:tcPr>
            <w:tcW w:w="1332" w:type="dxa"/>
            <w:shd w:val="clear" w:color="auto" w:fill="auto"/>
          </w:tcPr>
          <w:p w14:paraId="23C67B5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 pracovních dnů</w:t>
            </w:r>
          </w:p>
        </w:tc>
      </w:tr>
      <w:tr w:rsidR="000123FE" w:rsidRPr="00FB024F" w14:paraId="4253D88A" w14:textId="77777777" w:rsidTr="000123FE">
        <w:tc>
          <w:tcPr>
            <w:tcW w:w="2520" w:type="dxa"/>
            <w:shd w:val="clear" w:color="auto" w:fill="auto"/>
          </w:tcPr>
          <w:p w14:paraId="14716CE7"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SMS a současně mail</w:t>
            </w:r>
          </w:p>
        </w:tc>
        <w:tc>
          <w:tcPr>
            <w:tcW w:w="1332" w:type="dxa"/>
            <w:shd w:val="clear" w:color="auto" w:fill="auto"/>
          </w:tcPr>
          <w:p w14:paraId="5E6B9961"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60E818AB"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430750AE"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0AAF0705"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77ACFC31" w14:textId="77777777" w:rsidR="000123FE" w:rsidRPr="00FB024F" w:rsidRDefault="000123FE" w:rsidP="000123FE">
            <w:pPr>
              <w:spacing w:before="60" w:after="60"/>
              <w:jc w:val="center"/>
              <w:rPr>
                <w:rFonts w:ascii="Segoe UI" w:hAnsi="Segoe UI" w:cs="Segoe UI"/>
                <w:sz w:val="18"/>
                <w:szCs w:val="18"/>
              </w:rPr>
            </w:pPr>
          </w:p>
        </w:tc>
      </w:tr>
      <w:tr w:rsidR="000123FE" w:rsidRPr="00FB024F" w14:paraId="7179578F" w14:textId="77777777" w:rsidTr="000123FE">
        <w:tc>
          <w:tcPr>
            <w:tcW w:w="2520" w:type="dxa"/>
            <w:shd w:val="clear" w:color="auto" w:fill="auto"/>
          </w:tcPr>
          <w:p w14:paraId="25A6FFF9"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Pouze e-mail</w:t>
            </w:r>
          </w:p>
        </w:tc>
        <w:tc>
          <w:tcPr>
            <w:tcW w:w="1332" w:type="dxa"/>
            <w:shd w:val="clear" w:color="auto" w:fill="auto"/>
          </w:tcPr>
          <w:p w14:paraId="12B6C522"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08B55C62"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30A5C377"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624877FB"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112FCA87"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r>
      <w:tr w:rsidR="000123FE" w:rsidRPr="00FB024F" w14:paraId="37FE5217" w14:textId="77777777" w:rsidTr="000123FE">
        <w:tc>
          <w:tcPr>
            <w:tcW w:w="2520" w:type="dxa"/>
            <w:shd w:val="clear" w:color="auto" w:fill="auto"/>
          </w:tcPr>
          <w:p w14:paraId="572103D5"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Identifikace místa</w:t>
            </w:r>
          </w:p>
        </w:tc>
        <w:tc>
          <w:tcPr>
            <w:tcW w:w="1332" w:type="dxa"/>
            <w:shd w:val="clear" w:color="auto" w:fill="auto"/>
          </w:tcPr>
          <w:p w14:paraId="289CD806"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Konkrétní, přesný popis – minimálně </w:t>
            </w:r>
            <w:proofErr w:type="gramStart"/>
            <w:r w:rsidRPr="00FB024F">
              <w:rPr>
                <w:rFonts w:ascii="Segoe UI" w:hAnsi="Segoe UI" w:cs="Segoe UI"/>
                <w:sz w:val="18"/>
                <w:szCs w:val="18"/>
              </w:rPr>
              <w:t>identifikace - číslo</w:t>
            </w:r>
            <w:proofErr w:type="gramEnd"/>
            <w:r w:rsidRPr="00FB024F">
              <w:rPr>
                <w:rFonts w:ascii="Segoe UI" w:hAnsi="Segoe UI" w:cs="Segoe UI"/>
                <w:sz w:val="18"/>
                <w:szCs w:val="18"/>
              </w:rPr>
              <w:t xml:space="preserve"> </w:t>
            </w:r>
            <w:r w:rsidRPr="00FB024F">
              <w:rPr>
                <w:rFonts w:ascii="Segoe UI" w:hAnsi="Segoe UI" w:cs="Segoe UI"/>
                <w:sz w:val="18"/>
                <w:szCs w:val="18"/>
              </w:rPr>
              <w:lastRenderedPageBreak/>
              <w:t>orientační nemovitostí, ulice a obec</w:t>
            </w:r>
          </w:p>
        </w:tc>
        <w:tc>
          <w:tcPr>
            <w:tcW w:w="1332" w:type="dxa"/>
            <w:shd w:val="clear" w:color="auto" w:fill="auto"/>
          </w:tcPr>
          <w:p w14:paraId="2418294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lastRenderedPageBreak/>
              <w:t>Stručný popis</w:t>
            </w:r>
          </w:p>
        </w:tc>
        <w:tc>
          <w:tcPr>
            <w:tcW w:w="1332" w:type="dxa"/>
            <w:shd w:val="clear" w:color="auto" w:fill="auto"/>
          </w:tcPr>
          <w:p w14:paraId="4DF3A2F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Stručný popis</w:t>
            </w:r>
          </w:p>
        </w:tc>
        <w:tc>
          <w:tcPr>
            <w:tcW w:w="1332" w:type="dxa"/>
            <w:shd w:val="clear" w:color="auto" w:fill="auto"/>
          </w:tcPr>
          <w:p w14:paraId="16BFBD58"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Stručný popis</w:t>
            </w:r>
          </w:p>
        </w:tc>
        <w:tc>
          <w:tcPr>
            <w:tcW w:w="1332" w:type="dxa"/>
            <w:shd w:val="clear" w:color="auto" w:fill="auto"/>
          </w:tcPr>
          <w:p w14:paraId="54CF83C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lokalizace Havárie nebo Poruchy včetně příčin</w:t>
            </w:r>
          </w:p>
        </w:tc>
      </w:tr>
      <w:tr w:rsidR="000123FE" w:rsidRPr="00FB024F" w14:paraId="7A9C2791" w14:textId="77777777" w:rsidTr="000123FE">
        <w:tc>
          <w:tcPr>
            <w:tcW w:w="2520" w:type="dxa"/>
            <w:shd w:val="clear" w:color="auto" w:fill="auto"/>
          </w:tcPr>
          <w:p w14:paraId="32A00111"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Identifikace rozsahu omezení nebo přerušení dodávky</w:t>
            </w:r>
          </w:p>
        </w:tc>
        <w:tc>
          <w:tcPr>
            <w:tcW w:w="1332" w:type="dxa"/>
            <w:shd w:val="clear" w:color="auto" w:fill="auto"/>
          </w:tcPr>
          <w:p w14:paraId="3F55B24E"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Odborný odhad – min. identifikace – ulice plus obec</w:t>
            </w:r>
          </w:p>
        </w:tc>
        <w:tc>
          <w:tcPr>
            <w:tcW w:w="1332" w:type="dxa"/>
            <w:shd w:val="clear" w:color="auto" w:fill="auto"/>
          </w:tcPr>
          <w:p w14:paraId="55A63EF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Skutečné omezení – min. </w:t>
            </w:r>
            <w:proofErr w:type="gramStart"/>
            <w:r w:rsidRPr="00FB024F">
              <w:rPr>
                <w:rFonts w:ascii="Segoe UI" w:hAnsi="Segoe UI" w:cs="Segoe UI"/>
                <w:sz w:val="18"/>
                <w:szCs w:val="18"/>
              </w:rPr>
              <w:t>identifikace - číslo</w:t>
            </w:r>
            <w:proofErr w:type="gramEnd"/>
            <w:r w:rsidRPr="00FB024F">
              <w:rPr>
                <w:rFonts w:ascii="Segoe UI" w:hAnsi="Segoe UI" w:cs="Segoe UI"/>
                <w:sz w:val="18"/>
                <w:szCs w:val="18"/>
              </w:rPr>
              <w:t xml:space="preserve"> orientační nemovitostí a ulice plus obec</w:t>
            </w:r>
          </w:p>
        </w:tc>
        <w:tc>
          <w:tcPr>
            <w:tcW w:w="1332" w:type="dxa"/>
            <w:shd w:val="clear" w:color="auto" w:fill="auto"/>
          </w:tcPr>
          <w:p w14:paraId="65CA6165"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20074D77"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533385AD"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omezení / přerušení dodávky</w:t>
            </w:r>
          </w:p>
        </w:tc>
      </w:tr>
      <w:tr w:rsidR="000123FE" w:rsidRPr="00FB024F" w14:paraId="55D5285A" w14:textId="77777777" w:rsidTr="000123FE">
        <w:tc>
          <w:tcPr>
            <w:tcW w:w="2520" w:type="dxa"/>
            <w:shd w:val="clear" w:color="auto" w:fill="auto"/>
          </w:tcPr>
          <w:p w14:paraId="53A6F131"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Opatření k odstranění</w:t>
            </w:r>
          </w:p>
        </w:tc>
        <w:tc>
          <w:tcPr>
            <w:tcW w:w="1332" w:type="dxa"/>
            <w:shd w:val="clear" w:color="auto" w:fill="auto"/>
          </w:tcPr>
          <w:p w14:paraId="467FC708"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2F035CC4"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minimálně počet pracovníků, počet a typ mechanizace, popis oznámení</w:t>
            </w:r>
          </w:p>
        </w:tc>
        <w:tc>
          <w:tcPr>
            <w:tcW w:w="1332" w:type="dxa"/>
            <w:shd w:val="clear" w:color="auto" w:fill="auto"/>
          </w:tcPr>
          <w:p w14:paraId="2F0AA365"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minimálně počet pracovníků, počet a typ mechanizace, popis oznámení</w:t>
            </w:r>
          </w:p>
        </w:tc>
        <w:tc>
          <w:tcPr>
            <w:tcW w:w="1332" w:type="dxa"/>
            <w:shd w:val="clear" w:color="auto" w:fill="auto"/>
          </w:tcPr>
          <w:p w14:paraId="462B2B8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Informace o čase obnovení dodávky</w:t>
            </w:r>
          </w:p>
        </w:tc>
        <w:tc>
          <w:tcPr>
            <w:tcW w:w="1332" w:type="dxa"/>
            <w:shd w:val="clear" w:color="auto" w:fill="auto"/>
          </w:tcPr>
          <w:p w14:paraId="013127EC"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splnění oznamovací povinnosti</w:t>
            </w:r>
          </w:p>
        </w:tc>
      </w:tr>
      <w:tr w:rsidR="000123FE" w:rsidRPr="00FB024F" w14:paraId="0ED3EB79" w14:textId="77777777" w:rsidTr="000123FE">
        <w:tc>
          <w:tcPr>
            <w:tcW w:w="2520" w:type="dxa"/>
            <w:shd w:val="clear" w:color="auto" w:fill="auto"/>
          </w:tcPr>
          <w:p w14:paraId="6D79F78F"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Popis průběhu prací</w:t>
            </w:r>
          </w:p>
        </w:tc>
        <w:tc>
          <w:tcPr>
            <w:tcW w:w="1332" w:type="dxa"/>
            <w:shd w:val="clear" w:color="auto" w:fill="auto"/>
          </w:tcPr>
          <w:p w14:paraId="7B1B1FB5"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5A9C5F35"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3BFD6938"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již realizovaných prací a předpokládané práce v nejbližších 120 minutách</w:t>
            </w:r>
          </w:p>
        </w:tc>
        <w:tc>
          <w:tcPr>
            <w:tcW w:w="1332" w:type="dxa"/>
            <w:shd w:val="clear" w:color="auto" w:fill="auto"/>
          </w:tcPr>
          <w:p w14:paraId="03BA5194"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1DD85224"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a vyhodnocení průběhu řešení Havárie nebo Poruchy</w:t>
            </w:r>
          </w:p>
        </w:tc>
      </w:tr>
      <w:tr w:rsidR="000123FE" w:rsidRPr="00FB024F" w14:paraId="60D706D9" w14:textId="77777777" w:rsidTr="000123FE">
        <w:tc>
          <w:tcPr>
            <w:tcW w:w="2520" w:type="dxa"/>
            <w:shd w:val="clear" w:color="auto" w:fill="auto"/>
          </w:tcPr>
          <w:p w14:paraId="72FD43DD"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Způsob nouzového zásobování</w:t>
            </w:r>
          </w:p>
        </w:tc>
        <w:tc>
          <w:tcPr>
            <w:tcW w:w="1332" w:type="dxa"/>
            <w:shd w:val="clear" w:color="auto" w:fill="auto"/>
          </w:tcPr>
          <w:p w14:paraId="79217D5A"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14D2E081"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78FB839C"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 lokalita (číslo orientační nemovitostí, ulice a obec), počet a kapacita stanovišť</w:t>
            </w:r>
          </w:p>
        </w:tc>
        <w:tc>
          <w:tcPr>
            <w:tcW w:w="1332" w:type="dxa"/>
            <w:shd w:val="clear" w:color="auto" w:fill="auto"/>
          </w:tcPr>
          <w:p w14:paraId="63F4F433"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47494489"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nouzového zásobování</w:t>
            </w:r>
          </w:p>
        </w:tc>
      </w:tr>
      <w:tr w:rsidR="000123FE" w:rsidRPr="00FB024F" w14:paraId="357C558E" w14:textId="77777777" w:rsidTr="000123FE">
        <w:tc>
          <w:tcPr>
            <w:tcW w:w="2520" w:type="dxa"/>
            <w:shd w:val="clear" w:color="auto" w:fill="auto"/>
          </w:tcPr>
          <w:p w14:paraId="342E8CD2"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Způsob informování Odběratelů</w:t>
            </w:r>
          </w:p>
        </w:tc>
        <w:tc>
          <w:tcPr>
            <w:tcW w:w="1332" w:type="dxa"/>
            <w:shd w:val="clear" w:color="auto" w:fill="auto"/>
          </w:tcPr>
          <w:p w14:paraId="78DD33E5"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591CCFB3"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4158FB71" w14:textId="068E3DA4"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Použitá forma, např. letáky, rozhlas, www stránky, maily </w:t>
            </w:r>
            <w:r w:rsidR="00AE110F">
              <w:rPr>
                <w:rFonts w:ascii="Segoe UI" w:hAnsi="Segoe UI" w:cs="Segoe UI"/>
                <w:sz w:val="18"/>
                <w:szCs w:val="18"/>
              </w:rPr>
              <w:t>Vybraným</w:t>
            </w:r>
            <w:r w:rsidR="00AE110F" w:rsidRPr="00FB024F">
              <w:rPr>
                <w:rFonts w:ascii="Segoe UI" w:hAnsi="Segoe UI" w:cs="Segoe UI"/>
                <w:sz w:val="18"/>
                <w:szCs w:val="18"/>
              </w:rPr>
              <w:t xml:space="preserve"> </w:t>
            </w:r>
            <w:r w:rsidRPr="00FB024F">
              <w:rPr>
                <w:rFonts w:ascii="Segoe UI" w:hAnsi="Segoe UI" w:cs="Segoe UI"/>
                <w:sz w:val="18"/>
                <w:szCs w:val="18"/>
              </w:rPr>
              <w:t>Odběratelům</w:t>
            </w:r>
          </w:p>
        </w:tc>
        <w:tc>
          <w:tcPr>
            <w:tcW w:w="1332" w:type="dxa"/>
            <w:shd w:val="clear" w:color="auto" w:fill="auto"/>
          </w:tcPr>
          <w:p w14:paraId="0DB2E9BB"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23BD6FF2"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informování Odběratelů</w:t>
            </w:r>
          </w:p>
        </w:tc>
      </w:tr>
      <w:tr w:rsidR="000123FE" w:rsidRPr="00FB024F" w14:paraId="0B7877E5" w14:textId="77777777" w:rsidTr="000123FE">
        <w:tc>
          <w:tcPr>
            <w:tcW w:w="2520" w:type="dxa"/>
            <w:tcBorders>
              <w:bottom w:val="single" w:sz="4" w:space="0" w:color="auto"/>
            </w:tcBorders>
            <w:shd w:val="clear" w:color="auto" w:fill="auto"/>
          </w:tcPr>
          <w:p w14:paraId="7DEAFCBA"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lastRenderedPageBreak/>
              <w:t>Rozsah omezení dopravy</w:t>
            </w:r>
          </w:p>
        </w:tc>
        <w:tc>
          <w:tcPr>
            <w:tcW w:w="1332" w:type="dxa"/>
            <w:tcBorders>
              <w:bottom w:val="single" w:sz="4" w:space="0" w:color="auto"/>
            </w:tcBorders>
            <w:shd w:val="clear" w:color="auto" w:fill="auto"/>
          </w:tcPr>
          <w:p w14:paraId="3AEE6B19" w14:textId="77777777" w:rsidR="000123FE" w:rsidRPr="00FB024F" w:rsidRDefault="000123FE" w:rsidP="000123FE">
            <w:pPr>
              <w:spacing w:before="60" w:after="60"/>
              <w:jc w:val="left"/>
              <w:rPr>
                <w:rFonts w:ascii="Segoe UI" w:hAnsi="Segoe UI" w:cs="Segoe UI"/>
                <w:sz w:val="18"/>
                <w:szCs w:val="18"/>
              </w:rPr>
            </w:pPr>
          </w:p>
        </w:tc>
        <w:tc>
          <w:tcPr>
            <w:tcW w:w="1332" w:type="dxa"/>
            <w:tcBorders>
              <w:bottom w:val="single" w:sz="4" w:space="0" w:color="auto"/>
            </w:tcBorders>
            <w:shd w:val="clear" w:color="auto" w:fill="auto"/>
          </w:tcPr>
          <w:p w14:paraId="678F7DEA"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omezení – min. ulice a obec</w:t>
            </w:r>
          </w:p>
        </w:tc>
        <w:tc>
          <w:tcPr>
            <w:tcW w:w="1332" w:type="dxa"/>
            <w:tcBorders>
              <w:bottom w:val="single" w:sz="4" w:space="0" w:color="auto"/>
            </w:tcBorders>
            <w:shd w:val="clear" w:color="auto" w:fill="auto"/>
          </w:tcPr>
          <w:p w14:paraId="06DE601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omezení – min. ulice a obec</w:t>
            </w:r>
          </w:p>
        </w:tc>
        <w:tc>
          <w:tcPr>
            <w:tcW w:w="1332" w:type="dxa"/>
            <w:tcBorders>
              <w:bottom w:val="single" w:sz="4" w:space="0" w:color="auto"/>
            </w:tcBorders>
            <w:shd w:val="clear" w:color="auto" w:fill="auto"/>
          </w:tcPr>
          <w:p w14:paraId="1C18086D" w14:textId="77777777" w:rsidR="000123FE" w:rsidRPr="00FB024F" w:rsidRDefault="000123FE" w:rsidP="000123FE">
            <w:pPr>
              <w:spacing w:before="60" w:after="60"/>
              <w:jc w:val="left"/>
              <w:rPr>
                <w:rFonts w:ascii="Segoe UI" w:hAnsi="Segoe UI" w:cs="Segoe UI"/>
                <w:sz w:val="18"/>
                <w:szCs w:val="18"/>
              </w:rPr>
            </w:pPr>
          </w:p>
        </w:tc>
        <w:tc>
          <w:tcPr>
            <w:tcW w:w="1332" w:type="dxa"/>
            <w:tcBorders>
              <w:bottom w:val="single" w:sz="4" w:space="0" w:color="auto"/>
            </w:tcBorders>
            <w:shd w:val="clear" w:color="auto" w:fill="auto"/>
          </w:tcPr>
          <w:p w14:paraId="6108036E"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omezení dopravy</w:t>
            </w:r>
          </w:p>
        </w:tc>
      </w:tr>
      <w:tr w:rsidR="000123FE" w:rsidRPr="00FB024F" w14:paraId="14FA1596" w14:textId="77777777" w:rsidTr="000123FE">
        <w:tc>
          <w:tcPr>
            <w:tcW w:w="2520" w:type="dxa"/>
            <w:tcBorders>
              <w:top w:val="single" w:sz="4" w:space="0" w:color="auto"/>
              <w:bottom w:val="single" w:sz="4" w:space="0" w:color="auto"/>
            </w:tcBorders>
            <w:shd w:val="clear" w:color="auto" w:fill="auto"/>
          </w:tcPr>
          <w:p w14:paraId="279C3302"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Odhad nákladů na odstranění Havárie, včetně nouzového zásobování</w:t>
            </w:r>
          </w:p>
        </w:tc>
        <w:tc>
          <w:tcPr>
            <w:tcW w:w="1332" w:type="dxa"/>
            <w:tcBorders>
              <w:top w:val="single" w:sz="4" w:space="0" w:color="auto"/>
              <w:bottom w:val="single" w:sz="4" w:space="0" w:color="auto"/>
            </w:tcBorders>
            <w:shd w:val="clear" w:color="auto" w:fill="auto"/>
          </w:tcPr>
          <w:p w14:paraId="2E5D8AA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Předběžný počáteční odhad</w:t>
            </w:r>
          </w:p>
        </w:tc>
        <w:tc>
          <w:tcPr>
            <w:tcW w:w="1332" w:type="dxa"/>
            <w:tcBorders>
              <w:top w:val="single" w:sz="4" w:space="0" w:color="auto"/>
              <w:bottom w:val="single" w:sz="4" w:space="0" w:color="auto"/>
            </w:tcBorders>
            <w:shd w:val="clear" w:color="auto" w:fill="auto"/>
          </w:tcPr>
          <w:p w14:paraId="559CE19D"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7E881FAB"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4733E8F1"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2D7C4F4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Uvádí se max. odhad s přesností na desítky tisíc Kč, popř. intervalem od – do </w:t>
            </w:r>
          </w:p>
        </w:tc>
      </w:tr>
    </w:tbl>
    <w:p w14:paraId="591AD735" w14:textId="77777777" w:rsidR="000123FE" w:rsidRPr="00A056BB" w:rsidRDefault="000123FE" w:rsidP="000123FE"/>
    <w:p w14:paraId="75BF0389" w14:textId="77777777" w:rsidR="000123FE" w:rsidRPr="00FB024F" w:rsidRDefault="000123FE" w:rsidP="00FB024F">
      <w:pPr>
        <w:pStyle w:val="Nadpis3"/>
      </w:pPr>
      <w:r w:rsidRPr="00FB024F">
        <w:t>Provozovatel je povinen informovat Vlastníka o významné Havárii nebo Poruše Vodovodu (analogicky pro Kanalizace v případě omezení/přerušení odvádění odpadních vod) průběžně, a to:</w:t>
      </w:r>
    </w:p>
    <w:p w14:paraId="26977CD3" w14:textId="2C5ED4CF" w:rsidR="000123FE" w:rsidRDefault="000123FE">
      <w:pPr>
        <w:pStyle w:val="Odrazkypism"/>
        <w:numPr>
          <w:ilvl w:val="0"/>
          <w:numId w:val="29"/>
        </w:numPr>
        <w:ind w:left="1560"/>
      </w:pPr>
      <w:r>
        <w:t>e-mailem (elektronickou poštou) a současně SMS nejpozději do</w:t>
      </w:r>
      <w:r w:rsidR="006A2877">
        <w:t xml:space="preserve"> </w:t>
      </w:r>
      <w:r>
        <w:t>15 (slovy: patnácti) minut od zjištění Havárie nebo Poruchy, přičemž informace musí obsahovat především přesnou identifikaci místa Havárie nebo Poruchy a odhadovaný rozsah omezení nebo přerušení dodávky vody, včetně konkrétní kontaktní Osoby na Straně Provozovatele, určené a odpovědné za řešení odstranění Havárie nebo Poruchy jako celku;</w:t>
      </w:r>
    </w:p>
    <w:p w14:paraId="1C9C79A1" w14:textId="77777777" w:rsidR="000123FE" w:rsidRDefault="000123FE" w:rsidP="0037405E">
      <w:pPr>
        <w:pStyle w:val="Odrazkypism"/>
        <w:numPr>
          <w:ilvl w:val="0"/>
          <w:numId w:val="29"/>
        </w:numPr>
        <w:ind w:left="1560"/>
      </w:pPr>
      <w:r>
        <w:t>e-mailem (elektronickou poštou) a současně SMS oznámit obnovení dodávky vody v plném rozsahu do 30 (slovy: třiceti) minut od dosažení tohoto stavu;</w:t>
      </w:r>
    </w:p>
    <w:p w14:paraId="39F2DA33" w14:textId="77777777" w:rsidR="000123FE" w:rsidRDefault="000123FE" w:rsidP="0037405E">
      <w:pPr>
        <w:pStyle w:val="Odrazkypism"/>
        <w:numPr>
          <w:ilvl w:val="0"/>
          <w:numId w:val="29"/>
        </w:numPr>
        <w:ind w:left="1560"/>
      </w:pPr>
      <w:r>
        <w:t>e-mailem (elektronickou poštou) do 3 (slovy: tří) pracovních dnů od obnovení dodávky pitné vody v plném rozsahu, přičemž informace musí obsahovat především souhrnný podrobnější popis příčin Havárie nebo Poruchy, průběh odstranění Havárie nebo Poruchy, rozsah omezení nebo přerušení dodávky pitné vody, způsob, rozsah a průběh zajištění nouzového zásobování pitnou vodou, způsob informování Odběratelů, odhad nákladů na odstranění Havárie nebo Poruchy a na nouzové zásobování;</w:t>
      </w:r>
    </w:p>
    <w:p w14:paraId="34A99FA9" w14:textId="77777777" w:rsidR="00FB024F" w:rsidRDefault="00FB024F">
      <w:pPr>
        <w:spacing w:line="240" w:lineRule="auto"/>
        <w:jc w:val="left"/>
      </w:pPr>
      <w:r>
        <w:br w:type="page"/>
      </w:r>
    </w:p>
    <w:p w14:paraId="6A5ED4A8" w14:textId="77777777" w:rsidR="000123FE" w:rsidRPr="00FB024F" w:rsidRDefault="000123FE" w:rsidP="00FB024F">
      <w:pPr>
        <w:pStyle w:val="Titulek"/>
        <w:rPr>
          <w:rFonts w:ascii="Segoe UI" w:hAnsi="Segoe UI" w:cs="Segoe UI"/>
          <w:sz w:val="22"/>
          <w:szCs w:val="22"/>
        </w:rPr>
      </w:pPr>
      <w:r w:rsidRPr="00FB024F">
        <w:rPr>
          <w:rFonts w:ascii="Segoe UI" w:hAnsi="Segoe UI" w:cs="Segoe UI"/>
          <w:sz w:val="22"/>
          <w:szCs w:val="22"/>
        </w:rPr>
        <w:lastRenderedPageBreak/>
        <w:t>Tabulka 3 Nastavení požadavků Vlastníka při vzniku významné Havárie nebo Poruchy</w:t>
      </w:r>
    </w:p>
    <w:tbl>
      <w:tblPr>
        <w:tblW w:w="936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1358"/>
        <w:gridCol w:w="1358"/>
        <w:gridCol w:w="1513"/>
        <w:gridCol w:w="1203"/>
        <w:gridCol w:w="1358"/>
      </w:tblGrid>
      <w:tr w:rsidR="000123FE" w:rsidRPr="00FB024F" w14:paraId="31C43006" w14:textId="77777777" w:rsidTr="000123FE">
        <w:trPr>
          <w:tblHeader/>
        </w:trPr>
        <w:tc>
          <w:tcPr>
            <w:tcW w:w="2570" w:type="dxa"/>
            <w:tcBorders>
              <w:top w:val="single" w:sz="4" w:space="0" w:color="auto"/>
              <w:bottom w:val="single" w:sz="8" w:space="0" w:color="auto"/>
            </w:tcBorders>
            <w:shd w:val="clear" w:color="auto" w:fill="auto"/>
          </w:tcPr>
          <w:p w14:paraId="53112F0F"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Situace</w:t>
            </w:r>
          </w:p>
        </w:tc>
        <w:tc>
          <w:tcPr>
            <w:tcW w:w="1358" w:type="dxa"/>
            <w:tcBorders>
              <w:top w:val="single" w:sz="4" w:space="0" w:color="auto"/>
              <w:bottom w:val="single" w:sz="8" w:space="0" w:color="auto"/>
            </w:tcBorders>
            <w:shd w:val="clear" w:color="auto" w:fill="auto"/>
          </w:tcPr>
          <w:p w14:paraId="55474038"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Vznik</w:t>
            </w:r>
          </w:p>
          <w:p w14:paraId="29778228"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 xml:space="preserve"> Havárie nebo Poruchy</w:t>
            </w:r>
          </w:p>
        </w:tc>
        <w:tc>
          <w:tcPr>
            <w:tcW w:w="1358" w:type="dxa"/>
            <w:tcBorders>
              <w:top w:val="single" w:sz="4" w:space="0" w:color="auto"/>
              <w:bottom w:val="single" w:sz="8" w:space="0" w:color="auto"/>
            </w:tcBorders>
            <w:shd w:val="clear" w:color="auto" w:fill="auto"/>
          </w:tcPr>
          <w:p w14:paraId="68C8FBE4"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Přijatá opatření</w:t>
            </w:r>
          </w:p>
        </w:tc>
        <w:tc>
          <w:tcPr>
            <w:tcW w:w="1513" w:type="dxa"/>
            <w:tcBorders>
              <w:top w:val="single" w:sz="4" w:space="0" w:color="auto"/>
              <w:bottom w:val="single" w:sz="8" w:space="0" w:color="auto"/>
            </w:tcBorders>
            <w:shd w:val="clear" w:color="auto" w:fill="auto"/>
          </w:tcPr>
          <w:p w14:paraId="01743EFC"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Průběh Opravy</w:t>
            </w:r>
          </w:p>
        </w:tc>
        <w:tc>
          <w:tcPr>
            <w:tcW w:w="1203" w:type="dxa"/>
            <w:tcBorders>
              <w:top w:val="single" w:sz="4" w:space="0" w:color="auto"/>
              <w:bottom w:val="single" w:sz="8" w:space="0" w:color="auto"/>
            </w:tcBorders>
            <w:shd w:val="clear" w:color="auto" w:fill="auto"/>
          </w:tcPr>
          <w:p w14:paraId="63A10543"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Obnovení dodávky</w:t>
            </w:r>
          </w:p>
        </w:tc>
        <w:tc>
          <w:tcPr>
            <w:tcW w:w="1358" w:type="dxa"/>
            <w:tcBorders>
              <w:top w:val="single" w:sz="4" w:space="0" w:color="auto"/>
              <w:bottom w:val="single" w:sz="8" w:space="0" w:color="auto"/>
            </w:tcBorders>
            <w:shd w:val="clear" w:color="auto" w:fill="auto"/>
          </w:tcPr>
          <w:p w14:paraId="3353D2A1"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Souhrnná zpráva</w:t>
            </w:r>
          </w:p>
        </w:tc>
      </w:tr>
      <w:tr w:rsidR="000123FE" w:rsidRPr="00FB024F" w14:paraId="2887A623" w14:textId="77777777" w:rsidTr="000123FE">
        <w:tc>
          <w:tcPr>
            <w:tcW w:w="2570" w:type="dxa"/>
            <w:tcBorders>
              <w:top w:val="single" w:sz="8" w:space="0" w:color="auto"/>
            </w:tcBorders>
            <w:shd w:val="clear" w:color="auto" w:fill="auto"/>
          </w:tcPr>
          <w:p w14:paraId="4E731F3C" w14:textId="77777777" w:rsidR="000123FE" w:rsidRPr="00FB024F" w:rsidRDefault="000123FE" w:rsidP="000123FE">
            <w:pPr>
              <w:spacing w:before="60" w:after="60"/>
              <w:ind w:left="-1728" w:firstLine="1728"/>
              <w:jc w:val="left"/>
              <w:rPr>
                <w:rFonts w:ascii="Segoe UI" w:hAnsi="Segoe UI" w:cs="Segoe UI"/>
                <w:b/>
                <w:sz w:val="20"/>
                <w:szCs w:val="20"/>
              </w:rPr>
            </w:pPr>
            <w:r w:rsidRPr="00FB024F">
              <w:rPr>
                <w:rFonts w:ascii="Segoe UI" w:hAnsi="Segoe UI" w:cs="Segoe UI"/>
                <w:b/>
                <w:sz w:val="20"/>
                <w:szCs w:val="20"/>
              </w:rPr>
              <w:t>Čas od zjištění vzniku havárie</w:t>
            </w:r>
          </w:p>
        </w:tc>
        <w:tc>
          <w:tcPr>
            <w:tcW w:w="1358" w:type="dxa"/>
            <w:tcBorders>
              <w:top w:val="single" w:sz="8" w:space="0" w:color="auto"/>
            </w:tcBorders>
            <w:shd w:val="clear" w:color="auto" w:fill="auto"/>
          </w:tcPr>
          <w:p w14:paraId="31821E75"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30 min</w:t>
            </w:r>
          </w:p>
        </w:tc>
        <w:tc>
          <w:tcPr>
            <w:tcW w:w="1358" w:type="dxa"/>
            <w:tcBorders>
              <w:top w:val="single" w:sz="8" w:space="0" w:color="auto"/>
            </w:tcBorders>
            <w:shd w:val="clear" w:color="auto" w:fill="auto"/>
          </w:tcPr>
          <w:p w14:paraId="67D74A4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60 min</w:t>
            </w:r>
          </w:p>
        </w:tc>
        <w:tc>
          <w:tcPr>
            <w:tcW w:w="1513" w:type="dxa"/>
            <w:tcBorders>
              <w:top w:val="single" w:sz="8" w:space="0" w:color="auto"/>
            </w:tcBorders>
            <w:shd w:val="clear" w:color="auto" w:fill="auto"/>
          </w:tcPr>
          <w:p w14:paraId="4949E647"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Každých 120 min</w:t>
            </w:r>
          </w:p>
        </w:tc>
        <w:tc>
          <w:tcPr>
            <w:tcW w:w="1203" w:type="dxa"/>
            <w:tcBorders>
              <w:top w:val="single" w:sz="8" w:space="0" w:color="auto"/>
            </w:tcBorders>
            <w:shd w:val="clear" w:color="auto" w:fill="auto"/>
          </w:tcPr>
          <w:p w14:paraId="33141320" w14:textId="77777777" w:rsidR="000123FE" w:rsidRPr="00FB024F" w:rsidRDefault="000123FE" w:rsidP="000123FE">
            <w:pPr>
              <w:spacing w:before="60" w:after="60"/>
              <w:jc w:val="left"/>
              <w:rPr>
                <w:rFonts w:ascii="Segoe UI" w:hAnsi="Segoe UI" w:cs="Segoe UI"/>
                <w:sz w:val="20"/>
                <w:szCs w:val="20"/>
              </w:rPr>
            </w:pPr>
          </w:p>
        </w:tc>
        <w:tc>
          <w:tcPr>
            <w:tcW w:w="1358" w:type="dxa"/>
            <w:tcBorders>
              <w:top w:val="single" w:sz="8" w:space="0" w:color="auto"/>
            </w:tcBorders>
            <w:shd w:val="clear" w:color="auto" w:fill="auto"/>
          </w:tcPr>
          <w:p w14:paraId="242E8A98" w14:textId="77777777" w:rsidR="000123FE" w:rsidRPr="00FB024F" w:rsidRDefault="000123FE" w:rsidP="000123FE">
            <w:pPr>
              <w:spacing w:before="60" w:after="60"/>
              <w:jc w:val="left"/>
              <w:rPr>
                <w:rFonts w:ascii="Segoe UI" w:hAnsi="Segoe UI" w:cs="Segoe UI"/>
                <w:sz w:val="20"/>
                <w:szCs w:val="20"/>
              </w:rPr>
            </w:pPr>
          </w:p>
        </w:tc>
      </w:tr>
      <w:tr w:rsidR="000123FE" w:rsidRPr="00FB024F" w14:paraId="5D0F39E4" w14:textId="77777777" w:rsidTr="000123FE">
        <w:tc>
          <w:tcPr>
            <w:tcW w:w="2570" w:type="dxa"/>
            <w:shd w:val="clear" w:color="auto" w:fill="auto"/>
          </w:tcPr>
          <w:p w14:paraId="76FD5A0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Čas od dosažení úplného obnovení dodávky pitné vody</w:t>
            </w:r>
          </w:p>
        </w:tc>
        <w:tc>
          <w:tcPr>
            <w:tcW w:w="1358" w:type="dxa"/>
            <w:shd w:val="clear" w:color="auto" w:fill="auto"/>
          </w:tcPr>
          <w:p w14:paraId="70741CDA"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3183D4B4" w14:textId="77777777" w:rsidR="000123FE" w:rsidRPr="00FB024F" w:rsidRDefault="000123FE" w:rsidP="000123FE">
            <w:pPr>
              <w:spacing w:before="60" w:after="60"/>
              <w:jc w:val="left"/>
              <w:rPr>
                <w:rFonts w:ascii="Segoe UI" w:hAnsi="Segoe UI" w:cs="Segoe UI"/>
                <w:sz w:val="20"/>
                <w:szCs w:val="20"/>
              </w:rPr>
            </w:pPr>
          </w:p>
        </w:tc>
        <w:tc>
          <w:tcPr>
            <w:tcW w:w="1513" w:type="dxa"/>
            <w:shd w:val="clear" w:color="auto" w:fill="auto"/>
          </w:tcPr>
          <w:p w14:paraId="2983BA75" w14:textId="77777777" w:rsidR="000123FE" w:rsidRPr="00FB024F" w:rsidRDefault="000123FE" w:rsidP="000123FE">
            <w:pPr>
              <w:spacing w:before="60" w:after="60"/>
              <w:jc w:val="left"/>
              <w:rPr>
                <w:rFonts w:ascii="Segoe UI" w:hAnsi="Segoe UI" w:cs="Segoe UI"/>
                <w:sz w:val="20"/>
                <w:szCs w:val="20"/>
              </w:rPr>
            </w:pPr>
          </w:p>
        </w:tc>
        <w:tc>
          <w:tcPr>
            <w:tcW w:w="1203" w:type="dxa"/>
            <w:shd w:val="clear" w:color="auto" w:fill="auto"/>
          </w:tcPr>
          <w:p w14:paraId="3D94F5C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30 min</w:t>
            </w:r>
          </w:p>
        </w:tc>
        <w:tc>
          <w:tcPr>
            <w:tcW w:w="1358" w:type="dxa"/>
            <w:shd w:val="clear" w:color="auto" w:fill="auto"/>
          </w:tcPr>
          <w:p w14:paraId="16A54330"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 pracovních dnů</w:t>
            </w:r>
          </w:p>
        </w:tc>
      </w:tr>
      <w:tr w:rsidR="000123FE" w:rsidRPr="00FB024F" w14:paraId="340610AE" w14:textId="77777777" w:rsidTr="000123FE">
        <w:tc>
          <w:tcPr>
            <w:tcW w:w="2570" w:type="dxa"/>
            <w:shd w:val="clear" w:color="auto" w:fill="auto"/>
          </w:tcPr>
          <w:p w14:paraId="2C2CB52C"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SMS a současně mail</w:t>
            </w:r>
          </w:p>
        </w:tc>
        <w:tc>
          <w:tcPr>
            <w:tcW w:w="1358" w:type="dxa"/>
            <w:shd w:val="clear" w:color="auto" w:fill="auto"/>
          </w:tcPr>
          <w:p w14:paraId="4A2F2E8D"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358" w:type="dxa"/>
            <w:shd w:val="clear" w:color="auto" w:fill="auto"/>
          </w:tcPr>
          <w:p w14:paraId="0F19C1B3"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513" w:type="dxa"/>
            <w:shd w:val="clear" w:color="auto" w:fill="auto"/>
          </w:tcPr>
          <w:p w14:paraId="6A28A7C6" w14:textId="77777777" w:rsidR="000123FE" w:rsidRPr="00FB024F" w:rsidRDefault="000123FE" w:rsidP="000123FE">
            <w:pPr>
              <w:spacing w:before="60" w:after="60"/>
              <w:jc w:val="center"/>
              <w:rPr>
                <w:rFonts w:ascii="Segoe UI" w:hAnsi="Segoe UI" w:cs="Segoe UI"/>
                <w:sz w:val="20"/>
                <w:szCs w:val="20"/>
              </w:rPr>
            </w:pPr>
          </w:p>
        </w:tc>
        <w:tc>
          <w:tcPr>
            <w:tcW w:w="1203" w:type="dxa"/>
            <w:shd w:val="clear" w:color="auto" w:fill="auto"/>
          </w:tcPr>
          <w:p w14:paraId="34B9362A"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358" w:type="dxa"/>
            <w:shd w:val="clear" w:color="auto" w:fill="auto"/>
          </w:tcPr>
          <w:p w14:paraId="405FBDED" w14:textId="77777777" w:rsidR="000123FE" w:rsidRPr="00FB024F" w:rsidRDefault="000123FE" w:rsidP="000123FE">
            <w:pPr>
              <w:spacing w:before="60" w:after="60"/>
              <w:jc w:val="center"/>
              <w:rPr>
                <w:rFonts w:ascii="Segoe UI" w:hAnsi="Segoe UI" w:cs="Segoe UI"/>
                <w:sz w:val="20"/>
                <w:szCs w:val="20"/>
              </w:rPr>
            </w:pPr>
          </w:p>
        </w:tc>
      </w:tr>
      <w:tr w:rsidR="000123FE" w:rsidRPr="00FB024F" w14:paraId="07213F82" w14:textId="77777777" w:rsidTr="000123FE">
        <w:tc>
          <w:tcPr>
            <w:tcW w:w="2570" w:type="dxa"/>
            <w:shd w:val="clear" w:color="auto" w:fill="auto"/>
          </w:tcPr>
          <w:p w14:paraId="67BAA60B"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Pouze e-mail</w:t>
            </w:r>
          </w:p>
        </w:tc>
        <w:tc>
          <w:tcPr>
            <w:tcW w:w="1358" w:type="dxa"/>
            <w:shd w:val="clear" w:color="auto" w:fill="auto"/>
          </w:tcPr>
          <w:p w14:paraId="7E80F518" w14:textId="77777777" w:rsidR="000123FE" w:rsidRPr="00FB024F" w:rsidRDefault="000123FE" w:rsidP="000123FE">
            <w:pPr>
              <w:spacing w:before="60" w:after="60"/>
              <w:jc w:val="center"/>
              <w:rPr>
                <w:rFonts w:ascii="Segoe UI" w:hAnsi="Segoe UI" w:cs="Segoe UI"/>
                <w:sz w:val="20"/>
                <w:szCs w:val="20"/>
              </w:rPr>
            </w:pPr>
          </w:p>
        </w:tc>
        <w:tc>
          <w:tcPr>
            <w:tcW w:w="1358" w:type="dxa"/>
            <w:shd w:val="clear" w:color="auto" w:fill="auto"/>
          </w:tcPr>
          <w:p w14:paraId="344798A6" w14:textId="77777777" w:rsidR="000123FE" w:rsidRPr="00FB024F" w:rsidRDefault="000123FE" w:rsidP="000123FE">
            <w:pPr>
              <w:spacing w:before="60" w:after="60"/>
              <w:jc w:val="center"/>
              <w:rPr>
                <w:rFonts w:ascii="Segoe UI" w:hAnsi="Segoe UI" w:cs="Segoe UI"/>
                <w:sz w:val="20"/>
                <w:szCs w:val="20"/>
              </w:rPr>
            </w:pPr>
          </w:p>
        </w:tc>
        <w:tc>
          <w:tcPr>
            <w:tcW w:w="1513" w:type="dxa"/>
            <w:shd w:val="clear" w:color="auto" w:fill="auto"/>
          </w:tcPr>
          <w:p w14:paraId="39B7E6C1"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203" w:type="dxa"/>
            <w:shd w:val="clear" w:color="auto" w:fill="auto"/>
          </w:tcPr>
          <w:p w14:paraId="5F1C5AC5" w14:textId="77777777" w:rsidR="000123FE" w:rsidRPr="00FB024F" w:rsidRDefault="000123FE" w:rsidP="000123FE">
            <w:pPr>
              <w:spacing w:before="60" w:after="60"/>
              <w:jc w:val="center"/>
              <w:rPr>
                <w:rFonts w:ascii="Segoe UI" w:hAnsi="Segoe UI" w:cs="Segoe UI"/>
                <w:sz w:val="20"/>
                <w:szCs w:val="20"/>
              </w:rPr>
            </w:pPr>
          </w:p>
        </w:tc>
        <w:tc>
          <w:tcPr>
            <w:tcW w:w="1358" w:type="dxa"/>
            <w:shd w:val="clear" w:color="auto" w:fill="auto"/>
          </w:tcPr>
          <w:p w14:paraId="5DD31D8B"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r>
      <w:tr w:rsidR="000123FE" w:rsidRPr="00FB024F" w14:paraId="1669E215" w14:textId="77777777" w:rsidTr="000123FE">
        <w:tc>
          <w:tcPr>
            <w:tcW w:w="2570" w:type="dxa"/>
            <w:shd w:val="clear" w:color="auto" w:fill="auto"/>
          </w:tcPr>
          <w:p w14:paraId="218E01D2"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Identifikace místa</w:t>
            </w:r>
          </w:p>
        </w:tc>
        <w:tc>
          <w:tcPr>
            <w:tcW w:w="1358" w:type="dxa"/>
            <w:shd w:val="clear" w:color="auto" w:fill="auto"/>
          </w:tcPr>
          <w:p w14:paraId="5FE8937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Konkrétní, přesný popis – minimálně </w:t>
            </w:r>
            <w:proofErr w:type="gramStart"/>
            <w:r w:rsidRPr="00FB024F">
              <w:rPr>
                <w:rFonts w:ascii="Segoe UI" w:hAnsi="Segoe UI" w:cs="Segoe UI"/>
                <w:sz w:val="20"/>
                <w:szCs w:val="20"/>
              </w:rPr>
              <w:t>identifikace - číslo</w:t>
            </w:r>
            <w:proofErr w:type="gramEnd"/>
            <w:r w:rsidRPr="00FB024F">
              <w:rPr>
                <w:rFonts w:ascii="Segoe UI" w:hAnsi="Segoe UI" w:cs="Segoe UI"/>
                <w:sz w:val="20"/>
                <w:szCs w:val="20"/>
              </w:rPr>
              <w:t xml:space="preserve"> orientační nemovitostí, ulice a obec</w:t>
            </w:r>
          </w:p>
        </w:tc>
        <w:tc>
          <w:tcPr>
            <w:tcW w:w="1358" w:type="dxa"/>
            <w:shd w:val="clear" w:color="auto" w:fill="auto"/>
          </w:tcPr>
          <w:p w14:paraId="786EA66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513" w:type="dxa"/>
            <w:shd w:val="clear" w:color="auto" w:fill="auto"/>
          </w:tcPr>
          <w:p w14:paraId="47F1C92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203" w:type="dxa"/>
            <w:shd w:val="clear" w:color="auto" w:fill="auto"/>
          </w:tcPr>
          <w:p w14:paraId="21BDD46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358" w:type="dxa"/>
            <w:shd w:val="clear" w:color="auto" w:fill="auto"/>
          </w:tcPr>
          <w:p w14:paraId="0A8B207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lokalizace Havárie nebo Poruchy včetně příčin</w:t>
            </w:r>
          </w:p>
        </w:tc>
      </w:tr>
      <w:tr w:rsidR="000123FE" w:rsidRPr="00FB024F" w14:paraId="67BE5A61" w14:textId="77777777" w:rsidTr="000123FE">
        <w:tc>
          <w:tcPr>
            <w:tcW w:w="2570" w:type="dxa"/>
            <w:shd w:val="clear" w:color="auto" w:fill="auto"/>
          </w:tcPr>
          <w:p w14:paraId="7712F978"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Identifikace rozsahu omezení nebo přerušení dodávky</w:t>
            </w:r>
          </w:p>
        </w:tc>
        <w:tc>
          <w:tcPr>
            <w:tcW w:w="1358" w:type="dxa"/>
            <w:shd w:val="clear" w:color="auto" w:fill="auto"/>
          </w:tcPr>
          <w:p w14:paraId="2DF9797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Odborný odhad – min. identifikace – ulice plus obec</w:t>
            </w:r>
          </w:p>
        </w:tc>
        <w:tc>
          <w:tcPr>
            <w:tcW w:w="1358" w:type="dxa"/>
            <w:shd w:val="clear" w:color="auto" w:fill="auto"/>
          </w:tcPr>
          <w:p w14:paraId="56B684D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Skutečné omezení – min. </w:t>
            </w:r>
            <w:proofErr w:type="gramStart"/>
            <w:r w:rsidRPr="00FB024F">
              <w:rPr>
                <w:rFonts w:ascii="Segoe UI" w:hAnsi="Segoe UI" w:cs="Segoe UI"/>
                <w:sz w:val="20"/>
                <w:szCs w:val="20"/>
              </w:rPr>
              <w:t>identifikace - číslo</w:t>
            </w:r>
            <w:proofErr w:type="gramEnd"/>
            <w:r w:rsidRPr="00FB024F">
              <w:rPr>
                <w:rFonts w:ascii="Segoe UI" w:hAnsi="Segoe UI" w:cs="Segoe UI"/>
                <w:sz w:val="20"/>
                <w:szCs w:val="20"/>
              </w:rPr>
              <w:t xml:space="preserve"> orientační nemovitostí a ulice plus obec</w:t>
            </w:r>
          </w:p>
        </w:tc>
        <w:tc>
          <w:tcPr>
            <w:tcW w:w="1513" w:type="dxa"/>
            <w:shd w:val="clear" w:color="auto" w:fill="auto"/>
          </w:tcPr>
          <w:p w14:paraId="3313943C" w14:textId="77777777" w:rsidR="000123FE" w:rsidRPr="00FB024F" w:rsidRDefault="000123FE" w:rsidP="000123FE">
            <w:pPr>
              <w:spacing w:before="60" w:after="60"/>
              <w:jc w:val="left"/>
              <w:rPr>
                <w:rFonts w:ascii="Segoe UI" w:hAnsi="Segoe UI" w:cs="Segoe UI"/>
                <w:sz w:val="20"/>
                <w:szCs w:val="20"/>
              </w:rPr>
            </w:pPr>
          </w:p>
        </w:tc>
        <w:tc>
          <w:tcPr>
            <w:tcW w:w="1203" w:type="dxa"/>
            <w:shd w:val="clear" w:color="auto" w:fill="auto"/>
          </w:tcPr>
          <w:p w14:paraId="112A9100"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2909604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omezení / přerušení dodávky</w:t>
            </w:r>
          </w:p>
        </w:tc>
      </w:tr>
      <w:tr w:rsidR="000123FE" w:rsidRPr="00FB024F" w14:paraId="2DB06F80" w14:textId="77777777" w:rsidTr="000123FE">
        <w:tc>
          <w:tcPr>
            <w:tcW w:w="2570" w:type="dxa"/>
            <w:shd w:val="clear" w:color="auto" w:fill="auto"/>
          </w:tcPr>
          <w:p w14:paraId="0C9E20FF"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Opatření k odstranění</w:t>
            </w:r>
          </w:p>
        </w:tc>
        <w:tc>
          <w:tcPr>
            <w:tcW w:w="1358" w:type="dxa"/>
            <w:shd w:val="clear" w:color="auto" w:fill="auto"/>
          </w:tcPr>
          <w:p w14:paraId="29647D60"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0F2AA232"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minimálně počet pracovníků, počet a typ mechanizace, popis oznámení</w:t>
            </w:r>
          </w:p>
        </w:tc>
        <w:tc>
          <w:tcPr>
            <w:tcW w:w="1513" w:type="dxa"/>
            <w:shd w:val="clear" w:color="auto" w:fill="auto"/>
          </w:tcPr>
          <w:p w14:paraId="719D153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minimálně počet pracovníků, počet a typ mechanizace, popis oznámení</w:t>
            </w:r>
          </w:p>
        </w:tc>
        <w:tc>
          <w:tcPr>
            <w:tcW w:w="1203" w:type="dxa"/>
            <w:shd w:val="clear" w:color="auto" w:fill="auto"/>
          </w:tcPr>
          <w:p w14:paraId="324453B3"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Informace o čase obnovení dodávky</w:t>
            </w:r>
          </w:p>
        </w:tc>
        <w:tc>
          <w:tcPr>
            <w:tcW w:w="1358" w:type="dxa"/>
            <w:shd w:val="clear" w:color="auto" w:fill="auto"/>
          </w:tcPr>
          <w:p w14:paraId="024BB6C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splnění oznamovací povinnosti</w:t>
            </w:r>
          </w:p>
        </w:tc>
      </w:tr>
      <w:tr w:rsidR="000123FE" w:rsidRPr="00FB024F" w14:paraId="4A8245C3" w14:textId="77777777" w:rsidTr="000123FE">
        <w:tc>
          <w:tcPr>
            <w:tcW w:w="2570" w:type="dxa"/>
            <w:shd w:val="clear" w:color="auto" w:fill="auto"/>
          </w:tcPr>
          <w:p w14:paraId="64B24E9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Popis průběhu prací</w:t>
            </w:r>
          </w:p>
        </w:tc>
        <w:tc>
          <w:tcPr>
            <w:tcW w:w="1358" w:type="dxa"/>
            <w:shd w:val="clear" w:color="auto" w:fill="auto"/>
          </w:tcPr>
          <w:p w14:paraId="277E5744"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34E6A611" w14:textId="77777777" w:rsidR="000123FE" w:rsidRPr="00FB024F" w:rsidRDefault="000123FE" w:rsidP="000123FE">
            <w:pPr>
              <w:spacing w:before="60" w:after="60"/>
              <w:jc w:val="left"/>
              <w:rPr>
                <w:rFonts w:ascii="Segoe UI" w:hAnsi="Segoe UI" w:cs="Segoe UI"/>
                <w:sz w:val="20"/>
                <w:szCs w:val="20"/>
              </w:rPr>
            </w:pPr>
          </w:p>
        </w:tc>
        <w:tc>
          <w:tcPr>
            <w:tcW w:w="1513" w:type="dxa"/>
            <w:shd w:val="clear" w:color="auto" w:fill="auto"/>
          </w:tcPr>
          <w:p w14:paraId="0F7DB64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již realizovaných prací a předpokládan</w:t>
            </w:r>
            <w:r w:rsidRPr="00FB024F">
              <w:rPr>
                <w:rFonts w:ascii="Segoe UI" w:hAnsi="Segoe UI" w:cs="Segoe UI"/>
                <w:sz w:val="20"/>
                <w:szCs w:val="20"/>
              </w:rPr>
              <w:lastRenderedPageBreak/>
              <w:t>é práce v nejbližších 120 minutách</w:t>
            </w:r>
          </w:p>
        </w:tc>
        <w:tc>
          <w:tcPr>
            <w:tcW w:w="1203" w:type="dxa"/>
            <w:shd w:val="clear" w:color="auto" w:fill="auto"/>
          </w:tcPr>
          <w:p w14:paraId="64C60B3E"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1CAA40B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Popis a vyhodnocení průběhu řešení </w:t>
            </w:r>
            <w:r w:rsidRPr="00FB024F">
              <w:rPr>
                <w:rFonts w:ascii="Segoe UI" w:hAnsi="Segoe UI" w:cs="Segoe UI"/>
                <w:sz w:val="20"/>
                <w:szCs w:val="20"/>
              </w:rPr>
              <w:lastRenderedPageBreak/>
              <w:t>Havárie nebo Poruchy</w:t>
            </w:r>
          </w:p>
        </w:tc>
      </w:tr>
      <w:tr w:rsidR="000123FE" w:rsidRPr="00FB024F" w14:paraId="4240F2CD" w14:textId="77777777" w:rsidTr="000123FE">
        <w:tc>
          <w:tcPr>
            <w:tcW w:w="2570" w:type="dxa"/>
            <w:shd w:val="clear" w:color="auto" w:fill="auto"/>
          </w:tcPr>
          <w:p w14:paraId="02BB1F0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lastRenderedPageBreak/>
              <w:t>Způsob nouzového zásobování</w:t>
            </w:r>
          </w:p>
        </w:tc>
        <w:tc>
          <w:tcPr>
            <w:tcW w:w="1358" w:type="dxa"/>
            <w:shd w:val="clear" w:color="auto" w:fill="auto"/>
          </w:tcPr>
          <w:p w14:paraId="5FA263E6"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73DF6145" w14:textId="77777777" w:rsidR="000123FE" w:rsidRPr="00FB024F" w:rsidRDefault="000123FE" w:rsidP="000123FE">
            <w:pPr>
              <w:spacing w:before="60" w:after="60"/>
              <w:rPr>
                <w:rFonts w:ascii="Segoe UI" w:hAnsi="Segoe UI" w:cs="Segoe UI"/>
                <w:sz w:val="20"/>
                <w:szCs w:val="20"/>
              </w:rPr>
            </w:pPr>
          </w:p>
        </w:tc>
        <w:tc>
          <w:tcPr>
            <w:tcW w:w="1513" w:type="dxa"/>
            <w:shd w:val="clear" w:color="auto" w:fill="auto"/>
          </w:tcPr>
          <w:p w14:paraId="5BA3886E"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 lokalita (číslo orientační nemovitostí, ulice a obec), počet a kapacita stanovišť</w:t>
            </w:r>
          </w:p>
        </w:tc>
        <w:tc>
          <w:tcPr>
            <w:tcW w:w="1203" w:type="dxa"/>
            <w:shd w:val="clear" w:color="auto" w:fill="auto"/>
          </w:tcPr>
          <w:p w14:paraId="2BB5C140"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76C36D3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nouzového zásobování</w:t>
            </w:r>
          </w:p>
        </w:tc>
      </w:tr>
      <w:tr w:rsidR="000123FE" w:rsidRPr="00FB024F" w14:paraId="04FC8801" w14:textId="77777777" w:rsidTr="000123FE">
        <w:tc>
          <w:tcPr>
            <w:tcW w:w="2570" w:type="dxa"/>
            <w:shd w:val="clear" w:color="auto" w:fill="auto"/>
          </w:tcPr>
          <w:p w14:paraId="50AF8201"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Způsob informování Odběratelů</w:t>
            </w:r>
          </w:p>
        </w:tc>
        <w:tc>
          <w:tcPr>
            <w:tcW w:w="1358" w:type="dxa"/>
            <w:shd w:val="clear" w:color="auto" w:fill="auto"/>
          </w:tcPr>
          <w:p w14:paraId="781B50E7"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4AFBA760" w14:textId="77777777" w:rsidR="000123FE" w:rsidRPr="00FB024F" w:rsidRDefault="000123FE" w:rsidP="000123FE">
            <w:pPr>
              <w:spacing w:before="60" w:after="60"/>
              <w:rPr>
                <w:rFonts w:ascii="Segoe UI" w:hAnsi="Segoe UI" w:cs="Segoe UI"/>
                <w:sz w:val="20"/>
                <w:szCs w:val="20"/>
              </w:rPr>
            </w:pPr>
          </w:p>
        </w:tc>
        <w:tc>
          <w:tcPr>
            <w:tcW w:w="1513" w:type="dxa"/>
            <w:shd w:val="clear" w:color="auto" w:fill="auto"/>
          </w:tcPr>
          <w:p w14:paraId="3350F8A6" w14:textId="4D16E4D6"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Použitá forma, např. letáky, rozhlas, www stránky, maily </w:t>
            </w:r>
            <w:r w:rsidR="00AE110F">
              <w:rPr>
                <w:rFonts w:ascii="Segoe UI" w:hAnsi="Segoe UI" w:cs="Segoe UI"/>
                <w:sz w:val="20"/>
                <w:szCs w:val="20"/>
              </w:rPr>
              <w:t>Vybraným</w:t>
            </w:r>
            <w:r w:rsidR="00AE110F" w:rsidRPr="00FB024F">
              <w:rPr>
                <w:rFonts w:ascii="Segoe UI" w:hAnsi="Segoe UI" w:cs="Segoe UI"/>
                <w:sz w:val="20"/>
                <w:szCs w:val="20"/>
              </w:rPr>
              <w:t xml:space="preserve"> </w:t>
            </w:r>
            <w:r w:rsidRPr="00FB024F">
              <w:rPr>
                <w:rFonts w:ascii="Segoe UI" w:hAnsi="Segoe UI" w:cs="Segoe UI"/>
                <w:sz w:val="20"/>
                <w:szCs w:val="20"/>
              </w:rPr>
              <w:t>Odběratelům</w:t>
            </w:r>
          </w:p>
        </w:tc>
        <w:tc>
          <w:tcPr>
            <w:tcW w:w="1203" w:type="dxa"/>
            <w:shd w:val="clear" w:color="auto" w:fill="auto"/>
          </w:tcPr>
          <w:p w14:paraId="445FCBED"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2A1F11D9"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informování Odběratelů</w:t>
            </w:r>
          </w:p>
        </w:tc>
      </w:tr>
      <w:tr w:rsidR="000123FE" w:rsidRPr="00FB024F" w14:paraId="35C47D28" w14:textId="77777777" w:rsidTr="000123FE">
        <w:tc>
          <w:tcPr>
            <w:tcW w:w="2570" w:type="dxa"/>
            <w:tcBorders>
              <w:bottom w:val="single" w:sz="4" w:space="0" w:color="auto"/>
            </w:tcBorders>
            <w:shd w:val="clear" w:color="auto" w:fill="auto"/>
          </w:tcPr>
          <w:p w14:paraId="66FA3D7E"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Rozsah omezení dopravy</w:t>
            </w:r>
          </w:p>
        </w:tc>
        <w:tc>
          <w:tcPr>
            <w:tcW w:w="1358" w:type="dxa"/>
            <w:tcBorders>
              <w:bottom w:val="single" w:sz="4" w:space="0" w:color="auto"/>
            </w:tcBorders>
            <w:shd w:val="clear" w:color="auto" w:fill="auto"/>
          </w:tcPr>
          <w:p w14:paraId="2915EE48" w14:textId="77777777" w:rsidR="000123FE" w:rsidRPr="00FB024F" w:rsidRDefault="000123FE" w:rsidP="000123FE">
            <w:pPr>
              <w:spacing w:before="60" w:after="60"/>
              <w:jc w:val="left"/>
              <w:rPr>
                <w:rFonts w:ascii="Segoe UI" w:hAnsi="Segoe UI" w:cs="Segoe UI"/>
                <w:sz w:val="20"/>
                <w:szCs w:val="20"/>
              </w:rPr>
            </w:pPr>
          </w:p>
        </w:tc>
        <w:tc>
          <w:tcPr>
            <w:tcW w:w="1358" w:type="dxa"/>
            <w:tcBorders>
              <w:bottom w:val="single" w:sz="4" w:space="0" w:color="auto"/>
            </w:tcBorders>
            <w:shd w:val="clear" w:color="auto" w:fill="auto"/>
          </w:tcPr>
          <w:p w14:paraId="4962FC06"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omezení – min. ulice a obec</w:t>
            </w:r>
          </w:p>
        </w:tc>
        <w:tc>
          <w:tcPr>
            <w:tcW w:w="1513" w:type="dxa"/>
            <w:tcBorders>
              <w:bottom w:val="single" w:sz="4" w:space="0" w:color="auto"/>
            </w:tcBorders>
            <w:shd w:val="clear" w:color="auto" w:fill="auto"/>
          </w:tcPr>
          <w:p w14:paraId="756B5109"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omezení – min. ulice a obec</w:t>
            </w:r>
          </w:p>
        </w:tc>
        <w:tc>
          <w:tcPr>
            <w:tcW w:w="1203" w:type="dxa"/>
            <w:tcBorders>
              <w:bottom w:val="single" w:sz="4" w:space="0" w:color="auto"/>
            </w:tcBorders>
            <w:shd w:val="clear" w:color="auto" w:fill="auto"/>
          </w:tcPr>
          <w:p w14:paraId="3110C4D3" w14:textId="77777777" w:rsidR="000123FE" w:rsidRPr="00FB024F" w:rsidRDefault="000123FE" w:rsidP="000123FE">
            <w:pPr>
              <w:spacing w:before="60" w:after="60"/>
              <w:jc w:val="left"/>
              <w:rPr>
                <w:rFonts w:ascii="Segoe UI" w:hAnsi="Segoe UI" w:cs="Segoe UI"/>
                <w:sz w:val="20"/>
                <w:szCs w:val="20"/>
              </w:rPr>
            </w:pPr>
          </w:p>
        </w:tc>
        <w:tc>
          <w:tcPr>
            <w:tcW w:w="1358" w:type="dxa"/>
            <w:tcBorders>
              <w:bottom w:val="single" w:sz="4" w:space="0" w:color="auto"/>
            </w:tcBorders>
            <w:shd w:val="clear" w:color="auto" w:fill="auto"/>
          </w:tcPr>
          <w:p w14:paraId="6B5BA48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omezení dopravy</w:t>
            </w:r>
          </w:p>
        </w:tc>
      </w:tr>
      <w:tr w:rsidR="000123FE" w:rsidRPr="00FB024F" w14:paraId="6F936918" w14:textId="77777777" w:rsidTr="000123FE">
        <w:tc>
          <w:tcPr>
            <w:tcW w:w="2570" w:type="dxa"/>
            <w:tcBorders>
              <w:top w:val="single" w:sz="4" w:space="0" w:color="auto"/>
              <w:bottom w:val="single" w:sz="4" w:space="0" w:color="auto"/>
            </w:tcBorders>
            <w:shd w:val="clear" w:color="auto" w:fill="auto"/>
          </w:tcPr>
          <w:p w14:paraId="4E022965"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Odhad nákladů na odstranění Havárie, včetně nouzového zásobování</w:t>
            </w:r>
          </w:p>
        </w:tc>
        <w:tc>
          <w:tcPr>
            <w:tcW w:w="1358" w:type="dxa"/>
            <w:tcBorders>
              <w:top w:val="single" w:sz="4" w:space="0" w:color="auto"/>
              <w:bottom w:val="single" w:sz="4" w:space="0" w:color="auto"/>
            </w:tcBorders>
            <w:shd w:val="clear" w:color="auto" w:fill="auto"/>
          </w:tcPr>
          <w:p w14:paraId="43FAD49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Předběžný počáteční odhad</w:t>
            </w:r>
          </w:p>
        </w:tc>
        <w:tc>
          <w:tcPr>
            <w:tcW w:w="1358" w:type="dxa"/>
            <w:tcBorders>
              <w:top w:val="single" w:sz="4" w:space="0" w:color="auto"/>
              <w:bottom w:val="single" w:sz="4" w:space="0" w:color="auto"/>
            </w:tcBorders>
            <w:shd w:val="clear" w:color="auto" w:fill="auto"/>
          </w:tcPr>
          <w:p w14:paraId="08B9A675" w14:textId="77777777" w:rsidR="000123FE" w:rsidRPr="00FB024F" w:rsidRDefault="000123FE" w:rsidP="000123FE">
            <w:pPr>
              <w:spacing w:before="60" w:after="60"/>
              <w:jc w:val="left"/>
              <w:rPr>
                <w:rFonts w:ascii="Segoe UI" w:hAnsi="Segoe UI" w:cs="Segoe UI"/>
                <w:sz w:val="20"/>
                <w:szCs w:val="20"/>
              </w:rPr>
            </w:pPr>
          </w:p>
        </w:tc>
        <w:tc>
          <w:tcPr>
            <w:tcW w:w="1513" w:type="dxa"/>
            <w:tcBorders>
              <w:top w:val="single" w:sz="4" w:space="0" w:color="auto"/>
              <w:bottom w:val="single" w:sz="4" w:space="0" w:color="auto"/>
            </w:tcBorders>
            <w:shd w:val="clear" w:color="auto" w:fill="auto"/>
          </w:tcPr>
          <w:p w14:paraId="55337992" w14:textId="77777777" w:rsidR="000123FE" w:rsidRPr="00FB024F" w:rsidRDefault="000123FE" w:rsidP="000123FE">
            <w:pPr>
              <w:spacing w:before="60" w:after="60"/>
              <w:jc w:val="left"/>
              <w:rPr>
                <w:rFonts w:ascii="Segoe UI" w:hAnsi="Segoe UI" w:cs="Segoe UI"/>
                <w:sz w:val="20"/>
                <w:szCs w:val="20"/>
              </w:rPr>
            </w:pPr>
          </w:p>
        </w:tc>
        <w:tc>
          <w:tcPr>
            <w:tcW w:w="1203" w:type="dxa"/>
            <w:tcBorders>
              <w:top w:val="single" w:sz="4" w:space="0" w:color="auto"/>
              <w:bottom w:val="single" w:sz="4" w:space="0" w:color="auto"/>
            </w:tcBorders>
            <w:shd w:val="clear" w:color="auto" w:fill="auto"/>
          </w:tcPr>
          <w:p w14:paraId="32CBB02E" w14:textId="77777777" w:rsidR="000123FE" w:rsidRPr="00FB024F" w:rsidRDefault="000123FE" w:rsidP="000123FE">
            <w:pPr>
              <w:spacing w:before="60" w:after="60"/>
              <w:jc w:val="left"/>
              <w:rPr>
                <w:rFonts w:ascii="Segoe UI" w:hAnsi="Segoe UI" w:cs="Segoe UI"/>
                <w:sz w:val="20"/>
                <w:szCs w:val="20"/>
              </w:rPr>
            </w:pPr>
          </w:p>
        </w:tc>
        <w:tc>
          <w:tcPr>
            <w:tcW w:w="1358" w:type="dxa"/>
            <w:tcBorders>
              <w:top w:val="single" w:sz="4" w:space="0" w:color="auto"/>
              <w:bottom w:val="single" w:sz="4" w:space="0" w:color="auto"/>
            </w:tcBorders>
            <w:shd w:val="clear" w:color="auto" w:fill="auto"/>
          </w:tcPr>
          <w:p w14:paraId="4B329BE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Uvádí se max. odhad s přesností na desítky tisíc Kč, popř. intervalem od – do </w:t>
            </w:r>
          </w:p>
        </w:tc>
      </w:tr>
    </w:tbl>
    <w:p w14:paraId="0533B3CF" w14:textId="77777777" w:rsidR="000123FE" w:rsidRDefault="000123FE" w:rsidP="000123FE">
      <w:pPr>
        <w:rPr>
          <w:b/>
        </w:rPr>
      </w:pPr>
    </w:p>
    <w:p w14:paraId="2B85C9DE" w14:textId="0255C534" w:rsidR="000123FE" w:rsidRPr="00FB024F" w:rsidRDefault="000123FE" w:rsidP="00FB024F">
      <w:pPr>
        <w:pStyle w:val="Nadpis3"/>
      </w:pPr>
      <w:r w:rsidRPr="00FB024F">
        <w:t>Provozovatel je povinen informovat Vlastníka o počtu ostatních Havárií nebo Poruch Vodovodu a/nebo Kanalizace v rámci Zpráv o Provozování. Tyto Havárie nebo Poruchy musí být zároveň evidovány (včetně „závažných“ a „významných“) v povinném softwaru Provozovatele s</w:t>
      </w:r>
      <w:r w:rsidR="00AE110F">
        <w:t> </w:t>
      </w:r>
      <w:r w:rsidRPr="00FB024F">
        <w:t>možností</w:t>
      </w:r>
      <w:r w:rsidR="00AE110F">
        <w:t xml:space="preserve"> online</w:t>
      </w:r>
      <w:r w:rsidRPr="00FB024F">
        <w:t xml:space="preserve"> uživatelského přístupu Vlastníka. Software pro evidenci Havárií nebo Poruch musí identifikovat každou Havárii nebo Poruchu nejméně z hlediska lokality (a to také v návaznosti na GIS), časových údajů (nahlášení, zahájení odstraňování příčin, obnovení Provozování, doby</w:t>
      </w:r>
      <w:r w:rsidRPr="004D1C08">
        <w:t xml:space="preserve"> podstatného dopravního omezení), počtu </w:t>
      </w:r>
      <w:r w:rsidRPr="004D1C08">
        <w:lastRenderedPageBreak/>
        <w:t xml:space="preserve">zasažených přípojek (odhad počtu </w:t>
      </w:r>
      <w:r w:rsidRPr="00FB024F">
        <w:t xml:space="preserve">obyvatel), popř. fotodokumentaci (povinně u závažných Havárií). </w:t>
      </w:r>
    </w:p>
    <w:p w14:paraId="469E0FEE" w14:textId="77777777" w:rsidR="000123FE" w:rsidRPr="00FB024F" w:rsidRDefault="000123FE" w:rsidP="00C60442">
      <w:pPr>
        <w:pStyle w:val="Nadpis3"/>
      </w:pPr>
      <w:r w:rsidRPr="00FB024F">
        <w:t>Za nesplnění výše uvedených informačních povinností v případě Havárií nebo Poruch (ať už obsahu, tak včasnosti předávání informací) se Provozovateli stanovují dva pokutové body. V případě, že během jednoho kalendářního roku dojde k opakovanému porušení informační povinnosti ve stejném ukazateli, bude se hodnota pokutových bodů zvyšovat úměrně počtu opakování.</w:t>
      </w:r>
    </w:p>
    <w:sectPr w:rsidR="000123FE" w:rsidRPr="00FB024F" w:rsidSect="003A0295">
      <w:pgSz w:w="11906" w:h="16838" w:code="9"/>
      <w:pgMar w:top="1749" w:right="1106" w:bottom="1418" w:left="1440" w:header="709"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A63A6B" w14:textId="77777777" w:rsidR="00D25F0C" w:rsidRDefault="00D25F0C">
      <w:r>
        <w:separator/>
      </w:r>
    </w:p>
  </w:endnote>
  <w:endnote w:type="continuationSeparator" w:id="0">
    <w:p w14:paraId="25A29FB0" w14:textId="77777777" w:rsidR="00D25F0C" w:rsidRDefault="00D25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Garamond MT">
    <w:altName w:val="Garamond"/>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ECBB3" w14:textId="77777777" w:rsidR="00AE3A31" w:rsidRDefault="00AE3A31" w:rsidP="006B53D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A499094" w14:textId="77777777" w:rsidR="00AE3A31" w:rsidRDefault="00AE3A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864B5" w14:textId="5E52D896" w:rsidR="00AE3A31" w:rsidRPr="00BC629B" w:rsidRDefault="00AE3A31"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20</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68</w:t>
    </w:r>
    <w:r w:rsidRPr="00BC629B">
      <w:rPr>
        <w:rFonts w:ascii="Segoe UI" w:hAnsi="Segoe UI" w:cs="Segoe UI"/>
        <w:b/>
        <w:bCs/>
        <w:sz w:val="18"/>
        <w:szCs w:val="18"/>
      </w:rPr>
      <w:fldChar w:fldCharType="end"/>
    </w:r>
    <w:r w:rsidRPr="00BC629B">
      <w:rPr>
        <w:rFonts w:ascii="Segoe UI" w:hAnsi="Segoe UI" w:cs="Segoe UI"/>
        <w:b/>
        <w:bCs/>
        <w:sz w:val="18"/>
        <w:szCs w:val="18"/>
      </w:rPr>
      <w:t xml:space="preserve"> </w:t>
    </w:r>
  </w:p>
  <w:p w14:paraId="5E7C3E88" w14:textId="77777777" w:rsidR="00AE3A31" w:rsidRPr="00BC629B" w:rsidRDefault="00AE3A31"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 xml:space="preserve">MT </w:t>
    </w:r>
    <w:proofErr w:type="spellStart"/>
    <w:r w:rsidRPr="001447AE">
      <w:rPr>
        <w:rFonts w:ascii="Segoe UI" w:hAnsi="Segoe UI" w:cs="Segoe UI"/>
        <w:b/>
        <w:i/>
        <w:color w:val="595959" w:themeColor="text1" w:themeTint="A6"/>
        <w:sz w:val="16"/>
        <w:szCs w:val="18"/>
      </w:rPr>
      <w:t>Lega</w:t>
    </w:r>
    <w:r>
      <w:rPr>
        <w:rFonts w:ascii="Segoe UI" w:hAnsi="Segoe UI" w:cs="Segoe UI"/>
        <w:b/>
        <w:i/>
        <w:color w:val="595959" w:themeColor="text1" w:themeTint="A6"/>
        <w:sz w:val="16"/>
        <w:szCs w:val="18"/>
      </w:rPr>
      <w:t>l</w:t>
    </w:r>
    <w:proofErr w:type="spellEnd"/>
    <w:r>
      <w:rPr>
        <w:rFonts w:ascii="Segoe UI" w:hAnsi="Segoe UI" w:cs="Segoe UI"/>
        <w:b/>
        <w:i/>
        <w:color w:val="595959" w:themeColor="text1" w:themeTint="A6"/>
        <w:sz w:val="16"/>
        <w:szCs w:val="18"/>
      </w:rPr>
      <w:t xml:space="preserve"> </w:t>
    </w:r>
    <w:proofErr w:type="spellStart"/>
    <w:proofErr w:type="gramStart"/>
    <w:r>
      <w:rPr>
        <w:rFonts w:ascii="Segoe UI" w:hAnsi="Segoe UI" w:cs="Segoe UI"/>
        <w:b/>
        <w:i/>
        <w:color w:val="595959" w:themeColor="text1" w:themeTint="A6"/>
        <w:sz w:val="16"/>
        <w:szCs w:val="18"/>
      </w:rPr>
      <w:t>s.r.o.,</w:t>
    </w:r>
    <w:r w:rsidRPr="001447AE">
      <w:rPr>
        <w:rFonts w:ascii="Segoe UI" w:hAnsi="Segoe UI" w:cs="Segoe UI"/>
        <w:b/>
        <w:i/>
        <w:color w:val="595959" w:themeColor="text1" w:themeTint="A6"/>
        <w:sz w:val="16"/>
        <w:szCs w:val="18"/>
      </w:rPr>
      <w:t>advokátní</w:t>
    </w:r>
    <w:proofErr w:type="spellEnd"/>
    <w:proofErr w:type="gramEnd"/>
    <w:r w:rsidRPr="001447AE">
      <w:rPr>
        <w:rFonts w:ascii="Segoe UI" w:hAnsi="Segoe UI" w:cs="Segoe UI"/>
        <w:b/>
        <w:i/>
        <w:color w:val="595959" w:themeColor="text1" w:themeTint="A6"/>
        <w:sz w:val="16"/>
        <w:szCs w:val="18"/>
      </w:rPr>
      <w:t xml:space="preserve">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xml:space="preserve">, </w:t>
    </w:r>
    <w:proofErr w:type="spellStart"/>
    <w:r>
      <w:rPr>
        <w:rFonts w:ascii="Segoe UI" w:hAnsi="Segoe UI" w:cs="Segoe UI"/>
        <w:b/>
        <w:i/>
        <w:color w:val="595959" w:themeColor="text1" w:themeTint="A6"/>
        <w:sz w:val="16"/>
        <w:szCs w:val="18"/>
      </w:rPr>
      <w:t>s.r.o</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3302D" w14:textId="7C4A56D4" w:rsidR="00AE3A31" w:rsidRPr="00BC629B" w:rsidRDefault="00AE3A31"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1</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68</w:t>
    </w:r>
    <w:r w:rsidRPr="00BC629B">
      <w:rPr>
        <w:rFonts w:ascii="Segoe UI" w:hAnsi="Segoe UI" w:cs="Segoe UI"/>
        <w:b/>
        <w:bCs/>
        <w:sz w:val="18"/>
        <w:szCs w:val="18"/>
      </w:rPr>
      <w:fldChar w:fldCharType="end"/>
    </w:r>
  </w:p>
  <w:p w14:paraId="05EBE6D9" w14:textId="77777777" w:rsidR="00AE3A31" w:rsidRPr="00BC629B" w:rsidRDefault="00AE3A31"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 xml:space="preserve">MT </w:t>
    </w:r>
    <w:proofErr w:type="spellStart"/>
    <w:r w:rsidRPr="001447AE">
      <w:rPr>
        <w:rFonts w:ascii="Segoe UI" w:hAnsi="Segoe UI" w:cs="Segoe UI"/>
        <w:b/>
        <w:i/>
        <w:color w:val="595959" w:themeColor="text1" w:themeTint="A6"/>
        <w:sz w:val="16"/>
        <w:szCs w:val="18"/>
      </w:rPr>
      <w:t>Lega</w:t>
    </w:r>
    <w:r>
      <w:rPr>
        <w:rFonts w:ascii="Segoe UI" w:hAnsi="Segoe UI" w:cs="Segoe UI"/>
        <w:b/>
        <w:i/>
        <w:color w:val="595959" w:themeColor="text1" w:themeTint="A6"/>
        <w:sz w:val="16"/>
        <w:szCs w:val="18"/>
      </w:rPr>
      <w:t>l</w:t>
    </w:r>
    <w:proofErr w:type="spellEnd"/>
    <w:r>
      <w:rPr>
        <w:rFonts w:ascii="Segoe UI" w:hAnsi="Segoe UI" w:cs="Segoe UI"/>
        <w:b/>
        <w:i/>
        <w:color w:val="595959" w:themeColor="text1" w:themeTint="A6"/>
        <w:sz w:val="16"/>
        <w:szCs w:val="18"/>
      </w:rPr>
      <w:t xml:space="preserve"> </w:t>
    </w:r>
    <w:proofErr w:type="spellStart"/>
    <w:proofErr w:type="gramStart"/>
    <w:r>
      <w:rPr>
        <w:rFonts w:ascii="Segoe UI" w:hAnsi="Segoe UI" w:cs="Segoe UI"/>
        <w:b/>
        <w:i/>
        <w:color w:val="595959" w:themeColor="text1" w:themeTint="A6"/>
        <w:sz w:val="16"/>
        <w:szCs w:val="18"/>
      </w:rPr>
      <w:t>s.r.o.,</w:t>
    </w:r>
    <w:r w:rsidRPr="001447AE">
      <w:rPr>
        <w:rFonts w:ascii="Segoe UI" w:hAnsi="Segoe UI" w:cs="Segoe UI"/>
        <w:b/>
        <w:i/>
        <w:color w:val="595959" w:themeColor="text1" w:themeTint="A6"/>
        <w:sz w:val="16"/>
        <w:szCs w:val="18"/>
      </w:rPr>
      <w:t>advokátní</w:t>
    </w:r>
    <w:proofErr w:type="spellEnd"/>
    <w:proofErr w:type="gramEnd"/>
    <w:r w:rsidRPr="001447AE">
      <w:rPr>
        <w:rFonts w:ascii="Segoe UI" w:hAnsi="Segoe UI" w:cs="Segoe UI"/>
        <w:b/>
        <w:i/>
        <w:color w:val="595959" w:themeColor="text1" w:themeTint="A6"/>
        <w:sz w:val="16"/>
        <w:szCs w:val="18"/>
      </w:rPr>
      <w:t xml:space="preserve">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xml:space="preserve">, </w:t>
    </w:r>
    <w:proofErr w:type="spellStart"/>
    <w:r>
      <w:rPr>
        <w:rFonts w:ascii="Segoe UI" w:hAnsi="Segoe UI" w:cs="Segoe UI"/>
        <w:b/>
        <w:i/>
        <w:color w:val="595959" w:themeColor="text1" w:themeTint="A6"/>
        <w:sz w:val="16"/>
        <w:szCs w:val="18"/>
      </w:rPr>
      <w:t>s.r.o</w:t>
    </w:r>
    <w:proofErr w:type="spell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9BA8B" w14:textId="77777777" w:rsidR="00AE3A31" w:rsidRDefault="00AE3A31" w:rsidP="006B53D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064343" w14:textId="77777777" w:rsidR="00AE3A31" w:rsidRDefault="00AE3A31">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BEEB0" w14:textId="03A4289E" w:rsidR="00AE3A31" w:rsidRPr="00BC629B" w:rsidRDefault="00AE3A31"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7</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sidR="005015DF">
      <w:rPr>
        <w:rFonts w:ascii="Segoe UI" w:hAnsi="Segoe UI" w:cs="Segoe UI"/>
        <w:b/>
        <w:bCs/>
        <w:noProof/>
        <w:sz w:val="18"/>
        <w:szCs w:val="18"/>
      </w:rPr>
      <w:t>68</w:t>
    </w:r>
    <w:r w:rsidRPr="00BC629B">
      <w:rPr>
        <w:rFonts w:ascii="Segoe UI" w:hAnsi="Segoe UI" w:cs="Segoe UI"/>
        <w:b/>
        <w:bCs/>
        <w:sz w:val="18"/>
        <w:szCs w:val="18"/>
      </w:rPr>
      <w:fldChar w:fldCharType="end"/>
    </w:r>
  </w:p>
  <w:p w14:paraId="15C07C14" w14:textId="77777777" w:rsidR="00AE3A31" w:rsidRPr="00BC629B" w:rsidRDefault="00AE3A31"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 xml:space="preserve">MT </w:t>
    </w:r>
    <w:proofErr w:type="spellStart"/>
    <w:r w:rsidRPr="001447AE">
      <w:rPr>
        <w:rFonts w:ascii="Segoe UI" w:hAnsi="Segoe UI" w:cs="Segoe UI"/>
        <w:b/>
        <w:i/>
        <w:color w:val="595959" w:themeColor="text1" w:themeTint="A6"/>
        <w:sz w:val="16"/>
        <w:szCs w:val="18"/>
      </w:rPr>
      <w:t>Lega</w:t>
    </w:r>
    <w:r>
      <w:rPr>
        <w:rFonts w:ascii="Segoe UI" w:hAnsi="Segoe UI" w:cs="Segoe UI"/>
        <w:b/>
        <w:i/>
        <w:color w:val="595959" w:themeColor="text1" w:themeTint="A6"/>
        <w:sz w:val="16"/>
        <w:szCs w:val="18"/>
      </w:rPr>
      <w:t>l</w:t>
    </w:r>
    <w:proofErr w:type="spellEnd"/>
    <w:r>
      <w:rPr>
        <w:rFonts w:ascii="Segoe UI" w:hAnsi="Segoe UI" w:cs="Segoe UI"/>
        <w:b/>
        <w:i/>
        <w:color w:val="595959" w:themeColor="text1" w:themeTint="A6"/>
        <w:sz w:val="16"/>
        <w:szCs w:val="18"/>
      </w:rPr>
      <w:t xml:space="preserve"> </w:t>
    </w:r>
    <w:proofErr w:type="spellStart"/>
    <w:proofErr w:type="gramStart"/>
    <w:r>
      <w:rPr>
        <w:rFonts w:ascii="Segoe UI" w:hAnsi="Segoe UI" w:cs="Segoe UI"/>
        <w:b/>
        <w:i/>
        <w:color w:val="595959" w:themeColor="text1" w:themeTint="A6"/>
        <w:sz w:val="16"/>
        <w:szCs w:val="18"/>
      </w:rPr>
      <w:t>s.r.o.,</w:t>
    </w:r>
    <w:r w:rsidRPr="001447AE">
      <w:rPr>
        <w:rFonts w:ascii="Segoe UI" w:hAnsi="Segoe UI" w:cs="Segoe UI"/>
        <w:b/>
        <w:i/>
        <w:color w:val="595959" w:themeColor="text1" w:themeTint="A6"/>
        <w:sz w:val="16"/>
        <w:szCs w:val="18"/>
      </w:rPr>
      <w:t>advokátní</w:t>
    </w:r>
    <w:proofErr w:type="spellEnd"/>
    <w:proofErr w:type="gramEnd"/>
    <w:r w:rsidRPr="001447AE">
      <w:rPr>
        <w:rFonts w:ascii="Segoe UI" w:hAnsi="Segoe UI" w:cs="Segoe UI"/>
        <w:b/>
        <w:i/>
        <w:color w:val="595959" w:themeColor="text1" w:themeTint="A6"/>
        <w:sz w:val="16"/>
        <w:szCs w:val="18"/>
      </w:rPr>
      <w:t xml:space="preserve">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xml:space="preserve">, </w:t>
    </w:r>
    <w:proofErr w:type="spellStart"/>
    <w:r>
      <w:rPr>
        <w:rFonts w:ascii="Segoe UI" w:hAnsi="Segoe UI" w:cs="Segoe UI"/>
        <w:b/>
        <w:i/>
        <w:color w:val="595959" w:themeColor="text1" w:themeTint="A6"/>
        <w:sz w:val="16"/>
        <w:szCs w:val="18"/>
      </w:rPr>
      <w:t>s.r.o</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1016C" w14:textId="77777777" w:rsidR="00D25F0C" w:rsidRDefault="00D25F0C">
      <w:r>
        <w:separator/>
      </w:r>
    </w:p>
  </w:footnote>
  <w:footnote w:type="continuationSeparator" w:id="0">
    <w:p w14:paraId="7F28C4DF" w14:textId="77777777" w:rsidR="00D25F0C" w:rsidRDefault="00D25F0C">
      <w:r>
        <w:continuationSeparator/>
      </w:r>
    </w:p>
  </w:footnote>
  <w:footnote w:id="1">
    <w:p w14:paraId="416CDE20" w14:textId="77777777" w:rsidR="00AE3A31" w:rsidRPr="00CF76F0" w:rsidRDefault="00AE3A31" w:rsidP="00067299">
      <w:pPr>
        <w:pStyle w:val="Textpoznpodarou"/>
        <w:ind w:left="0"/>
      </w:pPr>
      <w:r w:rsidRPr="00CF76F0">
        <w:rPr>
          <w:rStyle w:val="Znakapoznpodarou"/>
        </w:rPr>
        <w:footnoteRef/>
      </w:r>
      <w:r w:rsidRPr="00AF3AAC">
        <w:rPr>
          <w:lang w:val="cs-CZ"/>
        </w:rPr>
        <w:t xml:space="preserve"> Pomocí počtu přípojek se vyjadřuje „velikost“ dopadu přerušení dodávky pitné vody na obyvatele.</w:t>
      </w:r>
      <w:r w:rsidRPr="00CF76F0">
        <w:t xml:space="preserve"> </w:t>
      </w:r>
    </w:p>
  </w:footnote>
  <w:footnote w:id="2">
    <w:p w14:paraId="0892367D" w14:textId="77777777" w:rsidR="00AE3A31" w:rsidRPr="00AF3AAC" w:rsidRDefault="00AE3A31" w:rsidP="00067299">
      <w:pPr>
        <w:pStyle w:val="Textpoznpodarou"/>
        <w:ind w:left="0"/>
        <w:rPr>
          <w:lang w:val="cs-CZ"/>
        </w:rPr>
      </w:pPr>
      <w:r w:rsidRPr="00AF3AAC">
        <w:rPr>
          <w:rStyle w:val="Znakapoznpodarou"/>
          <w:lang w:val="cs-CZ"/>
        </w:rPr>
        <w:footnoteRef/>
      </w:r>
      <w:r w:rsidRPr="00AF3AAC">
        <w:rPr>
          <w:lang w:val="cs-CZ"/>
        </w:rPr>
        <w:t xml:space="preserve"> Pro účely celé této Přílohy č. 5 se rozumí pojmem „Vlastník“ municipální Vlastník vodohospodářské infrastruktury (není-li výslovně uvedeno jinak, např. Vlastník přípojky) nikoliv Odběratel.</w:t>
      </w:r>
    </w:p>
  </w:footnote>
  <w:footnote w:id="3">
    <w:p w14:paraId="6C410A1C" w14:textId="77777777" w:rsidR="00AE3A31" w:rsidRPr="00AF3AAC" w:rsidRDefault="00AE3A31" w:rsidP="00067299">
      <w:pPr>
        <w:pStyle w:val="Textpoznpodarou"/>
        <w:ind w:left="0"/>
        <w:rPr>
          <w:rFonts w:ascii="Palatino Linotype" w:hAnsi="Palatino Linotype"/>
          <w:i/>
          <w:lang w:val="cs-CZ"/>
        </w:rPr>
      </w:pPr>
      <w:r w:rsidRPr="00AF3AAC">
        <w:rPr>
          <w:rStyle w:val="Znakapoznpodarou"/>
          <w:lang w:val="cs-CZ"/>
        </w:rPr>
        <w:footnoteRef/>
      </w:r>
      <w:r w:rsidRPr="00AF3AAC">
        <w:rPr>
          <w:lang w:val="cs-CZ"/>
        </w:rPr>
        <w:t xml:space="preserve"> Doporučený výpočet uvádí např. Příručka provozovatele vodovodní sítě (SOVAK, 2003), str. 107</w:t>
      </w:r>
      <w:r w:rsidRPr="00AF3AAC">
        <w:rPr>
          <w:rFonts w:ascii="Palatino Linotype" w:hAnsi="Palatino Linotype"/>
          <w:i/>
          <w:lang w:val="cs-CZ"/>
        </w:rPr>
        <w:t>.</w:t>
      </w:r>
    </w:p>
  </w:footnote>
  <w:footnote w:id="4">
    <w:p w14:paraId="162DD6ED" w14:textId="77777777" w:rsidR="00AE3A31" w:rsidRPr="00AF3AAC" w:rsidRDefault="00AE3A31"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p>
  </w:footnote>
  <w:footnote w:id="5">
    <w:p w14:paraId="779AF439" w14:textId="77777777" w:rsidR="00AE3A31" w:rsidRPr="00AF3AAC" w:rsidRDefault="00AE3A31" w:rsidP="00067299">
      <w:pPr>
        <w:pStyle w:val="Textpoznpodarou"/>
        <w:ind w:left="0"/>
        <w:rPr>
          <w:i/>
          <w:lang w:val="cs-CZ"/>
        </w:rPr>
      </w:pPr>
      <w:r w:rsidRPr="00AF3AAC">
        <w:rPr>
          <w:rStyle w:val="Znakapoznpodarou"/>
          <w:lang w:val="cs-CZ"/>
        </w:rPr>
        <w:footnoteRef/>
      </w:r>
      <w:r w:rsidRPr="00AF3AAC">
        <w:rPr>
          <w:lang w:val="cs-CZ"/>
        </w:rPr>
        <w:t xml:space="preserve"> Je doporučeno řešit odděleně pro pitnou a odpadní vodu</w:t>
      </w:r>
      <w:r w:rsidRPr="00AF3AAC">
        <w:rPr>
          <w:i/>
          <w:lang w:val="cs-CZ"/>
        </w:rPr>
        <w:t>.</w:t>
      </w:r>
    </w:p>
  </w:footnote>
  <w:footnote w:id="6">
    <w:p w14:paraId="0E981C68" w14:textId="77777777" w:rsidR="00AE3A31" w:rsidRPr="00AF3AAC" w:rsidRDefault="00AE3A31"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p>
  </w:footnote>
  <w:footnote w:id="7">
    <w:p w14:paraId="7C867242" w14:textId="77777777" w:rsidR="00AE3A31" w:rsidRPr="00AF3AAC" w:rsidRDefault="00AE3A31" w:rsidP="00067299">
      <w:pPr>
        <w:pStyle w:val="Textpoznpodarou"/>
        <w:ind w:left="0"/>
        <w:rPr>
          <w:i/>
          <w:lang w:val="cs-CZ"/>
        </w:rPr>
      </w:pPr>
      <w:r w:rsidRPr="00AF3AAC">
        <w:rPr>
          <w:rStyle w:val="Znakapoznpodarou"/>
          <w:lang w:val="cs-CZ"/>
        </w:rPr>
        <w:footnoteRef/>
      </w:r>
      <w:r w:rsidRPr="00AF3AAC">
        <w:rPr>
          <w:lang w:val="cs-CZ"/>
        </w:rPr>
        <w:t xml:space="preserve"> Je doporučeno řešit odděleně pro pitnou a odpadní vodu</w:t>
      </w:r>
      <w:r w:rsidRPr="00AF3AAC">
        <w:rPr>
          <w:i/>
          <w:lang w:val="cs-CZ"/>
        </w:rPr>
        <w:t>.</w:t>
      </w:r>
    </w:p>
    <w:p w14:paraId="4CDA3BD2" w14:textId="77777777" w:rsidR="00AE3A31" w:rsidRPr="00AF3AAC" w:rsidRDefault="00AE3A31" w:rsidP="00067299">
      <w:pPr>
        <w:pStyle w:val="Textpoznpodarou"/>
        <w:rPr>
          <w:lang w:val="cs-CZ"/>
        </w:rPr>
      </w:pPr>
    </w:p>
  </w:footnote>
  <w:footnote w:id="8">
    <w:p w14:paraId="6B35CC37" w14:textId="77777777" w:rsidR="00AE3A31" w:rsidRPr="00AF3AAC" w:rsidRDefault="00AE3A31"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r w:rsidRPr="00AF3AAC">
        <w:rPr>
          <w:rFonts w:ascii="Palatino Linotype" w:hAnsi="Palatino Linotype"/>
          <w:i/>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44AE1" w14:textId="77777777" w:rsidR="00AE3A31" w:rsidRDefault="00AE3A31" w:rsidP="006B53D1">
    <w:pPr>
      <w:pStyle w:val="Zhlav"/>
      <w:rPr>
        <w:rFonts w:cs="Arial"/>
        <w:b/>
        <w:sz w:val="18"/>
        <w:szCs w:val="18"/>
      </w:rPr>
    </w:pPr>
    <w:r w:rsidRPr="00C07EE4">
      <w:rPr>
        <w:rFonts w:cs="Arial"/>
        <w:b/>
        <w:sz w:val="18"/>
        <w:szCs w:val="18"/>
      </w:rPr>
      <w:t>Smlouva na zajištění provozování vodohospodářské infrastruktury společnosti VST s.r.o. na dobu deseti let</w:t>
    </w:r>
  </w:p>
  <w:p w14:paraId="6AA97EBD" w14:textId="77777777" w:rsidR="00AE3A31" w:rsidRPr="00B73195" w:rsidRDefault="00AE3A31" w:rsidP="00CB5533">
    <w:pPr>
      <w:pStyle w:val="Zpat"/>
      <w:tabs>
        <w:tab w:val="clear" w:pos="9072"/>
        <w:tab w:val="right" w:pos="9360"/>
      </w:tabs>
      <w:spacing w:before="120"/>
      <w:ind w:right="51"/>
      <w:jc w:val="center"/>
      <w:rPr>
        <w:rFonts w:cs="Arial"/>
        <w:sz w:val="20"/>
        <w:szCs w:val="20"/>
      </w:rPr>
    </w:pPr>
    <w:r w:rsidRPr="00666071">
      <w:rPr>
        <w:rFonts w:cs="Arial"/>
        <w:sz w:val="16"/>
        <w:szCs w:val="16"/>
      </w:rPr>
      <w:t>© MOTT MACDONALD Praha, spol. s r.o.</w:t>
    </w:r>
    <w:r>
      <w:rPr>
        <w:rFonts w:cs="Arial"/>
        <w:sz w:val="16"/>
        <w:szCs w:val="16"/>
      </w:rPr>
      <w:t xml:space="preserve"> a</w:t>
    </w:r>
    <w:r w:rsidRPr="00666071">
      <w:rPr>
        <w:rFonts w:cs="Arial"/>
        <w:sz w:val="16"/>
        <w:szCs w:val="16"/>
      </w:rPr>
      <w:t xml:space="preserve"> </w:t>
    </w:r>
    <w:proofErr w:type="spellStart"/>
    <w:r w:rsidRPr="00666071">
      <w:rPr>
        <w:rFonts w:cs="Arial"/>
        <w:sz w:val="16"/>
        <w:szCs w:val="16"/>
      </w:rPr>
      <w:t>Weinhold</w:t>
    </w:r>
    <w:proofErr w:type="spellEnd"/>
    <w:r w:rsidRPr="00666071">
      <w:rPr>
        <w:rFonts w:cs="Arial"/>
        <w:sz w:val="16"/>
        <w:szCs w:val="16"/>
      </w:rPr>
      <w:t xml:space="preserve"> </w:t>
    </w:r>
    <w:proofErr w:type="spellStart"/>
    <w:r w:rsidRPr="00666071">
      <w:rPr>
        <w:rFonts w:cs="Arial"/>
        <w:sz w:val="16"/>
        <w:szCs w:val="16"/>
      </w:rPr>
      <w:t>Legal</w:t>
    </w:r>
    <w:proofErr w:type="spellEnd"/>
    <w:r w:rsidRPr="00666071">
      <w:rPr>
        <w:rFonts w:cs="Arial"/>
        <w:sz w:val="16"/>
        <w:szCs w:val="16"/>
      </w:rPr>
      <w:t>, v.o.s.</w:t>
    </w:r>
    <w:r>
      <w:rPr>
        <w:rFonts w:cs="Arial"/>
        <w:sz w:val="16"/>
        <w:szCs w:val="16"/>
      </w:rPr>
      <w:t>,</w:t>
    </w:r>
    <w:r w:rsidRPr="00666071">
      <w:rPr>
        <w:rFonts w:cs="Arial"/>
        <w:sz w:val="16"/>
        <w:szCs w:val="16"/>
      </w:rPr>
      <w:t xml:space="preserve"> 2009</w:t>
    </w:r>
  </w:p>
  <w:p w14:paraId="0370132C" w14:textId="77777777" w:rsidR="00AE3A31" w:rsidRPr="00CB5533" w:rsidRDefault="00AE3A31" w:rsidP="00CB5533">
    <w:pPr>
      <w:pStyle w:val="Zhlav"/>
      <w:spacing w:before="120" w:after="240"/>
      <w:jc w:val="center"/>
      <w:rPr>
        <w:rFonts w:cs="Arial"/>
        <w:b/>
        <w:color w:val="000080"/>
        <w:sz w:val="18"/>
        <w:szCs w:val="18"/>
      </w:rPr>
    </w:pPr>
    <w:r w:rsidRPr="00CB5533">
      <w:rPr>
        <w:rFonts w:cs="Arial"/>
        <w:b/>
        <w:color w:val="000080"/>
        <w:sz w:val="18"/>
        <w:szCs w:val="18"/>
      </w:rPr>
      <w:t xml:space="preserve">PŘÍLOHA Č. 24 </w:t>
    </w:r>
    <w:r w:rsidRPr="00CB5533">
      <w:rPr>
        <w:rFonts w:cs="Arial"/>
        <w:b/>
        <w:i/>
        <w:color w:val="000080"/>
        <w:sz w:val="18"/>
        <w:szCs w:val="18"/>
      </w:rPr>
      <w:t>SMLUVNÍ POKUTY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43BF3" w14:textId="77777777" w:rsidR="00AE3A31" w:rsidRPr="00BF66C2" w:rsidRDefault="00AE3A31" w:rsidP="005D5A99">
    <w:pPr>
      <w:pStyle w:val="Zhlav"/>
      <w:tabs>
        <w:tab w:val="clear" w:pos="4536"/>
        <w:tab w:val="clear" w:pos="9072"/>
        <w:tab w:val="center" w:pos="4680"/>
        <w:tab w:val="right" w:pos="9360"/>
      </w:tabs>
      <w:spacing w:before="40" w:line="240" w:lineRule="auto"/>
      <w:jc w:val="center"/>
      <w:rPr>
        <w:rFonts w:ascii="Segoe UI" w:hAnsi="Segoe UI" w:cs="Segoe UI"/>
        <w:b/>
        <w:i/>
        <w:color w:val="FFFFFF"/>
        <w:sz w:val="18"/>
        <w:szCs w:val="18"/>
      </w:rPr>
    </w:pPr>
    <w:r w:rsidRPr="00BF66C2">
      <w:rPr>
        <w:rFonts w:ascii="Segoe UI" w:hAnsi="Segoe UI" w:cs="Segoe UI"/>
        <w:b/>
        <w:i/>
        <w:color w:val="FFFFFF"/>
        <w:sz w:val="18"/>
        <w:szCs w:val="18"/>
        <w:shd w:val="clear" w:color="auto" w:fill="000000"/>
      </w:rPr>
      <w:t>Nová Provozní Smlouva</w:t>
    </w:r>
  </w:p>
  <w:p w14:paraId="27CCC10E" w14:textId="77777777" w:rsidR="00AE3A31" w:rsidRPr="00BF66C2" w:rsidRDefault="00AE3A31" w:rsidP="005D5A99">
    <w:pPr>
      <w:pStyle w:val="Zhlav"/>
      <w:tabs>
        <w:tab w:val="clear" w:pos="4536"/>
        <w:tab w:val="clear" w:pos="9072"/>
        <w:tab w:val="center" w:pos="4680"/>
        <w:tab w:val="right" w:pos="9360"/>
      </w:tabs>
      <w:spacing w:before="40" w:line="240" w:lineRule="auto"/>
      <w:rPr>
        <w:rFonts w:ascii="Segoe UI" w:hAnsi="Segoe UI" w:cs="Segoe UI"/>
        <w:b/>
        <w:sz w:val="18"/>
        <w:szCs w:val="18"/>
      </w:rPr>
    </w:pPr>
    <w:r w:rsidRPr="00BF66C2">
      <w:rPr>
        <w:rFonts w:ascii="Segoe UI" w:hAnsi="Segoe UI" w:cs="Segoe UI"/>
        <w:b/>
        <w:sz w:val="18"/>
        <w:szCs w:val="18"/>
      </w:rPr>
      <w:t>Smlouva na zajištění provozování vodohospodářské infrastruktury společnosti VST s.r.o. v letech 2022 až 2031</w:t>
    </w:r>
  </w:p>
  <w:p w14:paraId="7516FF83" w14:textId="77777777" w:rsidR="00AE3A31" w:rsidRPr="00BF66C2" w:rsidRDefault="00AE3A31" w:rsidP="005D5A99">
    <w:pPr>
      <w:pStyle w:val="Zhlav"/>
      <w:tabs>
        <w:tab w:val="clear" w:pos="4536"/>
        <w:tab w:val="clear" w:pos="9072"/>
        <w:tab w:val="center" w:pos="4680"/>
        <w:tab w:val="right" w:pos="9360"/>
      </w:tabs>
      <w:spacing w:before="40" w:line="240" w:lineRule="auto"/>
      <w:jc w:val="center"/>
      <w:rPr>
        <w:rFonts w:ascii="Segoe UI" w:hAnsi="Segoe UI" w:cs="Segoe UI"/>
        <w:b/>
        <w:sz w:val="18"/>
        <w:szCs w:val="18"/>
      </w:rPr>
    </w:pPr>
    <w:r w:rsidRPr="00BF66C2">
      <w:rPr>
        <w:rFonts w:ascii="Segoe UI" w:hAnsi="Segoe UI" w:cs="Segoe UI"/>
        <w:b/>
        <w:sz w:val="18"/>
        <w:szCs w:val="18"/>
      </w:rPr>
      <w:t xml:space="preserve">Příloha č. </w:t>
    </w:r>
    <w:r>
      <w:rPr>
        <w:rFonts w:ascii="Segoe UI" w:hAnsi="Segoe UI" w:cs="Segoe UI"/>
        <w:b/>
        <w:sz w:val="18"/>
        <w:szCs w:val="18"/>
      </w:rPr>
      <w:t>4 – Výkonové Ukazatele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ED66A" w14:textId="77777777" w:rsidR="00AE3A31" w:rsidRDefault="00AE3A3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26FDE" w14:textId="77777777" w:rsidR="00AE3A31" w:rsidRPr="00BF66C2" w:rsidRDefault="00AE3A31" w:rsidP="00722ABC">
    <w:pPr>
      <w:pStyle w:val="Zhlav"/>
      <w:tabs>
        <w:tab w:val="clear" w:pos="4536"/>
        <w:tab w:val="clear" w:pos="9072"/>
        <w:tab w:val="center" w:pos="4680"/>
        <w:tab w:val="right" w:pos="9360"/>
      </w:tabs>
      <w:spacing w:before="40" w:line="240" w:lineRule="auto"/>
      <w:jc w:val="center"/>
      <w:rPr>
        <w:rFonts w:ascii="Segoe UI" w:hAnsi="Segoe UI" w:cs="Segoe UI"/>
        <w:b/>
        <w:i/>
        <w:color w:val="FFFFFF"/>
        <w:sz w:val="18"/>
        <w:szCs w:val="18"/>
      </w:rPr>
    </w:pPr>
    <w:r w:rsidRPr="00BF66C2">
      <w:rPr>
        <w:rFonts w:ascii="Segoe UI" w:hAnsi="Segoe UI" w:cs="Segoe UI"/>
        <w:b/>
        <w:i/>
        <w:color w:val="FFFFFF"/>
        <w:sz w:val="18"/>
        <w:szCs w:val="18"/>
        <w:shd w:val="clear" w:color="auto" w:fill="000000"/>
      </w:rPr>
      <w:t>Nová Provozní Smlouva</w:t>
    </w:r>
  </w:p>
  <w:p w14:paraId="16DA53BE" w14:textId="77777777" w:rsidR="00AE3A31" w:rsidRPr="00BF66C2" w:rsidRDefault="00AE3A31" w:rsidP="00722ABC">
    <w:pPr>
      <w:pStyle w:val="Zhlav"/>
      <w:tabs>
        <w:tab w:val="clear" w:pos="4536"/>
        <w:tab w:val="clear" w:pos="9072"/>
        <w:tab w:val="center" w:pos="4680"/>
        <w:tab w:val="right" w:pos="9360"/>
      </w:tabs>
      <w:spacing w:before="40" w:line="240" w:lineRule="auto"/>
      <w:rPr>
        <w:rFonts w:ascii="Segoe UI" w:hAnsi="Segoe UI" w:cs="Segoe UI"/>
        <w:b/>
        <w:sz w:val="18"/>
        <w:szCs w:val="18"/>
      </w:rPr>
    </w:pPr>
    <w:r w:rsidRPr="00BF66C2">
      <w:rPr>
        <w:rFonts w:ascii="Segoe UI" w:hAnsi="Segoe UI" w:cs="Segoe UI"/>
        <w:b/>
        <w:sz w:val="18"/>
        <w:szCs w:val="18"/>
      </w:rPr>
      <w:t>Smlouva na zajištění provozování vodohospodářské infrastruktury společnosti VST s.r.o. v letech 2022 až 2031</w:t>
    </w:r>
  </w:p>
  <w:p w14:paraId="50CB6D6C" w14:textId="77777777" w:rsidR="00AE3A31" w:rsidRPr="00BF66C2" w:rsidRDefault="00AE3A31" w:rsidP="00AC3777">
    <w:pPr>
      <w:pStyle w:val="Zhlav"/>
      <w:tabs>
        <w:tab w:val="clear" w:pos="4536"/>
        <w:tab w:val="clear" w:pos="9072"/>
        <w:tab w:val="center" w:pos="4680"/>
        <w:tab w:val="right" w:pos="9360"/>
      </w:tabs>
      <w:spacing w:before="40" w:line="240" w:lineRule="auto"/>
      <w:jc w:val="center"/>
      <w:rPr>
        <w:rFonts w:ascii="Segoe UI" w:hAnsi="Segoe UI" w:cs="Segoe UI"/>
        <w:b/>
        <w:sz w:val="18"/>
        <w:szCs w:val="18"/>
      </w:rPr>
    </w:pPr>
    <w:r w:rsidRPr="00BF66C2">
      <w:rPr>
        <w:rFonts w:ascii="Segoe UI" w:hAnsi="Segoe UI" w:cs="Segoe UI"/>
        <w:b/>
        <w:sz w:val="18"/>
        <w:szCs w:val="18"/>
      </w:rPr>
      <w:t xml:space="preserve">Příloha č. </w:t>
    </w:r>
    <w:r>
      <w:rPr>
        <w:rFonts w:ascii="Segoe UI" w:hAnsi="Segoe UI" w:cs="Segoe UI"/>
        <w:b/>
        <w:sz w:val="18"/>
        <w:szCs w:val="18"/>
      </w:rPr>
      <w:t>4 – Výkonové Ukazatele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FB0E468"/>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51DA6900"/>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51648A8"/>
    <w:multiLevelType w:val="hybridMultilevel"/>
    <w:tmpl w:val="9726F4C2"/>
    <w:lvl w:ilvl="0" w:tplc="9EA6BA3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14628B"/>
    <w:multiLevelType w:val="hybridMultilevel"/>
    <w:tmpl w:val="91784CF6"/>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37061D9"/>
    <w:multiLevelType w:val="hybridMultilevel"/>
    <w:tmpl w:val="69A09780"/>
    <w:lvl w:ilvl="0" w:tplc="D8084C0C">
      <w:start w:val="1"/>
      <w:numFmt w:val="bullet"/>
      <w:lvlText w:val=""/>
      <w:lvlJc w:val="left"/>
      <w:pPr>
        <w:tabs>
          <w:tab w:val="num" w:pos="1440"/>
        </w:tabs>
        <w:ind w:left="1440" w:hanging="360"/>
      </w:pPr>
      <w:rPr>
        <w:rFonts w:ascii="Symbol" w:hAnsi="Symbol" w:hint="default"/>
        <w:color w:val="auto"/>
      </w:rPr>
    </w:lvl>
    <w:lvl w:ilvl="1" w:tplc="04050003">
      <w:start w:val="1"/>
      <w:numFmt w:val="bullet"/>
      <w:pStyle w:val="odrky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C18F8"/>
    <w:multiLevelType w:val="hybridMultilevel"/>
    <w:tmpl w:val="1BC4AB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FD6174"/>
    <w:multiLevelType w:val="singleLevel"/>
    <w:tmpl w:val="BA9EBA30"/>
    <w:lvl w:ilvl="0">
      <w:start w:val="1"/>
      <w:numFmt w:val="lowerLetter"/>
      <w:lvlText w:val="%1)"/>
      <w:lvlJc w:val="left"/>
      <w:pPr>
        <w:ind w:left="360" w:hanging="360"/>
      </w:pPr>
      <w:rPr>
        <w:rFonts w:hint="default"/>
      </w:rPr>
    </w:lvl>
  </w:abstractNum>
  <w:abstractNum w:abstractNumId="7" w15:restartNumberingAfterBreak="0">
    <w:nsid w:val="19977953"/>
    <w:multiLevelType w:val="hybridMultilevel"/>
    <w:tmpl w:val="67B2B0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CE7D7E"/>
    <w:multiLevelType w:val="hybridMultilevel"/>
    <w:tmpl w:val="7A7A2006"/>
    <w:lvl w:ilvl="0" w:tplc="D3FAD388">
      <w:start w:val="1"/>
      <w:numFmt w:val="bullet"/>
      <w:pStyle w:val="Odraz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029D7"/>
    <w:multiLevelType w:val="hybridMultilevel"/>
    <w:tmpl w:val="2FF2AFF2"/>
    <w:lvl w:ilvl="0" w:tplc="04050019">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860211"/>
    <w:multiLevelType w:val="multilevel"/>
    <w:tmpl w:val="2836F89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8545066"/>
    <w:multiLevelType w:val="hybridMultilevel"/>
    <w:tmpl w:val="AC8032A6"/>
    <w:lvl w:ilvl="0" w:tplc="FFFFFFFF">
      <w:start w:val="1"/>
      <w:numFmt w:val="bullet"/>
      <w:pStyle w:val="Explannote-bullets"/>
      <w:lvlText w:val=""/>
      <w:lvlJc w:val="left"/>
      <w:pPr>
        <w:tabs>
          <w:tab w:val="num" w:pos="720"/>
        </w:tabs>
        <w:ind w:left="720" w:hanging="36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FA7805"/>
    <w:multiLevelType w:val="hybridMultilevel"/>
    <w:tmpl w:val="32D81638"/>
    <w:lvl w:ilvl="0" w:tplc="A4D89082">
      <w:start w:val="1"/>
      <w:numFmt w:val="upperLetter"/>
      <w:pStyle w:val="Nadpisobsahu"/>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9E104A"/>
    <w:multiLevelType w:val="hybridMultilevel"/>
    <w:tmpl w:val="11E6E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1332DD"/>
    <w:multiLevelType w:val="hybridMultilevel"/>
    <w:tmpl w:val="C1E4DBEA"/>
    <w:lvl w:ilvl="0" w:tplc="321A5E14">
      <w:start w:val="1"/>
      <w:numFmt w:val="lowerLetter"/>
      <w:pStyle w:val="Odrazkypis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2B0BE5"/>
    <w:multiLevelType w:val="hybridMultilevel"/>
    <w:tmpl w:val="0F0EF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143F13"/>
    <w:multiLevelType w:val="multilevel"/>
    <w:tmpl w:val="05525734"/>
    <w:lvl w:ilvl="0">
      <w:start w:val="1"/>
      <w:numFmt w:val="none"/>
      <w:lvlRestart w:val="0"/>
      <w:pStyle w:val="Textpoznpodarou"/>
      <w:suff w:val="nothing"/>
      <w:lvlText w:val=""/>
      <w:lvlJc w:val="left"/>
      <w:pPr>
        <w:ind w:left="-721" w:firstLine="0"/>
      </w:pPr>
      <w:rPr>
        <w:rFonts w:hint="default"/>
      </w:rPr>
    </w:lvl>
    <w:lvl w:ilvl="1">
      <w:start w:val="1"/>
      <w:numFmt w:val="decimal"/>
      <w:pStyle w:val="JKHeadL2Allcaps"/>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sz w:val="21"/>
        <w:szCs w:val="21"/>
      </w:rPr>
    </w:lvl>
    <w:lvl w:ilvl="3">
      <w:start w:val="1"/>
      <w:numFmt w:val="decimal"/>
      <w:lvlText w:val="%2.%3.%4"/>
      <w:lvlJc w:val="left"/>
      <w:pPr>
        <w:tabs>
          <w:tab w:val="num" w:pos="2500"/>
        </w:tabs>
        <w:ind w:left="2500" w:hanging="850"/>
      </w:pPr>
      <w:rPr>
        <w:rFonts w:ascii="Arial" w:hAnsi="Arial" w:cs="Arial" w:hint="default"/>
        <w:sz w:val="20"/>
        <w:szCs w:val="20"/>
      </w:rPr>
    </w:lvl>
    <w:lvl w:ilvl="4">
      <w:start w:val="1"/>
      <w:numFmt w:val="lowerLetter"/>
      <w:lvlText w:val="(%5)"/>
      <w:lvlJc w:val="left"/>
      <w:pPr>
        <w:tabs>
          <w:tab w:val="num" w:pos="2721"/>
        </w:tabs>
        <w:ind w:left="2721" w:hanging="851"/>
      </w:pPr>
      <w:rPr>
        <w:rFonts w:hint="default"/>
      </w:rPr>
    </w:lvl>
    <w:lvl w:ilvl="5">
      <w:start w:val="1"/>
      <w:numFmt w:val="lowerRoman"/>
      <w:lvlText w:val="(%6)"/>
      <w:lvlJc w:val="left"/>
      <w:pPr>
        <w:tabs>
          <w:tab w:val="num" w:pos="3402"/>
        </w:tabs>
        <w:ind w:left="3402" w:hanging="850"/>
      </w:pPr>
      <w:rPr>
        <w:rFonts w:ascii="Arial" w:hAnsi="Arial" w:cs="Arial" w:hint="default"/>
        <w:b w:val="0"/>
        <w:i w:val="0"/>
        <w:sz w:val="20"/>
        <w:szCs w:val="20"/>
      </w:rPr>
    </w:lvl>
    <w:lvl w:ilvl="6">
      <w:start w:val="1"/>
      <w:numFmt w:val="none"/>
      <w:suff w:val="nothing"/>
      <w:lvlText w:val=""/>
      <w:lvlJc w:val="left"/>
      <w:pPr>
        <w:ind w:left="130" w:firstLine="0"/>
      </w:pPr>
      <w:rPr>
        <w:rFonts w:hint="default"/>
      </w:rPr>
    </w:lvl>
    <w:lvl w:ilvl="7">
      <w:start w:val="1"/>
      <w:numFmt w:val="lowerLetter"/>
      <w:lvlText w:val="(%8)"/>
      <w:lvlJc w:val="left"/>
      <w:pPr>
        <w:tabs>
          <w:tab w:val="num" w:pos="980"/>
        </w:tabs>
        <w:ind w:left="980" w:hanging="850"/>
      </w:pPr>
      <w:rPr>
        <w:rFonts w:hint="default"/>
      </w:rPr>
    </w:lvl>
    <w:lvl w:ilvl="8">
      <w:start w:val="1"/>
      <w:numFmt w:val="lowerRoman"/>
      <w:lvlText w:val="(%9)"/>
      <w:lvlJc w:val="left"/>
      <w:pPr>
        <w:tabs>
          <w:tab w:val="num" w:pos="1831"/>
        </w:tabs>
        <w:ind w:left="1831" w:hanging="851"/>
      </w:pPr>
      <w:rPr>
        <w:rFonts w:hint="default"/>
      </w:rPr>
    </w:lvl>
  </w:abstractNum>
  <w:abstractNum w:abstractNumId="17" w15:restartNumberingAfterBreak="0">
    <w:nsid w:val="3E255B0A"/>
    <w:multiLevelType w:val="hybridMultilevel"/>
    <w:tmpl w:val="BA3E6618"/>
    <w:lvl w:ilvl="0" w:tplc="3CDC220C">
      <w:start w:val="1"/>
      <w:numFmt w:val="decimal"/>
      <w:pStyle w:val="slovn"/>
      <w:lvlText w:val="%1."/>
      <w:lvlJc w:val="left"/>
      <w:pPr>
        <w:tabs>
          <w:tab w:val="num" w:pos="1440"/>
        </w:tabs>
        <w:ind w:left="1440" w:hanging="360"/>
      </w:pPr>
      <w:rPr>
        <w:rFonts w:ascii="Arial" w:hAnsi="Arial" w:cs="Arial" w:hint="default"/>
        <w:b w:val="0"/>
        <w:i w:val="0"/>
        <w:color w:val="auto"/>
        <w:sz w:val="22"/>
        <w:szCs w:val="22"/>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AB4147"/>
    <w:multiLevelType w:val="hybridMultilevel"/>
    <w:tmpl w:val="B282BF34"/>
    <w:lvl w:ilvl="0" w:tplc="FFFFFFFF">
      <w:start w:val="1"/>
      <w:numFmt w:val="bullet"/>
      <w:pStyle w:val="Odrky1"/>
      <w:lvlText w:val=""/>
      <w:lvlJc w:val="left"/>
      <w:pPr>
        <w:tabs>
          <w:tab w:val="num" w:pos="360"/>
        </w:tabs>
        <w:ind w:left="360" w:hanging="360"/>
      </w:pPr>
      <w:rPr>
        <w:rFonts w:ascii="Symbol" w:hAnsi="Symbol" w:hint="default"/>
        <w:b w:val="0"/>
        <w:i w:val="0"/>
        <w:color w:val="auto"/>
        <w:sz w:val="22"/>
        <w:szCs w:val="22"/>
      </w:rPr>
    </w:lvl>
    <w:lvl w:ilvl="1" w:tplc="FFFFFFFF">
      <w:numFmt w:val="none"/>
      <w:lvlText w:val=""/>
      <w:lvlJc w:val="left"/>
      <w:pPr>
        <w:tabs>
          <w:tab w:val="num" w:pos="360"/>
        </w:tabs>
      </w:pPr>
    </w:lvl>
    <w:lvl w:ilvl="2" w:tplc="FFFFFFFF">
      <w:numFmt w:val="none"/>
      <w:pStyle w:val="JKHeadL3"/>
      <w:lvlText w:val=""/>
      <w:lvlJc w:val="left"/>
      <w:pPr>
        <w:tabs>
          <w:tab w:val="num" w:pos="360"/>
        </w:tabs>
      </w:pPr>
    </w:lvl>
    <w:lvl w:ilvl="3" w:tplc="FFFFFFFF">
      <w:numFmt w:val="none"/>
      <w:lvlText w:val=""/>
      <w:lvlJc w:val="left"/>
      <w:pPr>
        <w:tabs>
          <w:tab w:val="num" w:pos="360"/>
        </w:tabs>
      </w:pPr>
    </w:lvl>
    <w:lvl w:ilvl="4" w:tplc="FFFFFFFF">
      <w:start w:val="1"/>
      <w:numFmt w:val="bullet"/>
      <w:lvlText w:val="o"/>
      <w:lvlJc w:val="left"/>
      <w:pPr>
        <w:tabs>
          <w:tab w:val="num" w:pos="1080"/>
        </w:tabs>
        <w:ind w:left="1080" w:hanging="360"/>
      </w:pPr>
      <w:rPr>
        <w:rFonts w:ascii="Courier New" w:hAnsi="Courier New" w:cs="Courier New" w:hint="default"/>
        <w:b w:val="0"/>
        <w:i w:val="0"/>
        <w:color w:val="auto"/>
        <w:sz w:val="22"/>
        <w:szCs w:val="22"/>
      </w:r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15:restartNumberingAfterBreak="0">
    <w:nsid w:val="5EAD5BB5"/>
    <w:multiLevelType w:val="singleLevel"/>
    <w:tmpl w:val="BA9EBA30"/>
    <w:lvl w:ilvl="0">
      <w:start w:val="1"/>
      <w:numFmt w:val="lowerLetter"/>
      <w:lvlText w:val="%1)"/>
      <w:lvlJc w:val="left"/>
      <w:pPr>
        <w:ind w:left="360" w:hanging="360"/>
      </w:pPr>
      <w:rPr>
        <w:rFonts w:hint="default"/>
      </w:rPr>
    </w:lvl>
  </w:abstractNum>
  <w:abstractNum w:abstractNumId="20" w15:restartNumberingAfterBreak="0">
    <w:nsid w:val="5EFA6D4F"/>
    <w:multiLevelType w:val="hybridMultilevel"/>
    <w:tmpl w:val="665092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2305E6D"/>
    <w:multiLevelType w:val="hybridMultilevel"/>
    <w:tmpl w:val="B6660AE0"/>
    <w:lvl w:ilvl="0" w:tplc="0405000F">
      <w:start w:val="1"/>
      <w:numFmt w:val="decimal"/>
      <w:lvlText w:val="%1."/>
      <w:lvlJc w:val="left"/>
      <w:pPr>
        <w:tabs>
          <w:tab w:val="num" w:pos="720"/>
        </w:tabs>
        <w:ind w:left="720" w:hanging="360"/>
      </w:pPr>
      <w:rPr>
        <w:rFonts w:hint="default"/>
      </w:rPr>
    </w:lvl>
    <w:lvl w:ilvl="1" w:tplc="B92C84DE">
      <w:start w:val="1"/>
      <w:numFmt w:val="lowerLetter"/>
      <w:lvlText w:val="%2."/>
      <w:lvlJc w:val="left"/>
      <w:pPr>
        <w:tabs>
          <w:tab w:val="num" w:pos="1440"/>
        </w:tabs>
        <w:ind w:left="1440" w:hanging="360"/>
      </w:pPr>
      <w:rPr>
        <w:rFonts w:hint="default"/>
        <w:sz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2F56E2C"/>
    <w:multiLevelType w:val="hybridMultilevel"/>
    <w:tmpl w:val="6EE81886"/>
    <w:lvl w:ilvl="0" w:tplc="489295BE">
      <w:start w:val="1"/>
      <w:numFmt w:val="lowerLetter"/>
      <w:pStyle w:val="Odrky20"/>
      <w:lvlText w:val="(%1)"/>
      <w:lvlJc w:val="left"/>
      <w:pPr>
        <w:tabs>
          <w:tab w:val="num" w:pos="1260"/>
        </w:tabs>
        <w:ind w:left="1260" w:hanging="360"/>
      </w:pPr>
      <w:rPr>
        <w:rFonts w:ascii="Arial" w:eastAsia="Times New Roman" w:hAnsi="Arial" w:cs="Times New Roman"/>
        <w:b w:val="0"/>
        <w:i w:val="0"/>
        <w:color w:val="auto"/>
        <w:sz w:val="20"/>
        <w:szCs w:val="20"/>
      </w:rPr>
    </w:lvl>
    <w:lvl w:ilvl="1" w:tplc="FFFFFFFF">
      <w:numFmt w:val="none"/>
      <w:lvlText w:val=""/>
      <w:lvlJc w:val="left"/>
      <w:pPr>
        <w:tabs>
          <w:tab w:val="num" w:pos="1080"/>
        </w:tabs>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63F30C0"/>
    <w:multiLevelType w:val="hybridMultilevel"/>
    <w:tmpl w:val="ED14DA26"/>
    <w:lvl w:ilvl="0" w:tplc="D2CA1B5A">
      <w:start w:val="1"/>
      <w:numFmt w:val="bullet"/>
      <w:lvlText w:val=""/>
      <w:lvlJc w:val="left"/>
      <w:pPr>
        <w:ind w:left="720" w:hanging="360"/>
      </w:pPr>
      <w:rPr>
        <w:rFonts w:ascii="Symbol" w:hAnsi="Symbol" w:hint="default"/>
      </w:rPr>
    </w:lvl>
    <w:lvl w:ilvl="1" w:tplc="1038A4FE"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4"/>
  </w:num>
  <w:num w:numId="4">
    <w:abstractNumId w:val="17"/>
  </w:num>
  <w:num w:numId="5">
    <w:abstractNumId w:val="22"/>
  </w:num>
  <w:num w:numId="6">
    <w:abstractNumId w:val="11"/>
  </w:num>
  <w:num w:numId="7">
    <w:abstractNumId w:val="10"/>
  </w:num>
  <w:num w:numId="8">
    <w:abstractNumId w:val="14"/>
  </w:num>
  <w:num w:numId="9">
    <w:abstractNumId w:val="14"/>
    <w:lvlOverride w:ilvl="0">
      <w:startOverride w:val="1"/>
    </w:lvlOverride>
  </w:num>
  <w:num w:numId="10">
    <w:abstractNumId w:val="14"/>
    <w:lvlOverride w:ilvl="0">
      <w:startOverride w:val="1"/>
    </w:lvlOverride>
  </w:num>
  <w:num w:numId="11">
    <w:abstractNumId w:val="8"/>
  </w:num>
  <w:num w:numId="12">
    <w:abstractNumId w:val="0"/>
  </w:num>
  <w:num w:numId="13">
    <w:abstractNumId w:val="0"/>
    <w:lvlOverride w:ilvl="0">
      <w:startOverride w:val="1"/>
    </w:lvlOverride>
  </w:num>
  <w:num w:numId="14">
    <w:abstractNumId w:val="1"/>
  </w:num>
  <w:num w:numId="15">
    <w:abstractNumId w:val="19"/>
    <w:lvlOverride w:ilvl="0">
      <w:startOverride w:val="1"/>
    </w:lvlOverride>
  </w:num>
  <w:num w:numId="16">
    <w:abstractNumId w:val="15"/>
  </w:num>
  <w:num w:numId="17">
    <w:abstractNumId w:val="20"/>
  </w:num>
  <w:num w:numId="18">
    <w:abstractNumId w:val="5"/>
  </w:num>
  <w:num w:numId="19">
    <w:abstractNumId w:val="23"/>
  </w:num>
  <w:num w:numId="20">
    <w:abstractNumId w:val="13"/>
  </w:num>
  <w:num w:numId="21">
    <w:abstractNumId w:val="12"/>
  </w:num>
  <w:num w:numId="22">
    <w:abstractNumId w:val="7"/>
  </w:num>
  <w:num w:numId="23">
    <w:abstractNumId w:val="21"/>
  </w:num>
  <w:num w:numId="24">
    <w:abstractNumId w:val="3"/>
  </w:num>
  <w:num w:numId="25">
    <w:abstractNumId w:val="9"/>
  </w:num>
  <w:num w:numId="26">
    <w:abstractNumId w:val="2"/>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6"/>
  </w:num>
  <w:num w:numId="31">
    <w:abstractNumId w:val="14"/>
  </w:num>
  <w:num w:numId="32">
    <w:abstractNumId w:val="14"/>
  </w:num>
  <w:num w:numId="33">
    <w:abstractNumId w:val="1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mídek Petr">
    <w15:presenceInfo w15:providerId="AD" w15:userId="S-1-5-21-2584163994-460165721-2053301109-44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DD2"/>
    <w:rsid w:val="00006796"/>
    <w:rsid w:val="00007BB7"/>
    <w:rsid w:val="000123FE"/>
    <w:rsid w:val="00015C32"/>
    <w:rsid w:val="00016104"/>
    <w:rsid w:val="000175A2"/>
    <w:rsid w:val="000261B9"/>
    <w:rsid w:val="00034A0E"/>
    <w:rsid w:val="00036898"/>
    <w:rsid w:val="00040EAE"/>
    <w:rsid w:val="00042D51"/>
    <w:rsid w:val="00045E09"/>
    <w:rsid w:val="0005318D"/>
    <w:rsid w:val="00065CAB"/>
    <w:rsid w:val="00067299"/>
    <w:rsid w:val="0007013A"/>
    <w:rsid w:val="000717C2"/>
    <w:rsid w:val="00072005"/>
    <w:rsid w:val="00072770"/>
    <w:rsid w:val="000768A6"/>
    <w:rsid w:val="00080313"/>
    <w:rsid w:val="000838EE"/>
    <w:rsid w:val="000A0516"/>
    <w:rsid w:val="000B0523"/>
    <w:rsid w:val="000B45B0"/>
    <w:rsid w:val="000D12C7"/>
    <w:rsid w:val="000D5FEB"/>
    <w:rsid w:val="000D60CE"/>
    <w:rsid w:val="000E3B03"/>
    <w:rsid w:val="000F1E53"/>
    <w:rsid w:val="00110BD7"/>
    <w:rsid w:val="00121C68"/>
    <w:rsid w:val="00124F17"/>
    <w:rsid w:val="00126E80"/>
    <w:rsid w:val="00127221"/>
    <w:rsid w:val="00133034"/>
    <w:rsid w:val="001336E1"/>
    <w:rsid w:val="00134191"/>
    <w:rsid w:val="0015256A"/>
    <w:rsid w:val="00160DDB"/>
    <w:rsid w:val="00161E2C"/>
    <w:rsid w:val="00172651"/>
    <w:rsid w:val="0017431A"/>
    <w:rsid w:val="00175D1A"/>
    <w:rsid w:val="0017610B"/>
    <w:rsid w:val="00180C35"/>
    <w:rsid w:val="001843A6"/>
    <w:rsid w:val="001850C1"/>
    <w:rsid w:val="001872E2"/>
    <w:rsid w:val="00191C0C"/>
    <w:rsid w:val="001945DA"/>
    <w:rsid w:val="001A0750"/>
    <w:rsid w:val="001B0524"/>
    <w:rsid w:val="001B3353"/>
    <w:rsid w:val="001C3D70"/>
    <w:rsid w:val="001C59DC"/>
    <w:rsid w:val="001C64D1"/>
    <w:rsid w:val="001C6603"/>
    <w:rsid w:val="001D6058"/>
    <w:rsid w:val="001F07D6"/>
    <w:rsid w:val="001F5AFD"/>
    <w:rsid w:val="001F7231"/>
    <w:rsid w:val="00205635"/>
    <w:rsid w:val="00205A48"/>
    <w:rsid w:val="00215805"/>
    <w:rsid w:val="00215986"/>
    <w:rsid w:val="0022138F"/>
    <w:rsid w:val="0022291D"/>
    <w:rsid w:val="002265BB"/>
    <w:rsid w:val="00240E21"/>
    <w:rsid w:val="002535EE"/>
    <w:rsid w:val="002539D4"/>
    <w:rsid w:val="002622D5"/>
    <w:rsid w:val="00263A44"/>
    <w:rsid w:val="00270ACA"/>
    <w:rsid w:val="002742C7"/>
    <w:rsid w:val="0029118E"/>
    <w:rsid w:val="00292BF9"/>
    <w:rsid w:val="002942A8"/>
    <w:rsid w:val="002A1F25"/>
    <w:rsid w:val="002B50CD"/>
    <w:rsid w:val="002B7EC4"/>
    <w:rsid w:val="002D49BF"/>
    <w:rsid w:val="002D6FBA"/>
    <w:rsid w:val="002D75E6"/>
    <w:rsid w:val="002E2915"/>
    <w:rsid w:val="002F578B"/>
    <w:rsid w:val="002F6367"/>
    <w:rsid w:val="00305E6B"/>
    <w:rsid w:val="00311914"/>
    <w:rsid w:val="00323A24"/>
    <w:rsid w:val="00326928"/>
    <w:rsid w:val="00341953"/>
    <w:rsid w:val="003431D6"/>
    <w:rsid w:val="003444E8"/>
    <w:rsid w:val="00354135"/>
    <w:rsid w:val="00355D0B"/>
    <w:rsid w:val="00356716"/>
    <w:rsid w:val="003604B1"/>
    <w:rsid w:val="0036763C"/>
    <w:rsid w:val="0037405E"/>
    <w:rsid w:val="003750E9"/>
    <w:rsid w:val="00381EF7"/>
    <w:rsid w:val="0038411C"/>
    <w:rsid w:val="00385F83"/>
    <w:rsid w:val="003909E8"/>
    <w:rsid w:val="00393DF9"/>
    <w:rsid w:val="003956A7"/>
    <w:rsid w:val="00395836"/>
    <w:rsid w:val="003A0295"/>
    <w:rsid w:val="003A21E8"/>
    <w:rsid w:val="003B1A00"/>
    <w:rsid w:val="003B2C0D"/>
    <w:rsid w:val="003B47CE"/>
    <w:rsid w:val="003B58DF"/>
    <w:rsid w:val="003B6C82"/>
    <w:rsid w:val="003C4625"/>
    <w:rsid w:val="003D5579"/>
    <w:rsid w:val="003E265A"/>
    <w:rsid w:val="003E6A51"/>
    <w:rsid w:val="003F7225"/>
    <w:rsid w:val="0040556A"/>
    <w:rsid w:val="00415240"/>
    <w:rsid w:val="00417F75"/>
    <w:rsid w:val="00422DFD"/>
    <w:rsid w:val="00432462"/>
    <w:rsid w:val="004324D4"/>
    <w:rsid w:val="004371FD"/>
    <w:rsid w:val="00445FA6"/>
    <w:rsid w:val="004476A1"/>
    <w:rsid w:val="00452B53"/>
    <w:rsid w:val="004562FF"/>
    <w:rsid w:val="00463802"/>
    <w:rsid w:val="0046485F"/>
    <w:rsid w:val="00476DF9"/>
    <w:rsid w:val="00477412"/>
    <w:rsid w:val="00481186"/>
    <w:rsid w:val="0048154E"/>
    <w:rsid w:val="00481995"/>
    <w:rsid w:val="00483977"/>
    <w:rsid w:val="004850A8"/>
    <w:rsid w:val="00493FB0"/>
    <w:rsid w:val="004A0C7E"/>
    <w:rsid w:val="004A4704"/>
    <w:rsid w:val="004B15A6"/>
    <w:rsid w:val="004B4AC0"/>
    <w:rsid w:val="004B5F14"/>
    <w:rsid w:val="004C4A83"/>
    <w:rsid w:val="004C4FD4"/>
    <w:rsid w:val="004C5631"/>
    <w:rsid w:val="004C75E9"/>
    <w:rsid w:val="004D73C5"/>
    <w:rsid w:val="004F2B8E"/>
    <w:rsid w:val="004F3E2B"/>
    <w:rsid w:val="005015DF"/>
    <w:rsid w:val="00510312"/>
    <w:rsid w:val="00510C45"/>
    <w:rsid w:val="00511255"/>
    <w:rsid w:val="005114EF"/>
    <w:rsid w:val="005148FC"/>
    <w:rsid w:val="00516D50"/>
    <w:rsid w:val="00520A60"/>
    <w:rsid w:val="00525AE5"/>
    <w:rsid w:val="00531E5C"/>
    <w:rsid w:val="00541417"/>
    <w:rsid w:val="00551396"/>
    <w:rsid w:val="00551A96"/>
    <w:rsid w:val="00554D45"/>
    <w:rsid w:val="00560E98"/>
    <w:rsid w:val="005626D3"/>
    <w:rsid w:val="00562A51"/>
    <w:rsid w:val="005640D2"/>
    <w:rsid w:val="005642A9"/>
    <w:rsid w:val="00570032"/>
    <w:rsid w:val="005835D0"/>
    <w:rsid w:val="00584178"/>
    <w:rsid w:val="00592384"/>
    <w:rsid w:val="00594A30"/>
    <w:rsid w:val="005A3998"/>
    <w:rsid w:val="005A51AA"/>
    <w:rsid w:val="005A5F5E"/>
    <w:rsid w:val="005A6372"/>
    <w:rsid w:val="005B2306"/>
    <w:rsid w:val="005B402D"/>
    <w:rsid w:val="005B68CE"/>
    <w:rsid w:val="005C28D2"/>
    <w:rsid w:val="005C75F1"/>
    <w:rsid w:val="005D106F"/>
    <w:rsid w:val="005D5A99"/>
    <w:rsid w:val="005D6A2D"/>
    <w:rsid w:val="005D6B71"/>
    <w:rsid w:val="005E106C"/>
    <w:rsid w:val="005E16D7"/>
    <w:rsid w:val="005F49E3"/>
    <w:rsid w:val="00605F8C"/>
    <w:rsid w:val="00613AE6"/>
    <w:rsid w:val="006169CE"/>
    <w:rsid w:val="0062049C"/>
    <w:rsid w:val="00621DCB"/>
    <w:rsid w:val="00627E4D"/>
    <w:rsid w:val="006365EC"/>
    <w:rsid w:val="00636B50"/>
    <w:rsid w:val="00643F43"/>
    <w:rsid w:val="006455F8"/>
    <w:rsid w:val="006459AF"/>
    <w:rsid w:val="00651456"/>
    <w:rsid w:val="00656937"/>
    <w:rsid w:val="00663A7A"/>
    <w:rsid w:val="006729F0"/>
    <w:rsid w:val="00675802"/>
    <w:rsid w:val="00683005"/>
    <w:rsid w:val="006856A8"/>
    <w:rsid w:val="006929BB"/>
    <w:rsid w:val="00693C1B"/>
    <w:rsid w:val="006960CD"/>
    <w:rsid w:val="006A2877"/>
    <w:rsid w:val="006A68D0"/>
    <w:rsid w:val="006A7074"/>
    <w:rsid w:val="006B068C"/>
    <w:rsid w:val="006B53D1"/>
    <w:rsid w:val="006B6BD6"/>
    <w:rsid w:val="006C2F2B"/>
    <w:rsid w:val="006D4D70"/>
    <w:rsid w:val="006E05A8"/>
    <w:rsid w:val="006E5EFC"/>
    <w:rsid w:val="006F0DDC"/>
    <w:rsid w:val="006F49A9"/>
    <w:rsid w:val="00703518"/>
    <w:rsid w:val="007045A1"/>
    <w:rsid w:val="00704DF1"/>
    <w:rsid w:val="00711F38"/>
    <w:rsid w:val="00715209"/>
    <w:rsid w:val="007220E4"/>
    <w:rsid w:val="00722ABC"/>
    <w:rsid w:val="0072786A"/>
    <w:rsid w:val="00731C06"/>
    <w:rsid w:val="0073655E"/>
    <w:rsid w:val="00742A06"/>
    <w:rsid w:val="00743DD2"/>
    <w:rsid w:val="00747185"/>
    <w:rsid w:val="00747526"/>
    <w:rsid w:val="007548E8"/>
    <w:rsid w:val="007644EA"/>
    <w:rsid w:val="00770F12"/>
    <w:rsid w:val="00771253"/>
    <w:rsid w:val="00773DCB"/>
    <w:rsid w:val="007822B9"/>
    <w:rsid w:val="007822D5"/>
    <w:rsid w:val="0078490B"/>
    <w:rsid w:val="00791AD0"/>
    <w:rsid w:val="0079234C"/>
    <w:rsid w:val="007A0FC8"/>
    <w:rsid w:val="007A7070"/>
    <w:rsid w:val="007B2785"/>
    <w:rsid w:val="007B527A"/>
    <w:rsid w:val="007B68C4"/>
    <w:rsid w:val="007B6FFF"/>
    <w:rsid w:val="007B7E8A"/>
    <w:rsid w:val="007C10C3"/>
    <w:rsid w:val="007C3476"/>
    <w:rsid w:val="007C4D12"/>
    <w:rsid w:val="007D13F2"/>
    <w:rsid w:val="007D6B60"/>
    <w:rsid w:val="007E4007"/>
    <w:rsid w:val="007F0CA8"/>
    <w:rsid w:val="007F5212"/>
    <w:rsid w:val="007F5A8E"/>
    <w:rsid w:val="0080211C"/>
    <w:rsid w:val="008037A5"/>
    <w:rsid w:val="0081077D"/>
    <w:rsid w:val="008129D3"/>
    <w:rsid w:val="00820E34"/>
    <w:rsid w:val="008218E7"/>
    <w:rsid w:val="008235F3"/>
    <w:rsid w:val="008249BD"/>
    <w:rsid w:val="0082599F"/>
    <w:rsid w:val="00827E5D"/>
    <w:rsid w:val="0083308B"/>
    <w:rsid w:val="0083401C"/>
    <w:rsid w:val="0083500E"/>
    <w:rsid w:val="00846595"/>
    <w:rsid w:val="00855641"/>
    <w:rsid w:val="00857333"/>
    <w:rsid w:val="00857565"/>
    <w:rsid w:val="0087100B"/>
    <w:rsid w:val="00881B6F"/>
    <w:rsid w:val="00882827"/>
    <w:rsid w:val="0088397B"/>
    <w:rsid w:val="00887821"/>
    <w:rsid w:val="00892836"/>
    <w:rsid w:val="0089438A"/>
    <w:rsid w:val="00894AD9"/>
    <w:rsid w:val="008969E3"/>
    <w:rsid w:val="008A0055"/>
    <w:rsid w:val="008A04C6"/>
    <w:rsid w:val="008A4FDA"/>
    <w:rsid w:val="008A7773"/>
    <w:rsid w:val="008A7FA2"/>
    <w:rsid w:val="008B138D"/>
    <w:rsid w:val="008C3689"/>
    <w:rsid w:val="008C78E9"/>
    <w:rsid w:val="008E1516"/>
    <w:rsid w:val="008E3A19"/>
    <w:rsid w:val="008F09D2"/>
    <w:rsid w:val="00901198"/>
    <w:rsid w:val="0090295C"/>
    <w:rsid w:val="00905430"/>
    <w:rsid w:val="00907ABB"/>
    <w:rsid w:val="00910783"/>
    <w:rsid w:val="009117EC"/>
    <w:rsid w:val="009154FF"/>
    <w:rsid w:val="00916B1C"/>
    <w:rsid w:val="00923B94"/>
    <w:rsid w:val="009329B6"/>
    <w:rsid w:val="00934B6F"/>
    <w:rsid w:val="00944FA3"/>
    <w:rsid w:val="00955F08"/>
    <w:rsid w:val="0095709B"/>
    <w:rsid w:val="00957BE0"/>
    <w:rsid w:val="009641C0"/>
    <w:rsid w:val="0097239C"/>
    <w:rsid w:val="009725E1"/>
    <w:rsid w:val="0097661A"/>
    <w:rsid w:val="00977BFF"/>
    <w:rsid w:val="00980234"/>
    <w:rsid w:val="0098270B"/>
    <w:rsid w:val="009834B6"/>
    <w:rsid w:val="00985400"/>
    <w:rsid w:val="00992B21"/>
    <w:rsid w:val="00995DB8"/>
    <w:rsid w:val="009A0468"/>
    <w:rsid w:val="009A0629"/>
    <w:rsid w:val="009A1474"/>
    <w:rsid w:val="009A2383"/>
    <w:rsid w:val="009A438C"/>
    <w:rsid w:val="009A682F"/>
    <w:rsid w:val="009A7709"/>
    <w:rsid w:val="009A77D9"/>
    <w:rsid w:val="009B0DF1"/>
    <w:rsid w:val="009B5594"/>
    <w:rsid w:val="009C1623"/>
    <w:rsid w:val="009C4B62"/>
    <w:rsid w:val="009D6DFA"/>
    <w:rsid w:val="009E07C5"/>
    <w:rsid w:val="009E1A72"/>
    <w:rsid w:val="009E3A09"/>
    <w:rsid w:val="00A0473E"/>
    <w:rsid w:val="00A052BE"/>
    <w:rsid w:val="00A106F9"/>
    <w:rsid w:val="00A150D6"/>
    <w:rsid w:val="00A20629"/>
    <w:rsid w:val="00A27573"/>
    <w:rsid w:val="00A3700B"/>
    <w:rsid w:val="00A42EE2"/>
    <w:rsid w:val="00A54400"/>
    <w:rsid w:val="00A56038"/>
    <w:rsid w:val="00A57A59"/>
    <w:rsid w:val="00A62025"/>
    <w:rsid w:val="00A62DE5"/>
    <w:rsid w:val="00A6490B"/>
    <w:rsid w:val="00A64C10"/>
    <w:rsid w:val="00A66F23"/>
    <w:rsid w:val="00A74BC1"/>
    <w:rsid w:val="00A758F8"/>
    <w:rsid w:val="00A84803"/>
    <w:rsid w:val="00A956F3"/>
    <w:rsid w:val="00A9773C"/>
    <w:rsid w:val="00AA2EB3"/>
    <w:rsid w:val="00AB4998"/>
    <w:rsid w:val="00AB5021"/>
    <w:rsid w:val="00AB750C"/>
    <w:rsid w:val="00AC0DB2"/>
    <w:rsid w:val="00AC0DF6"/>
    <w:rsid w:val="00AC2659"/>
    <w:rsid w:val="00AC3777"/>
    <w:rsid w:val="00AD0A03"/>
    <w:rsid w:val="00AD196B"/>
    <w:rsid w:val="00AD6C70"/>
    <w:rsid w:val="00AE110F"/>
    <w:rsid w:val="00AE3A31"/>
    <w:rsid w:val="00AE3BA9"/>
    <w:rsid w:val="00AE40F1"/>
    <w:rsid w:val="00AE54A6"/>
    <w:rsid w:val="00AF1BCC"/>
    <w:rsid w:val="00AF3AAC"/>
    <w:rsid w:val="00B05AF6"/>
    <w:rsid w:val="00B20C46"/>
    <w:rsid w:val="00B24E60"/>
    <w:rsid w:val="00B25EBB"/>
    <w:rsid w:val="00B31F32"/>
    <w:rsid w:val="00B33754"/>
    <w:rsid w:val="00B40A8E"/>
    <w:rsid w:val="00B44113"/>
    <w:rsid w:val="00B456CC"/>
    <w:rsid w:val="00B51FB2"/>
    <w:rsid w:val="00B5237A"/>
    <w:rsid w:val="00B53F9B"/>
    <w:rsid w:val="00B54523"/>
    <w:rsid w:val="00B57189"/>
    <w:rsid w:val="00B66435"/>
    <w:rsid w:val="00B73E5A"/>
    <w:rsid w:val="00B73F2F"/>
    <w:rsid w:val="00B95200"/>
    <w:rsid w:val="00BA33A3"/>
    <w:rsid w:val="00BA3DDA"/>
    <w:rsid w:val="00BE1EE9"/>
    <w:rsid w:val="00BF02BD"/>
    <w:rsid w:val="00BF0950"/>
    <w:rsid w:val="00BF1B38"/>
    <w:rsid w:val="00BF1F5C"/>
    <w:rsid w:val="00BF66C2"/>
    <w:rsid w:val="00BF69A0"/>
    <w:rsid w:val="00C21810"/>
    <w:rsid w:val="00C23A67"/>
    <w:rsid w:val="00C24CFE"/>
    <w:rsid w:val="00C303B0"/>
    <w:rsid w:val="00C31D04"/>
    <w:rsid w:val="00C34C54"/>
    <w:rsid w:val="00C34CC4"/>
    <w:rsid w:val="00C34FA6"/>
    <w:rsid w:val="00C37098"/>
    <w:rsid w:val="00C4028C"/>
    <w:rsid w:val="00C42E6F"/>
    <w:rsid w:val="00C45E58"/>
    <w:rsid w:val="00C50002"/>
    <w:rsid w:val="00C50930"/>
    <w:rsid w:val="00C60442"/>
    <w:rsid w:val="00C628F8"/>
    <w:rsid w:val="00C76B1A"/>
    <w:rsid w:val="00C84C35"/>
    <w:rsid w:val="00C87676"/>
    <w:rsid w:val="00C93307"/>
    <w:rsid w:val="00C944DE"/>
    <w:rsid w:val="00C96219"/>
    <w:rsid w:val="00CA3575"/>
    <w:rsid w:val="00CA57B3"/>
    <w:rsid w:val="00CA7A4A"/>
    <w:rsid w:val="00CB0761"/>
    <w:rsid w:val="00CB477B"/>
    <w:rsid w:val="00CB5533"/>
    <w:rsid w:val="00CC14FF"/>
    <w:rsid w:val="00CC511C"/>
    <w:rsid w:val="00CC5317"/>
    <w:rsid w:val="00CD2852"/>
    <w:rsid w:val="00CD2CE0"/>
    <w:rsid w:val="00CD66D8"/>
    <w:rsid w:val="00CE4E5B"/>
    <w:rsid w:val="00CE723A"/>
    <w:rsid w:val="00CF377A"/>
    <w:rsid w:val="00CF3789"/>
    <w:rsid w:val="00D01A91"/>
    <w:rsid w:val="00D11402"/>
    <w:rsid w:val="00D13820"/>
    <w:rsid w:val="00D1541D"/>
    <w:rsid w:val="00D25F0C"/>
    <w:rsid w:val="00D30535"/>
    <w:rsid w:val="00D30A5F"/>
    <w:rsid w:val="00D30ACA"/>
    <w:rsid w:val="00D4069A"/>
    <w:rsid w:val="00D4266F"/>
    <w:rsid w:val="00D4798A"/>
    <w:rsid w:val="00D506F1"/>
    <w:rsid w:val="00D52E85"/>
    <w:rsid w:val="00D53058"/>
    <w:rsid w:val="00D55A81"/>
    <w:rsid w:val="00D64C0A"/>
    <w:rsid w:val="00D6593D"/>
    <w:rsid w:val="00D72F26"/>
    <w:rsid w:val="00D84256"/>
    <w:rsid w:val="00D85F52"/>
    <w:rsid w:val="00D878E8"/>
    <w:rsid w:val="00D941E2"/>
    <w:rsid w:val="00DA351A"/>
    <w:rsid w:val="00DA5AC2"/>
    <w:rsid w:val="00DA754C"/>
    <w:rsid w:val="00DB0340"/>
    <w:rsid w:val="00DC193C"/>
    <w:rsid w:val="00DC2213"/>
    <w:rsid w:val="00DD7004"/>
    <w:rsid w:val="00DE55BE"/>
    <w:rsid w:val="00DF0AC1"/>
    <w:rsid w:val="00DF1178"/>
    <w:rsid w:val="00DF3F40"/>
    <w:rsid w:val="00DF48AE"/>
    <w:rsid w:val="00DF5229"/>
    <w:rsid w:val="00DF6EA6"/>
    <w:rsid w:val="00DF796E"/>
    <w:rsid w:val="00E00E94"/>
    <w:rsid w:val="00E019A9"/>
    <w:rsid w:val="00E117BE"/>
    <w:rsid w:val="00E16A8A"/>
    <w:rsid w:val="00E31DE9"/>
    <w:rsid w:val="00E37F4B"/>
    <w:rsid w:val="00E42B25"/>
    <w:rsid w:val="00E44E20"/>
    <w:rsid w:val="00E463CE"/>
    <w:rsid w:val="00E5232B"/>
    <w:rsid w:val="00E556DE"/>
    <w:rsid w:val="00E55947"/>
    <w:rsid w:val="00E63CE8"/>
    <w:rsid w:val="00E71604"/>
    <w:rsid w:val="00E7236D"/>
    <w:rsid w:val="00E8782E"/>
    <w:rsid w:val="00E94533"/>
    <w:rsid w:val="00E966C4"/>
    <w:rsid w:val="00EC4156"/>
    <w:rsid w:val="00EC46E4"/>
    <w:rsid w:val="00ED5FD0"/>
    <w:rsid w:val="00EE3919"/>
    <w:rsid w:val="00EE3AA4"/>
    <w:rsid w:val="00EE50A7"/>
    <w:rsid w:val="00EE7BEB"/>
    <w:rsid w:val="00EF219E"/>
    <w:rsid w:val="00F0269E"/>
    <w:rsid w:val="00F03381"/>
    <w:rsid w:val="00F03398"/>
    <w:rsid w:val="00F16AC3"/>
    <w:rsid w:val="00F275A5"/>
    <w:rsid w:val="00F3177B"/>
    <w:rsid w:val="00F31C94"/>
    <w:rsid w:val="00F4097E"/>
    <w:rsid w:val="00F561BD"/>
    <w:rsid w:val="00F67192"/>
    <w:rsid w:val="00F73567"/>
    <w:rsid w:val="00F8166C"/>
    <w:rsid w:val="00F866C8"/>
    <w:rsid w:val="00F872FC"/>
    <w:rsid w:val="00F93904"/>
    <w:rsid w:val="00F93CEC"/>
    <w:rsid w:val="00FA0444"/>
    <w:rsid w:val="00FA04D1"/>
    <w:rsid w:val="00FA0FE7"/>
    <w:rsid w:val="00FA614E"/>
    <w:rsid w:val="00FB024F"/>
    <w:rsid w:val="00FC0919"/>
    <w:rsid w:val="00FC6F3F"/>
    <w:rsid w:val="00FD762C"/>
    <w:rsid w:val="00FE38B2"/>
    <w:rsid w:val="00FE5568"/>
    <w:rsid w:val="00FF5529"/>
    <w:rsid w:val="00FF7AE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93DEC6"/>
  <w15:docId w15:val="{6E781A4B-CFFA-4BA9-A0F4-E4D3FE8C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743DD2"/>
    <w:pPr>
      <w:spacing w:line="264" w:lineRule="auto"/>
      <w:jc w:val="both"/>
    </w:pPr>
    <w:rPr>
      <w:rFonts w:ascii="Arial" w:hAnsi="Arial"/>
      <w:sz w:val="21"/>
      <w:szCs w:val="24"/>
    </w:rPr>
  </w:style>
  <w:style w:type="paragraph" w:styleId="Nadpis1">
    <w:name w:val="heading 1"/>
    <w:next w:val="Nadpis2"/>
    <w:link w:val="Nadpis1Char"/>
    <w:uiPriority w:val="9"/>
    <w:qFormat/>
    <w:rsid w:val="00355D0B"/>
    <w:pPr>
      <w:numPr>
        <w:numId w:val="7"/>
      </w:numPr>
      <w:spacing w:before="240" w:after="240" w:line="276" w:lineRule="auto"/>
      <w:ind w:left="431" w:hanging="431"/>
      <w:outlineLvl w:val="0"/>
    </w:pPr>
    <w:rPr>
      <w:rFonts w:ascii="Segoe UI" w:hAnsi="Segoe UI"/>
      <w:b/>
      <w:bCs/>
      <w:caps/>
      <w:sz w:val="22"/>
      <w:szCs w:val="22"/>
      <w:lang w:eastAsia="en-US"/>
    </w:rPr>
  </w:style>
  <w:style w:type="paragraph" w:styleId="Nadpis2">
    <w:name w:val="heading 2"/>
    <w:link w:val="Nadpis2Char"/>
    <w:uiPriority w:val="9"/>
    <w:qFormat/>
    <w:rsid w:val="00C60442"/>
    <w:pPr>
      <w:numPr>
        <w:ilvl w:val="1"/>
        <w:numId w:val="7"/>
      </w:numPr>
      <w:tabs>
        <w:tab w:val="left" w:pos="567"/>
      </w:tabs>
      <w:spacing w:before="120" w:after="120" w:line="264" w:lineRule="auto"/>
      <w:ind w:left="578" w:hanging="578"/>
      <w:jc w:val="both"/>
      <w:outlineLvl w:val="1"/>
    </w:pPr>
    <w:rPr>
      <w:rFonts w:ascii="Segoe UI" w:hAnsi="Segoe UI"/>
      <w:bCs/>
      <w:sz w:val="21"/>
      <w:lang w:eastAsia="en-US"/>
    </w:rPr>
  </w:style>
  <w:style w:type="paragraph" w:styleId="Nadpis3">
    <w:name w:val="heading 3"/>
    <w:link w:val="Nadpis3Char"/>
    <w:uiPriority w:val="9"/>
    <w:qFormat/>
    <w:rsid w:val="00C60442"/>
    <w:pPr>
      <w:numPr>
        <w:ilvl w:val="2"/>
        <w:numId w:val="7"/>
      </w:numPr>
      <w:tabs>
        <w:tab w:val="left" w:pos="1276"/>
      </w:tabs>
      <w:spacing w:after="60" w:line="264" w:lineRule="auto"/>
      <w:ind w:left="1276" w:hanging="709"/>
      <w:jc w:val="both"/>
      <w:outlineLvl w:val="2"/>
    </w:pPr>
    <w:rPr>
      <w:rFonts w:ascii="Segoe UI" w:hAnsi="Segoe UI"/>
      <w:bCs/>
      <w:sz w:val="21"/>
      <w:lang w:eastAsia="en-US"/>
    </w:rPr>
  </w:style>
  <w:style w:type="paragraph" w:styleId="Nadpis4">
    <w:name w:val="heading 4"/>
    <w:basedOn w:val="Nadpis3"/>
    <w:next w:val="Zkladntext"/>
    <w:link w:val="Nadpis4Char"/>
    <w:rsid w:val="007548E8"/>
    <w:pPr>
      <w:numPr>
        <w:ilvl w:val="3"/>
      </w:numPr>
      <w:spacing w:before="360" w:after="200" w:line="280" w:lineRule="atLeast"/>
      <w:jc w:val="left"/>
      <w:outlineLvl w:val="3"/>
    </w:pPr>
    <w:rPr>
      <w:rFonts w:cs="Arial"/>
      <w:b/>
      <w:bCs w:val="0"/>
      <w:iCs/>
      <w:color w:val="000000"/>
      <w:lang w:val="en-GB"/>
    </w:rPr>
  </w:style>
  <w:style w:type="paragraph" w:styleId="Nadpis5">
    <w:name w:val="heading 5"/>
    <w:basedOn w:val="Normln"/>
    <w:next w:val="Zkladntext"/>
    <w:link w:val="Nadpis5Char"/>
    <w:rsid w:val="007548E8"/>
    <w:pPr>
      <w:keepNext/>
      <w:spacing w:before="120" w:after="120" w:line="280" w:lineRule="atLeast"/>
      <w:jc w:val="left"/>
      <w:outlineLvl w:val="4"/>
    </w:pPr>
    <w:rPr>
      <w:b/>
      <w:szCs w:val="20"/>
      <w:lang w:val="en-GB" w:eastAsia="x-none"/>
    </w:rPr>
  </w:style>
  <w:style w:type="paragraph" w:styleId="Nadpis6">
    <w:name w:val="heading 6"/>
    <w:basedOn w:val="Normln"/>
    <w:next w:val="Zkladntext"/>
    <w:rsid w:val="007548E8"/>
    <w:pPr>
      <w:keepNext/>
      <w:numPr>
        <w:ilvl w:val="5"/>
        <w:numId w:val="7"/>
      </w:numPr>
      <w:spacing w:before="360" w:after="120" w:line="280" w:lineRule="atLeast"/>
      <w:jc w:val="left"/>
      <w:outlineLvl w:val="5"/>
    </w:pPr>
    <w:rPr>
      <w:b/>
      <w:snapToGrid w:val="0"/>
      <w:sz w:val="26"/>
      <w:szCs w:val="20"/>
      <w:lang w:val="en-GB"/>
    </w:rPr>
  </w:style>
  <w:style w:type="paragraph" w:styleId="Nadpis7">
    <w:name w:val="heading 7"/>
    <w:basedOn w:val="Normln"/>
    <w:next w:val="Zkladntext"/>
    <w:rsid w:val="007548E8"/>
    <w:pPr>
      <w:keepNext/>
      <w:numPr>
        <w:ilvl w:val="6"/>
        <w:numId w:val="7"/>
      </w:numPr>
      <w:spacing w:before="360" w:after="120" w:line="280" w:lineRule="atLeast"/>
      <w:jc w:val="left"/>
      <w:outlineLvl w:val="6"/>
    </w:pPr>
    <w:rPr>
      <w:b/>
      <w:szCs w:val="20"/>
      <w:lang w:val="en-GB"/>
    </w:rPr>
  </w:style>
  <w:style w:type="paragraph" w:styleId="Nadpis8">
    <w:name w:val="heading 8"/>
    <w:basedOn w:val="Normln"/>
    <w:next w:val="Zkladntext"/>
    <w:rsid w:val="007548E8"/>
    <w:pPr>
      <w:keepNext/>
      <w:numPr>
        <w:ilvl w:val="7"/>
        <w:numId w:val="7"/>
      </w:numPr>
      <w:spacing w:before="360" w:after="120" w:line="280" w:lineRule="atLeast"/>
      <w:jc w:val="left"/>
      <w:outlineLvl w:val="7"/>
    </w:pPr>
    <w:rPr>
      <w:b/>
      <w:szCs w:val="20"/>
      <w:lang w:val="en-GB"/>
    </w:rPr>
  </w:style>
  <w:style w:type="paragraph" w:styleId="Nadpis9">
    <w:name w:val="heading 9"/>
    <w:basedOn w:val="Normln"/>
    <w:next w:val="Normln"/>
    <w:rsid w:val="007548E8"/>
    <w:pPr>
      <w:keepNext/>
      <w:numPr>
        <w:ilvl w:val="8"/>
        <w:numId w:val="7"/>
      </w:numPr>
      <w:spacing w:before="360" w:after="120" w:line="280" w:lineRule="atLeast"/>
      <w:jc w:val="left"/>
      <w:outlineLvl w:val="8"/>
    </w:pPr>
    <w:rPr>
      <w:rFonts w:ascii="Times New Roman" w:hAnsi="Times New Roman"/>
      <w:b/>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43DD2"/>
    <w:pPr>
      <w:tabs>
        <w:tab w:val="center" w:pos="4536"/>
        <w:tab w:val="right" w:pos="9072"/>
      </w:tabs>
    </w:pPr>
  </w:style>
  <w:style w:type="paragraph" w:styleId="Zpat">
    <w:name w:val="footer"/>
    <w:basedOn w:val="Normln"/>
    <w:link w:val="ZpatChar"/>
    <w:rsid w:val="00743DD2"/>
    <w:pPr>
      <w:tabs>
        <w:tab w:val="center" w:pos="4536"/>
        <w:tab w:val="right" w:pos="9072"/>
      </w:tabs>
    </w:pPr>
  </w:style>
  <w:style w:type="paragraph" w:styleId="Textpoznpodarou">
    <w:name w:val="footnote text"/>
    <w:basedOn w:val="Normln"/>
    <w:link w:val="TextpoznpodarouChar"/>
    <w:semiHidden/>
    <w:rsid w:val="00743DD2"/>
    <w:pPr>
      <w:numPr>
        <w:numId w:val="2"/>
      </w:numPr>
      <w:spacing w:before="120"/>
    </w:pPr>
    <w:rPr>
      <w:rFonts w:cs="Arial"/>
      <w:sz w:val="18"/>
      <w:szCs w:val="18"/>
      <w:lang w:val="en-GB"/>
    </w:rPr>
  </w:style>
  <w:style w:type="character" w:styleId="slostrnky">
    <w:name w:val="page number"/>
    <w:basedOn w:val="Standardnpsmoodstavce"/>
    <w:rsid w:val="00743DD2"/>
  </w:style>
  <w:style w:type="paragraph" w:customStyle="1" w:styleId="Odrky1">
    <w:name w:val="Odrážky 1"/>
    <w:basedOn w:val="Zkladntext"/>
    <w:link w:val="Odrky1Char"/>
    <w:rsid w:val="00743DD2"/>
    <w:pPr>
      <w:numPr>
        <w:numId w:val="1"/>
      </w:numPr>
      <w:spacing w:before="60" w:after="60"/>
    </w:pPr>
    <w:rPr>
      <w:rFonts w:cs="Tahoma"/>
      <w:szCs w:val="20"/>
      <w:lang w:eastAsia="en-US"/>
    </w:rPr>
  </w:style>
  <w:style w:type="paragraph" w:customStyle="1" w:styleId="CharCharCharCharCharChar1CharCharCharCharCharCharCharCharCharCharChar1Char">
    <w:name w:val="Char Char Char Char Char Char1 Char Char Char Char Char Char Char Char Char Char Char1 Char"/>
    <w:basedOn w:val="Normln"/>
    <w:rsid w:val="00743DD2"/>
    <w:pPr>
      <w:widowControl w:val="0"/>
      <w:spacing w:line="280" w:lineRule="atLeast"/>
      <w:jc w:val="left"/>
    </w:pPr>
    <w:rPr>
      <w:rFonts w:eastAsia="MS Mincho"/>
      <w:sz w:val="22"/>
      <w:szCs w:val="20"/>
      <w:lang w:val="en-GB" w:eastAsia="en-GB"/>
    </w:rPr>
  </w:style>
  <w:style w:type="paragraph" w:customStyle="1" w:styleId="JKHeadL2Allcaps">
    <w:name w:val="J&amp;K Head L2 + All caps"/>
    <w:basedOn w:val="Normln"/>
    <w:rsid w:val="00743DD2"/>
    <w:pPr>
      <w:widowControl w:val="0"/>
      <w:numPr>
        <w:ilvl w:val="1"/>
        <w:numId w:val="2"/>
      </w:numPr>
      <w:spacing w:before="240" w:after="240" w:line="240" w:lineRule="auto"/>
      <w:outlineLvl w:val="1"/>
    </w:pPr>
    <w:rPr>
      <w:rFonts w:cs="Arial"/>
      <w:b/>
      <w:bCs/>
      <w:caps/>
      <w:sz w:val="22"/>
      <w:szCs w:val="22"/>
      <w:lang w:eastAsia="en-US"/>
    </w:rPr>
  </w:style>
  <w:style w:type="paragraph" w:customStyle="1" w:styleId="JKHeadL3">
    <w:name w:val="J&amp;K Head L3"/>
    <w:basedOn w:val="Normln"/>
    <w:rsid w:val="00743DD2"/>
    <w:pPr>
      <w:numPr>
        <w:ilvl w:val="2"/>
        <w:numId w:val="1"/>
      </w:numPr>
      <w:spacing w:after="240" w:line="240" w:lineRule="auto"/>
      <w:outlineLvl w:val="2"/>
    </w:pPr>
    <w:rPr>
      <w:rFonts w:cs="Arial"/>
      <w:bCs/>
      <w:sz w:val="22"/>
      <w:szCs w:val="22"/>
      <w:lang w:eastAsia="en-US"/>
    </w:rPr>
  </w:style>
  <w:style w:type="paragraph" w:styleId="Zkladntext">
    <w:name w:val="Body Text"/>
    <w:basedOn w:val="Normln"/>
    <w:rsid w:val="00743DD2"/>
    <w:pPr>
      <w:spacing w:after="120"/>
    </w:pPr>
  </w:style>
  <w:style w:type="paragraph" w:customStyle="1" w:styleId="JKHeadL4">
    <w:name w:val="J&amp;K Head L4"/>
    <w:basedOn w:val="Normln"/>
    <w:rsid w:val="00743DD2"/>
    <w:pPr>
      <w:tabs>
        <w:tab w:val="num" w:pos="2500"/>
      </w:tabs>
      <w:spacing w:after="240" w:line="240" w:lineRule="auto"/>
      <w:ind w:left="2500" w:hanging="850"/>
      <w:outlineLvl w:val="3"/>
    </w:pPr>
    <w:rPr>
      <w:rFonts w:ascii="Times New Roman" w:hAnsi="Times New Roman"/>
      <w:sz w:val="22"/>
      <w:lang w:eastAsia="en-US"/>
    </w:rPr>
  </w:style>
  <w:style w:type="paragraph" w:customStyle="1" w:styleId="JKHeadL5">
    <w:name w:val="J&amp;K Head L5"/>
    <w:basedOn w:val="Normln"/>
    <w:rsid w:val="00743DD2"/>
    <w:pPr>
      <w:tabs>
        <w:tab w:val="num" w:pos="2721"/>
      </w:tabs>
      <w:spacing w:after="240" w:line="240" w:lineRule="auto"/>
      <w:ind w:left="2721" w:hanging="851"/>
      <w:outlineLvl w:val="4"/>
    </w:pPr>
    <w:rPr>
      <w:rFonts w:ascii="Times New Roman" w:hAnsi="Times New Roman"/>
      <w:sz w:val="22"/>
      <w:lang w:eastAsia="en-US"/>
    </w:rPr>
  </w:style>
  <w:style w:type="paragraph" w:styleId="Rejstk3">
    <w:name w:val="index 3"/>
    <w:basedOn w:val="Normln"/>
    <w:next w:val="Normln"/>
    <w:semiHidden/>
    <w:rsid w:val="00743DD2"/>
    <w:pPr>
      <w:tabs>
        <w:tab w:val="num" w:pos="3402"/>
      </w:tabs>
      <w:spacing w:after="240" w:line="240" w:lineRule="auto"/>
      <w:ind w:left="3402" w:hanging="850"/>
    </w:pPr>
    <w:rPr>
      <w:rFonts w:ascii="Garamond MT" w:hAnsi="Garamond MT"/>
      <w:sz w:val="22"/>
      <w:lang w:val="en-GB" w:eastAsia="en-US"/>
    </w:rPr>
  </w:style>
  <w:style w:type="paragraph" w:styleId="Rejstk6">
    <w:name w:val="index 6"/>
    <w:basedOn w:val="Normln"/>
    <w:next w:val="Normln"/>
    <w:semiHidden/>
    <w:rsid w:val="00743DD2"/>
    <w:pPr>
      <w:spacing w:after="240" w:line="240" w:lineRule="auto"/>
      <w:ind w:left="130"/>
    </w:pPr>
    <w:rPr>
      <w:rFonts w:ascii="Garamond MT" w:hAnsi="Garamond MT"/>
      <w:sz w:val="22"/>
      <w:lang w:val="en-GB" w:eastAsia="en-US"/>
    </w:rPr>
  </w:style>
  <w:style w:type="paragraph" w:styleId="Rejstk7">
    <w:name w:val="index 7"/>
    <w:basedOn w:val="Normln"/>
    <w:next w:val="Normln"/>
    <w:semiHidden/>
    <w:rsid w:val="00743DD2"/>
    <w:pPr>
      <w:tabs>
        <w:tab w:val="num" w:pos="980"/>
      </w:tabs>
      <w:spacing w:after="240" w:line="240" w:lineRule="auto"/>
      <w:ind w:left="980" w:hanging="850"/>
    </w:pPr>
    <w:rPr>
      <w:rFonts w:ascii="Garamond MT" w:hAnsi="Garamond MT"/>
      <w:sz w:val="22"/>
      <w:lang w:val="en-GB" w:eastAsia="en-US"/>
    </w:rPr>
  </w:style>
  <w:style w:type="paragraph" w:styleId="Rejstk8">
    <w:name w:val="index 8"/>
    <w:basedOn w:val="Normln"/>
    <w:next w:val="Normln"/>
    <w:semiHidden/>
    <w:rsid w:val="00743DD2"/>
    <w:pPr>
      <w:tabs>
        <w:tab w:val="num" w:pos="1831"/>
      </w:tabs>
      <w:spacing w:after="240" w:line="240" w:lineRule="auto"/>
      <w:ind w:left="1831" w:hanging="851"/>
    </w:pPr>
    <w:rPr>
      <w:rFonts w:ascii="Garamond MT" w:hAnsi="Garamond MT"/>
      <w:sz w:val="22"/>
      <w:lang w:val="en-GB" w:eastAsia="en-US"/>
    </w:rPr>
  </w:style>
  <w:style w:type="paragraph" w:customStyle="1" w:styleId="JKHeadL3Bold">
    <w:name w:val="J&amp;K Head L3 + Bold"/>
    <w:basedOn w:val="Normln"/>
    <w:rsid w:val="00743DD2"/>
    <w:pPr>
      <w:tabs>
        <w:tab w:val="num" w:pos="851"/>
      </w:tabs>
      <w:spacing w:after="240" w:line="240" w:lineRule="auto"/>
      <w:ind w:left="851" w:hanging="851"/>
      <w:outlineLvl w:val="2"/>
    </w:pPr>
    <w:rPr>
      <w:rFonts w:cs="Arial"/>
      <w:b/>
      <w:bCs/>
      <w:sz w:val="22"/>
      <w:szCs w:val="22"/>
      <w:lang w:eastAsia="en-US"/>
    </w:rPr>
  </w:style>
  <w:style w:type="character" w:styleId="Odkaznakoment">
    <w:name w:val="annotation reference"/>
    <w:semiHidden/>
    <w:rsid w:val="00743DD2"/>
    <w:rPr>
      <w:rFonts w:ascii="Garamond MT" w:hAnsi="Garamond MT"/>
      <w:sz w:val="24"/>
    </w:rPr>
  </w:style>
  <w:style w:type="paragraph" w:styleId="Textkomente">
    <w:name w:val="annotation text"/>
    <w:basedOn w:val="Normln"/>
    <w:link w:val="TextkomenteChar"/>
    <w:semiHidden/>
    <w:rsid w:val="00743DD2"/>
    <w:pPr>
      <w:spacing w:line="240" w:lineRule="auto"/>
      <w:jc w:val="left"/>
    </w:pPr>
    <w:rPr>
      <w:rFonts w:ascii="Garamond MT" w:hAnsi="Garamond MT"/>
      <w:sz w:val="24"/>
      <w:szCs w:val="20"/>
      <w:lang w:val="en-GB" w:eastAsia="en-US"/>
    </w:rPr>
  </w:style>
  <w:style w:type="character" w:customStyle="1" w:styleId="Nadpis4Char">
    <w:name w:val="Nadpis 4 Char"/>
    <w:link w:val="Nadpis4"/>
    <w:rsid w:val="007548E8"/>
    <w:rPr>
      <w:rFonts w:ascii="Segoe UI" w:hAnsi="Segoe UI" w:cs="Arial"/>
      <w:b/>
      <w:iCs/>
      <w:color w:val="000000"/>
      <w:sz w:val="22"/>
      <w:lang w:val="en-GB" w:eastAsia="en-US"/>
    </w:rPr>
  </w:style>
  <w:style w:type="character" w:customStyle="1" w:styleId="Odrky1Char">
    <w:name w:val="Odrážky 1 Char"/>
    <w:link w:val="Odrky1"/>
    <w:rsid w:val="007548E8"/>
    <w:rPr>
      <w:rFonts w:ascii="Arial" w:hAnsi="Arial" w:cs="Tahoma"/>
      <w:sz w:val="21"/>
      <w:lang w:eastAsia="en-US"/>
    </w:rPr>
  </w:style>
  <w:style w:type="paragraph" w:styleId="Textbubliny">
    <w:name w:val="Balloon Text"/>
    <w:basedOn w:val="Normln"/>
    <w:semiHidden/>
    <w:rsid w:val="00E556DE"/>
    <w:rPr>
      <w:rFonts w:ascii="Tahoma" w:hAnsi="Tahoma" w:cs="Tahoma"/>
      <w:sz w:val="16"/>
      <w:szCs w:val="16"/>
    </w:rPr>
  </w:style>
  <w:style w:type="paragraph" w:styleId="Pedmtkomente">
    <w:name w:val="annotation subject"/>
    <w:basedOn w:val="Textkomente"/>
    <w:next w:val="Textkomente"/>
    <w:semiHidden/>
    <w:rsid w:val="000F1E53"/>
    <w:pPr>
      <w:spacing w:line="264" w:lineRule="auto"/>
      <w:jc w:val="both"/>
    </w:pPr>
    <w:rPr>
      <w:rFonts w:ascii="Arial" w:hAnsi="Arial"/>
      <w:b/>
      <w:bCs/>
      <w:sz w:val="20"/>
      <w:lang w:val="cs-CZ" w:eastAsia="cs-CZ"/>
    </w:rPr>
  </w:style>
  <w:style w:type="table" w:styleId="Mkatabulky">
    <w:name w:val="Table Grid"/>
    <w:basedOn w:val="Normlntabulka"/>
    <w:uiPriority w:val="39"/>
    <w:rsid w:val="00AD196B"/>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Char1Char0">
    <w:name w:val="Char Char Char Char Char Char1 Char Char Char Char Char Char Char Char Char Char Char1 Char"/>
    <w:basedOn w:val="Normln"/>
    <w:rsid w:val="00483977"/>
    <w:pPr>
      <w:widowControl w:val="0"/>
      <w:spacing w:line="280" w:lineRule="atLeast"/>
      <w:jc w:val="left"/>
    </w:pPr>
    <w:rPr>
      <w:rFonts w:eastAsia="MS Mincho"/>
      <w:sz w:val="22"/>
      <w:szCs w:val="20"/>
      <w:lang w:val="en-GB" w:eastAsia="en-GB"/>
    </w:rPr>
  </w:style>
  <w:style w:type="character" w:customStyle="1" w:styleId="Nadpis1Char">
    <w:name w:val="Nadpis 1 Char"/>
    <w:link w:val="Nadpis1"/>
    <w:uiPriority w:val="9"/>
    <w:rsid w:val="00355D0B"/>
    <w:rPr>
      <w:rFonts w:ascii="Segoe UI" w:hAnsi="Segoe UI"/>
      <w:b/>
      <w:bCs/>
      <w:caps/>
      <w:sz w:val="22"/>
      <w:szCs w:val="22"/>
      <w:lang w:eastAsia="en-US"/>
    </w:rPr>
  </w:style>
  <w:style w:type="character" w:styleId="Znakapoznpodarou">
    <w:name w:val="footnote reference"/>
    <w:semiHidden/>
    <w:rsid w:val="00205635"/>
    <w:rPr>
      <w:vertAlign w:val="superscript"/>
    </w:rPr>
  </w:style>
  <w:style w:type="paragraph" w:customStyle="1" w:styleId="odrky2">
    <w:name w:val="odrážky 2"/>
    <w:basedOn w:val="Odrky1"/>
    <w:rsid w:val="00205635"/>
    <w:pPr>
      <w:numPr>
        <w:ilvl w:val="1"/>
        <w:numId w:val="3"/>
      </w:numPr>
    </w:pPr>
  </w:style>
  <w:style w:type="paragraph" w:customStyle="1" w:styleId="slovn">
    <w:name w:val="číslování"/>
    <w:basedOn w:val="Zkladntext"/>
    <w:rsid w:val="00205635"/>
    <w:pPr>
      <w:numPr>
        <w:numId w:val="4"/>
      </w:numPr>
      <w:tabs>
        <w:tab w:val="clear" w:pos="1440"/>
        <w:tab w:val="num" w:pos="540"/>
      </w:tabs>
      <w:spacing w:before="60" w:after="60" w:line="280" w:lineRule="atLeast"/>
      <w:ind w:left="540"/>
    </w:pPr>
    <w:rPr>
      <w:rFonts w:cs="Tahoma"/>
      <w:szCs w:val="20"/>
    </w:rPr>
  </w:style>
  <w:style w:type="character" w:customStyle="1" w:styleId="TextpoznpodarouChar">
    <w:name w:val="Text pozn. pod čarou Char"/>
    <w:link w:val="Textpoznpodarou"/>
    <w:semiHidden/>
    <w:rsid w:val="00205635"/>
    <w:rPr>
      <w:rFonts w:ascii="Arial" w:hAnsi="Arial" w:cs="Arial"/>
      <w:sz w:val="18"/>
      <w:szCs w:val="18"/>
      <w:lang w:val="en-GB"/>
    </w:rPr>
  </w:style>
  <w:style w:type="paragraph" w:customStyle="1" w:styleId="TabulkaText">
    <w:name w:val="Tabulka_Text"/>
    <w:basedOn w:val="Normln"/>
    <w:link w:val="TabulkaTextChar"/>
    <w:rsid w:val="00205635"/>
    <w:pPr>
      <w:spacing w:line="240" w:lineRule="auto"/>
      <w:jc w:val="left"/>
    </w:pPr>
    <w:rPr>
      <w:rFonts w:cs="Arial"/>
      <w:b/>
      <w:color w:val="000000"/>
      <w:sz w:val="22"/>
    </w:rPr>
  </w:style>
  <w:style w:type="character" w:customStyle="1" w:styleId="TabulkaTextChar">
    <w:name w:val="Tabulka_Text Char"/>
    <w:link w:val="TabulkaText"/>
    <w:rsid w:val="00205635"/>
    <w:rPr>
      <w:rFonts w:ascii="Arial" w:hAnsi="Arial" w:cs="Arial"/>
      <w:b/>
      <w:color w:val="000000"/>
      <w:sz w:val="22"/>
      <w:szCs w:val="24"/>
      <w:lang w:val="cs-CZ" w:eastAsia="cs-CZ" w:bidi="ar-SA"/>
    </w:rPr>
  </w:style>
  <w:style w:type="character" w:customStyle="1" w:styleId="Nadpis2Char">
    <w:name w:val="Nadpis 2 Char"/>
    <w:link w:val="Nadpis2"/>
    <w:uiPriority w:val="9"/>
    <w:rsid w:val="00C60442"/>
    <w:rPr>
      <w:rFonts w:ascii="Segoe UI" w:hAnsi="Segoe UI"/>
      <w:bCs/>
      <w:sz w:val="21"/>
      <w:lang w:eastAsia="en-US"/>
    </w:rPr>
  </w:style>
  <w:style w:type="paragraph" w:customStyle="1" w:styleId="Odrky20">
    <w:name w:val="Odrážky 2"/>
    <w:basedOn w:val="Zkladntext"/>
    <w:rsid w:val="00D11402"/>
    <w:pPr>
      <w:numPr>
        <w:numId w:val="5"/>
      </w:numPr>
      <w:spacing w:before="60" w:after="60"/>
    </w:pPr>
    <w:rPr>
      <w:rFonts w:cs="Tahoma"/>
      <w:szCs w:val="20"/>
    </w:rPr>
  </w:style>
  <w:style w:type="paragraph" w:styleId="Titulek">
    <w:name w:val="caption"/>
    <w:basedOn w:val="Normln"/>
    <w:next w:val="Normln"/>
    <w:link w:val="TitulekChar"/>
    <w:uiPriority w:val="35"/>
    <w:qFormat/>
    <w:rsid w:val="00D11402"/>
    <w:pPr>
      <w:spacing w:before="120" w:after="120"/>
    </w:pPr>
    <w:rPr>
      <w:b/>
      <w:bCs/>
      <w:sz w:val="20"/>
      <w:szCs w:val="20"/>
    </w:rPr>
  </w:style>
  <w:style w:type="character" w:customStyle="1" w:styleId="TitulekChar">
    <w:name w:val="Titulek Char"/>
    <w:link w:val="Titulek"/>
    <w:uiPriority w:val="35"/>
    <w:rsid w:val="00D11402"/>
    <w:rPr>
      <w:rFonts w:ascii="Arial" w:hAnsi="Arial"/>
      <w:b/>
      <w:bCs/>
      <w:lang w:val="cs-CZ" w:eastAsia="cs-CZ" w:bidi="ar-SA"/>
    </w:rPr>
  </w:style>
  <w:style w:type="character" w:customStyle="1" w:styleId="Nadpis3Char">
    <w:name w:val="Nadpis 3 Char"/>
    <w:link w:val="Nadpis3"/>
    <w:uiPriority w:val="9"/>
    <w:rsid w:val="00C60442"/>
    <w:rPr>
      <w:rFonts w:ascii="Segoe UI" w:hAnsi="Segoe UI"/>
      <w:bCs/>
      <w:sz w:val="21"/>
      <w:lang w:eastAsia="en-US"/>
    </w:rPr>
  </w:style>
  <w:style w:type="paragraph" w:customStyle="1" w:styleId="Explannote-bullets">
    <w:name w:val="Explan note - bullets"/>
    <w:basedOn w:val="Normln"/>
    <w:rsid w:val="00D11402"/>
    <w:pPr>
      <w:numPr>
        <w:numId w:val="6"/>
      </w:numPr>
    </w:pPr>
  </w:style>
  <w:style w:type="paragraph" w:customStyle="1" w:styleId="contenttitle">
    <w:name w:val="contenttitle"/>
    <w:basedOn w:val="Normln"/>
    <w:rsid w:val="00D11402"/>
    <w:pPr>
      <w:spacing w:before="100" w:beforeAutospacing="1" w:after="100" w:afterAutospacing="1" w:line="240" w:lineRule="auto"/>
      <w:jc w:val="left"/>
    </w:pPr>
    <w:rPr>
      <w:rFonts w:ascii="Times New Roman" w:hAnsi="Times New Roman"/>
      <w:sz w:val="24"/>
    </w:rPr>
  </w:style>
  <w:style w:type="paragraph" w:customStyle="1" w:styleId="TabTextLevoTun">
    <w:name w:val="Tab Text Levo Tučně"/>
    <w:basedOn w:val="Normln"/>
    <w:rsid w:val="004C75E9"/>
    <w:pPr>
      <w:spacing w:before="60" w:after="60"/>
      <w:jc w:val="left"/>
    </w:pPr>
    <w:rPr>
      <w:b/>
      <w:bCs/>
      <w:sz w:val="18"/>
      <w:szCs w:val="20"/>
    </w:rPr>
  </w:style>
  <w:style w:type="paragraph" w:customStyle="1" w:styleId="Popisparagrafu">
    <w:name w:val="Popis paragrafu"/>
    <w:basedOn w:val="Normln"/>
    <w:next w:val="Normln"/>
    <w:rsid w:val="00AC2659"/>
    <w:pPr>
      <w:spacing w:before="240" w:line="240" w:lineRule="auto"/>
      <w:jc w:val="center"/>
      <w:outlineLvl w:val="5"/>
    </w:pPr>
    <w:rPr>
      <w:rFonts w:ascii="Times New Roman" w:hAnsi="Times New Roman"/>
      <w:sz w:val="24"/>
      <w:szCs w:val="20"/>
    </w:rPr>
  </w:style>
  <w:style w:type="paragraph" w:customStyle="1" w:styleId="nzevkoluChar">
    <w:name w:val="název úkolu Char"/>
    <w:basedOn w:val="Normln"/>
    <w:link w:val="nzevkoluCharChar"/>
    <w:rsid w:val="007220E4"/>
    <w:pPr>
      <w:spacing w:before="120" w:line="278" w:lineRule="auto"/>
    </w:pPr>
    <w:rPr>
      <w:b/>
      <w:color w:val="000080"/>
      <w:sz w:val="36"/>
      <w:szCs w:val="36"/>
    </w:rPr>
  </w:style>
  <w:style w:type="character" w:customStyle="1" w:styleId="nzevkoluCharChar">
    <w:name w:val="název úkolu Char Char"/>
    <w:link w:val="nzevkoluChar"/>
    <w:rsid w:val="007220E4"/>
    <w:rPr>
      <w:rFonts w:ascii="Arial" w:hAnsi="Arial"/>
      <w:b/>
      <w:color w:val="000080"/>
      <w:sz w:val="36"/>
      <w:szCs w:val="36"/>
      <w:lang w:val="cs-CZ" w:eastAsia="cs-CZ" w:bidi="ar-SA"/>
    </w:rPr>
  </w:style>
  <w:style w:type="paragraph" w:customStyle="1" w:styleId="jkheadl2allcaps0">
    <w:name w:val="jkheadl2allcaps"/>
    <w:basedOn w:val="Normln"/>
    <w:rsid w:val="00F03398"/>
    <w:pPr>
      <w:spacing w:line="240" w:lineRule="auto"/>
      <w:jc w:val="left"/>
    </w:pPr>
    <w:rPr>
      <w:rFonts w:ascii="Times New Roman" w:hAnsi="Times New Roman"/>
      <w:sz w:val="24"/>
    </w:rPr>
  </w:style>
  <w:style w:type="character" w:styleId="Siln">
    <w:name w:val="Strong"/>
    <w:aliases w:val="Obsah_titulek"/>
    <w:qFormat/>
    <w:rsid w:val="00ED5FD0"/>
    <w:rPr>
      <w:rFonts w:ascii="Segoe UI" w:hAnsi="Segoe UI"/>
      <w:b/>
      <w:bCs/>
      <w:caps/>
      <w:smallCaps w:val="0"/>
      <w:strike w:val="0"/>
      <w:dstrike w:val="0"/>
      <w:vanish w:val="0"/>
      <w:color w:val="000000"/>
      <w:sz w:val="4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Hypertextovodkaz">
    <w:name w:val="Hyperlink"/>
    <w:uiPriority w:val="99"/>
    <w:unhideWhenUsed/>
    <w:rsid w:val="00CA57B3"/>
    <w:rPr>
      <w:color w:val="0563C1"/>
      <w:u w:val="single"/>
    </w:rPr>
  </w:style>
  <w:style w:type="paragraph" w:styleId="Obsah1">
    <w:name w:val="toc 1"/>
    <w:basedOn w:val="Normln"/>
    <w:next w:val="Normln"/>
    <w:autoRedefine/>
    <w:uiPriority w:val="39"/>
    <w:rsid w:val="00034A0E"/>
    <w:pPr>
      <w:tabs>
        <w:tab w:val="left" w:pos="420"/>
        <w:tab w:val="right" w:leader="dot" w:pos="9350"/>
      </w:tabs>
      <w:spacing w:before="120" w:after="120"/>
      <w:jc w:val="left"/>
    </w:pPr>
    <w:rPr>
      <w:rFonts w:ascii="Segoe UI" w:hAnsi="Segoe UI" w:cstheme="majorHAnsi"/>
      <w:b/>
      <w:bCs/>
      <w:caps/>
      <w:sz w:val="22"/>
    </w:rPr>
  </w:style>
  <w:style w:type="character" w:customStyle="1" w:styleId="Nadpis5Char">
    <w:name w:val="Nadpis 5 Char"/>
    <w:link w:val="Nadpis5"/>
    <w:locked/>
    <w:rsid w:val="00541417"/>
    <w:rPr>
      <w:rFonts w:ascii="Arial" w:hAnsi="Arial"/>
      <w:b/>
      <w:sz w:val="21"/>
      <w:lang w:val="en-GB"/>
    </w:rPr>
  </w:style>
  <w:style w:type="character" w:customStyle="1" w:styleId="TextkomenteChar">
    <w:name w:val="Text komentáře Char"/>
    <w:link w:val="Textkomente"/>
    <w:semiHidden/>
    <w:locked/>
    <w:rsid w:val="00541417"/>
    <w:rPr>
      <w:rFonts w:ascii="Garamond MT" w:hAnsi="Garamond MT"/>
      <w:sz w:val="24"/>
      <w:lang w:val="en-GB" w:eastAsia="en-US"/>
    </w:rPr>
  </w:style>
  <w:style w:type="paragraph" w:styleId="Odstavecseseznamem">
    <w:name w:val="List Paragraph"/>
    <w:basedOn w:val="Normln"/>
    <w:uiPriority w:val="34"/>
    <w:rsid w:val="008249BD"/>
    <w:pPr>
      <w:ind w:left="720"/>
      <w:contextualSpacing/>
    </w:pPr>
  </w:style>
  <w:style w:type="paragraph" w:customStyle="1" w:styleId="CharCharCharCharCharChar1CharCharCharCharCharCharCharCharCharCharChar1Char1">
    <w:name w:val="Char Char Char Char Char Char1 Char Char Char Char Char Char Char Char Char Char Char1 Char"/>
    <w:basedOn w:val="Normln"/>
    <w:rsid w:val="003604B1"/>
    <w:pPr>
      <w:widowControl w:val="0"/>
      <w:spacing w:line="280" w:lineRule="atLeast"/>
      <w:jc w:val="left"/>
    </w:pPr>
    <w:rPr>
      <w:rFonts w:eastAsia="MS Mincho"/>
      <w:sz w:val="22"/>
      <w:szCs w:val="20"/>
      <w:lang w:val="en-GB" w:eastAsia="en-GB"/>
    </w:rPr>
  </w:style>
  <w:style w:type="paragraph" w:customStyle="1" w:styleId="Odstavec">
    <w:name w:val="_Odstavec"/>
    <w:basedOn w:val="Normln"/>
    <w:link w:val="OdstavecChar"/>
    <w:qFormat/>
    <w:rsid w:val="00DF1178"/>
    <w:pPr>
      <w:spacing w:before="120" w:after="120"/>
    </w:pPr>
    <w:rPr>
      <w:rFonts w:ascii="Segoe UI" w:hAnsi="Segoe UI" w:cs="Segoe UI"/>
      <w:sz w:val="22"/>
      <w:szCs w:val="22"/>
    </w:rPr>
  </w:style>
  <w:style w:type="paragraph" w:customStyle="1" w:styleId="Titulek0">
    <w:name w:val="_Titulek"/>
    <w:basedOn w:val="Odstavec"/>
    <w:link w:val="TitulekChar0"/>
    <w:qFormat/>
    <w:rsid w:val="00B95200"/>
    <w:rPr>
      <w:b/>
    </w:rPr>
  </w:style>
  <w:style w:type="character" w:customStyle="1" w:styleId="OdstavecChar">
    <w:name w:val="_Odstavec Char"/>
    <w:link w:val="Odstavec"/>
    <w:rsid w:val="00DF1178"/>
    <w:rPr>
      <w:rFonts w:ascii="Segoe UI" w:hAnsi="Segoe UI" w:cs="Segoe UI"/>
      <w:sz w:val="22"/>
      <w:szCs w:val="22"/>
    </w:rPr>
  </w:style>
  <w:style w:type="character" w:customStyle="1" w:styleId="TitulekChar0">
    <w:name w:val="_Titulek Char"/>
    <w:link w:val="Titulek0"/>
    <w:rsid w:val="00B95200"/>
    <w:rPr>
      <w:rFonts w:ascii="Segoe UI" w:hAnsi="Segoe UI"/>
      <w:b/>
      <w:sz w:val="22"/>
    </w:rPr>
  </w:style>
  <w:style w:type="paragraph" w:styleId="Obsah2">
    <w:name w:val="toc 2"/>
    <w:basedOn w:val="Normln"/>
    <w:next w:val="Normln"/>
    <w:autoRedefine/>
    <w:uiPriority w:val="39"/>
    <w:rsid w:val="00791AD0"/>
    <w:pPr>
      <w:spacing w:before="240"/>
      <w:jc w:val="left"/>
    </w:pPr>
    <w:rPr>
      <w:rFonts w:asciiTheme="minorHAnsi" w:hAnsiTheme="minorHAnsi" w:cstheme="minorHAnsi"/>
      <w:b/>
      <w:bCs/>
      <w:sz w:val="20"/>
      <w:szCs w:val="20"/>
    </w:rPr>
  </w:style>
  <w:style w:type="paragraph" w:styleId="Obsah3">
    <w:name w:val="toc 3"/>
    <w:basedOn w:val="Normln"/>
    <w:next w:val="Normln"/>
    <w:autoRedefine/>
    <w:uiPriority w:val="39"/>
    <w:rsid w:val="00791AD0"/>
    <w:pPr>
      <w:ind w:left="210"/>
      <w:jc w:val="left"/>
    </w:pPr>
    <w:rPr>
      <w:rFonts w:asciiTheme="minorHAnsi" w:hAnsiTheme="minorHAnsi" w:cstheme="minorHAnsi"/>
      <w:sz w:val="20"/>
      <w:szCs w:val="20"/>
    </w:rPr>
  </w:style>
  <w:style w:type="paragraph" w:styleId="Obsah4">
    <w:name w:val="toc 4"/>
    <w:basedOn w:val="Normln"/>
    <w:next w:val="Normln"/>
    <w:autoRedefine/>
    <w:rsid w:val="00791AD0"/>
    <w:pPr>
      <w:ind w:left="420"/>
      <w:jc w:val="left"/>
    </w:pPr>
    <w:rPr>
      <w:rFonts w:asciiTheme="minorHAnsi" w:hAnsiTheme="minorHAnsi" w:cstheme="minorHAnsi"/>
      <w:sz w:val="20"/>
      <w:szCs w:val="20"/>
    </w:rPr>
  </w:style>
  <w:style w:type="paragraph" w:styleId="Obsah5">
    <w:name w:val="toc 5"/>
    <w:basedOn w:val="Normln"/>
    <w:next w:val="Normln"/>
    <w:autoRedefine/>
    <w:rsid w:val="00791AD0"/>
    <w:pPr>
      <w:ind w:left="630"/>
      <w:jc w:val="left"/>
    </w:pPr>
    <w:rPr>
      <w:rFonts w:asciiTheme="minorHAnsi" w:hAnsiTheme="minorHAnsi" w:cstheme="minorHAnsi"/>
      <w:sz w:val="20"/>
      <w:szCs w:val="20"/>
    </w:rPr>
  </w:style>
  <w:style w:type="paragraph" w:styleId="Obsah6">
    <w:name w:val="toc 6"/>
    <w:basedOn w:val="Normln"/>
    <w:next w:val="Normln"/>
    <w:autoRedefine/>
    <w:rsid w:val="00791AD0"/>
    <w:pPr>
      <w:ind w:left="840"/>
      <w:jc w:val="left"/>
    </w:pPr>
    <w:rPr>
      <w:rFonts w:asciiTheme="minorHAnsi" w:hAnsiTheme="minorHAnsi" w:cstheme="minorHAnsi"/>
      <w:sz w:val="20"/>
      <w:szCs w:val="20"/>
    </w:rPr>
  </w:style>
  <w:style w:type="paragraph" w:styleId="Obsah7">
    <w:name w:val="toc 7"/>
    <w:basedOn w:val="Normln"/>
    <w:next w:val="Normln"/>
    <w:autoRedefine/>
    <w:rsid w:val="00791AD0"/>
    <w:pPr>
      <w:ind w:left="1050"/>
      <w:jc w:val="left"/>
    </w:pPr>
    <w:rPr>
      <w:rFonts w:asciiTheme="minorHAnsi" w:hAnsiTheme="minorHAnsi" w:cstheme="minorHAnsi"/>
      <w:sz w:val="20"/>
      <w:szCs w:val="20"/>
    </w:rPr>
  </w:style>
  <w:style w:type="paragraph" w:styleId="Obsah8">
    <w:name w:val="toc 8"/>
    <w:basedOn w:val="Normln"/>
    <w:next w:val="Normln"/>
    <w:autoRedefine/>
    <w:rsid w:val="00791AD0"/>
    <w:pPr>
      <w:ind w:left="1260"/>
      <w:jc w:val="left"/>
    </w:pPr>
    <w:rPr>
      <w:rFonts w:asciiTheme="minorHAnsi" w:hAnsiTheme="minorHAnsi" w:cstheme="minorHAnsi"/>
      <w:sz w:val="20"/>
      <w:szCs w:val="20"/>
    </w:rPr>
  </w:style>
  <w:style w:type="paragraph" w:styleId="Obsah9">
    <w:name w:val="toc 9"/>
    <w:basedOn w:val="Normln"/>
    <w:next w:val="Normln"/>
    <w:autoRedefine/>
    <w:rsid w:val="00791AD0"/>
    <w:pPr>
      <w:ind w:left="1470"/>
      <w:jc w:val="left"/>
    </w:pPr>
    <w:rPr>
      <w:rFonts w:asciiTheme="minorHAnsi" w:hAnsiTheme="minorHAnsi" w:cstheme="minorHAnsi"/>
      <w:sz w:val="20"/>
      <w:szCs w:val="20"/>
    </w:rPr>
  </w:style>
  <w:style w:type="paragraph" w:customStyle="1" w:styleId="ObsahTitulek">
    <w:name w:val="Obsah_Titulek"/>
    <w:basedOn w:val="Normln"/>
    <w:qFormat/>
    <w:rsid w:val="00A052BE"/>
    <w:pPr>
      <w:spacing w:before="240" w:after="240"/>
    </w:pPr>
    <w:rPr>
      <w:rFonts w:ascii="Segoe UI" w:hAnsi="Segoe UI"/>
      <w:b/>
      <w:caps/>
      <w:sz w:val="40"/>
    </w:rPr>
  </w:style>
  <w:style w:type="paragraph" w:customStyle="1" w:styleId="Obsah">
    <w:name w:val="Obsah"/>
    <w:basedOn w:val="Obsah1"/>
    <w:qFormat/>
    <w:rsid w:val="00B456CC"/>
    <w:rPr>
      <w:rFonts w:eastAsiaTheme="minorEastAsia" w:cstheme="minorBidi"/>
      <w:b w:val="0"/>
      <w:bCs w:val="0"/>
      <w:caps w:val="0"/>
      <w:noProof/>
      <w:szCs w:val="22"/>
    </w:rPr>
  </w:style>
  <w:style w:type="character" w:customStyle="1" w:styleId="ZpatChar">
    <w:name w:val="Zápatí Char"/>
    <w:link w:val="Zpat"/>
    <w:uiPriority w:val="99"/>
    <w:rsid w:val="00BF66C2"/>
    <w:rPr>
      <w:rFonts w:ascii="Arial" w:hAnsi="Arial"/>
      <w:sz w:val="21"/>
      <w:szCs w:val="24"/>
    </w:rPr>
  </w:style>
  <w:style w:type="paragraph" w:customStyle="1" w:styleId="Odrazkypism">
    <w:name w:val="Odrazky_pism"/>
    <w:basedOn w:val="Odstavec"/>
    <w:qFormat/>
    <w:rsid w:val="00C60442"/>
    <w:pPr>
      <w:numPr>
        <w:numId w:val="8"/>
      </w:numPr>
      <w:spacing w:before="0" w:after="0"/>
    </w:pPr>
  </w:style>
  <w:style w:type="paragraph" w:customStyle="1" w:styleId="Odrazky">
    <w:name w:val="Odrazky"/>
    <w:basedOn w:val="Odstavec"/>
    <w:link w:val="OdrazkyChar"/>
    <w:qFormat/>
    <w:rsid w:val="00EF219E"/>
    <w:pPr>
      <w:numPr>
        <w:numId w:val="11"/>
      </w:numPr>
    </w:pPr>
  </w:style>
  <w:style w:type="paragraph" w:styleId="slovanseznam">
    <w:name w:val="List Number"/>
    <w:basedOn w:val="Normln"/>
    <w:rsid w:val="00067299"/>
    <w:pPr>
      <w:numPr>
        <w:numId w:val="12"/>
      </w:numPr>
      <w:contextualSpacing/>
    </w:pPr>
    <w:rPr>
      <w:sz w:val="20"/>
    </w:rPr>
  </w:style>
  <w:style w:type="character" w:customStyle="1" w:styleId="OdrazkyChar">
    <w:name w:val="Odrazky Char"/>
    <w:basedOn w:val="OdstavecChar"/>
    <w:link w:val="Odrazky"/>
    <w:rsid w:val="00EF219E"/>
    <w:rPr>
      <w:rFonts w:ascii="Segoe UI" w:hAnsi="Segoe UI" w:cs="Segoe UI"/>
      <w:sz w:val="22"/>
      <w:szCs w:val="22"/>
    </w:rPr>
  </w:style>
  <w:style w:type="paragraph" w:customStyle="1" w:styleId="Zkladntextvlevo">
    <w:name w:val="Základní text vlevo"/>
    <w:basedOn w:val="Zkladntext"/>
    <w:next w:val="Zkladntext"/>
    <w:qFormat/>
    <w:rsid w:val="00067299"/>
    <w:pPr>
      <w:tabs>
        <w:tab w:val="right" w:pos="8930"/>
      </w:tabs>
      <w:spacing w:after="60" w:line="288" w:lineRule="auto"/>
      <w:jc w:val="left"/>
    </w:pPr>
    <w:rPr>
      <w:sz w:val="20"/>
    </w:rPr>
  </w:style>
  <w:style w:type="paragraph" w:customStyle="1" w:styleId="Odrkytextpod">
    <w:name w:val="Odrážky text pod"/>
    <w:basedOn w:val="Normln"/>
    <w:rsid w:val="00067299"/>
    <w:pPr>
      <w:tabs>
        <w:tab w:val="right" w:pos="8930"/>
      </w:tabs>
      <w:spacing w:after="60" w:line="288" w:lineRule="auto"/>
      <w:ind w:left="357"/>
      <w:jc w:val="left"/>
    </w:pPr>
    <w:rPr>
      <w:noProof/>
      <w:sz w:val="20"/>
    </w:rPr>
  </w:style>
  <w:style w:type="paragraph" w:styleId="Seznamsodrkami">
    <w:name w:val="List Bullet"/>
    <w:basedOn w:val="Normln"/>
    <w:rsid w:val="00067299"/>
    <w:pPr>
      <w:numPr>
        <w:numId w:val="14"/>
      </w:numPr>
      <w:contextualSpacing/>
    </w:pPr>
    <w:rPr>
      <w:sz w:val="20"/>
    </w:rPr>
  </w:style>
  <w:style w:type="paragraph" w:styleId="Nadpisobsahu">
    <w:name w:val="TOC Heading"/>
    <w:basedOn w:val="Nadpis1"/>
    <w:next w:val="Normln"/>
    <w:uiPriority w:val="39"/>
    <w:unhideWhenUsed/>
    <w:rsid w:val="00067299"/>
    <w:pPr>
      <w:keepNext/>
      <w:keepLines/>
      <w:numPr>
        <w:numId w:val="21"/>
      </w:numPr>
      <w:spacing w:after="0" w:line="259" w:lineRule="auto"/>
      <w:ind w:left="357" w:hanging="357"/>
      <w:outlineLvl w:val="9"/>
    </w:pPr>
    <w:rPr>
      <w:rFonts w:ascii="Arial" w:hAnsi="Arial"/>
      <w:bCs w:val="0"/>
      <w:caps w:val="0"/>
      <w:sz w:val="28"/>
      <w:szCs w:val="32"/>
      <w:lang w:val="x-none" w:eastAsia="cs-CZ"/>
    </w:rPr>
  </w:style>
  <w:style w:type="paragraph" w:customStyle="1" w:styleId="odrky">
    <w:name w:val="odrážky"/>
    <w:basedOn w:val="slovanseznam"/>
    <w:rsid w:val="00067299"/>
    <w:pPr>
      <w:numPr>
        <w:numId w:val="0"/>
      </w:numPr>
      <w:spacing w:after="120" w:line="288" w:lineRule="auto"/>
      <w:ind w:left="360" w:hanging="360"/>
    </w:pPr>
    <w:rPr>
      <w:szCs w:val="20"/>
    </w:rPr>
  </w:style>
  <w:style w:type="paragraph" w:customStyle="1" w:styleId="Default">
    <w:name w:val="Default"/>
    <w:rsid w:val="00067299"/>
    <w:pPr>
      <w:autoSpaceDE w:val="0"/>
      <w:autoSpaceDN w:val="0"/>
      <w:adjustRightInd w:val="0"/>
    </w:pPr>
    <w:rPr>
      <w:rFonts w:ascii="Arial" w:hAnsi="Arial" w:cs="Arial"/>
      <w:color w:val="000000"/>
      <w:sz w:val="24"/>
      <w:szCs w:val="24"/>
    </w:rPr>
  </w:style>
  <w:style w:type="character" w:customStyle="1" w:styleId="ZhlavChar">
    <w:name w:val="Záhlaví Char"/>
    <w:link w:val="Zhlav"/>
    <w:rsid w:val="00067299"/>
    <w:rPr>
      <w:rFonts w:ascii="Arial" w:hAnsi="Arial"/>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553593">
      <w:bodyDiv w:val="1"/>
      <w:marLeft w:val="0"/>
      <w:marRight w:val="0"/>
      <w:marTop w:val="0"/>
      <w:marBottom w:val="0"/>
      <w:divBdr>
        <w:top w:val="none" w:sz="0" w:space="0" w:color="auto"/>
        <w:left w:val="none" w:sz="0" w:space="0" w:color="auto"/>
        <w:bottom w:val="none" w:sz="0" w:space="0" w:color="auto"/>
        <w:right w:val="none" w:sz="0" w:space="0" w:color="auto"/>
      </w:divBdr>
      <w:divsChild>
        <w:div w:id="592666274">
          <w:marLeft w:val="0"/>
          <w:marRight w:val="0"/>
          <w:marTop w:val="0"/>
          <w:marBottom w:val="0"/>
          <w:divBdr>
            <w:top w:val="none" w:sz="0" w:space="0" w:color="auto"/>
            <w:left w:val="none" w:sz="0" w:space="0" w:color="auto"/>
            <w:bottom w:val="none" w:sz="0" w:space="0" w:color="auto"/>
            <w:right w:val="none" w:sz="0" w:space="0" w:color="auto"/>
          </w:divBdr>
        </w:div>
      </w:divsChild>
    </w:div>
    <w:div w:id="100285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D8EE3-FB6D-4B7A-A512-B53F36B2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68</Pages>
  <Words>18936</Words>
  <Characters>111726</Characters>
  <Application>Microsoft Office Word</Application>
  <DocSecurity>0</DocSecurity>
  <Lines>931</Lines>
  <Paragraphs>260</Paragraphs>
  <ScaleCrop>false</ScaleCrop>
  <HeadingPairs>
    <vt:vector size="2" baseType="variant">
      <vt:variant>
        <vt:lpstr>Název</vt:lpstr>
      </vt:variant>
      <vt:variant>
        <vt:i4>1</vt:i4>
      </vt:variant>
    </vt:vector>
  </HeadingPairs>
  <TitlesOfParts>
    <vt:vector size="1" baseType="lpstr">
      <vt:lpstr>1</vt:lpstr>
    </vt:vector>
  </TitlesOfParts>
  <Company>Weinhold Legal v.o.s.</Company>
  <LinksUpToDate>false</LinksUpToDate>
  <CharactersWithSpaces>130402</CharactersWithSpaces>
  <SharedDoc>false</SharedDoc>
  <HLinks>
    <vt:vector size="24" baseType="variant">
      <vt:variant>
        <vt:i4>1703990</vt:i4>
      </vt:variant>
      <vt:variant>
        <vt:i4>20</vt:i4>
      </vt:variant>
      <vt:variant>
        <vt:i4>0</vt:i4>
      </vt:variant>
      <vt:variant>
        <vt:i4>5</vt:i4>
      </vt:variant>
      <vt:variant>
        <vt:lpwstr/>
      </vt:variant>
      <vt:variant>
        <vt:lpwstr>_Toc526933659</vt:lpwstr>
      </vt:variant>
      <vt:variant>
        <vt:i4>1703990</vt:i4>
      </vt:variant>
      <vt:variant>
        <vt:i4>14</vt:i4>
      </vt:variant>
      <vt:variant>
        <vt:i4>0</vt:i4>
      </vt:variant>
      <vt:variant>
        <vt:i4>5</vt:i4>
      </vt:variant>
      <vt:variant>
        <vt:lpwstr/>
      </vt:variant>
      <vt:variant>
        <vt:lpwstr>_Toc526933658</vt:lpwstr>
      </vt:variant>
      <vt:variant>
        <vt:i4>1703990</vt:i4>
      </vt:variant>
      <vt:variant>
        <vt:i4>8</vt:i4>
      </vt:variant>
      <vt:variant>
        <vt:i4>0</vt:i4>
      </vt:variant>
      <vt:variant>
        <vt:i4>5</vt:i4>
      </vt:variant>
      <vt:variant>
        <vt:lpwstr/>
      </vt:variant>
      <vt:variant>
        <vt:lpwstr>_Toc526933657</vt:lpwstr>
      </vt:variant>
      <vt:variant>
        <vt:i4>1703990</vt:i4>
      </vt:variant>
      <vt:variant>
        <vt:i4>2</vt:i4>
      </vt:variant>
      <vt:variant>
        <vt:i4>0</vt:i4>
      </vt:variant>
      <vt:variant>
        <vt:i4>5</vt:i4>
      </vt:variant>
      <vt:variant>
        <vt:lpwstr/>
      </vt:variant>
      <vt:variant>
        <vt:lpwstr>_Toc526933656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Jana Vernerova</dc:creator>
  <cp:lastModifiedBy>Šmídek Petr</cp:lastModifiedBy>
  <cp:revision>3</cp:revision>
  <cp:lastPrinted>2009-04-14T09:36:00Z</cp:lastPrinted>
  <dcterms:created xsi:type="dcterms:W3CDTF">2020-06-25T05:25:00Z</dcterms:created>
  <dcterms:modified xsi:type="dcterms:W3CDTF">2020-06-25T05:34:00Z</dcterms:modified>
</cp:coreProperties>
</file>